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28856F" w14:textId="76A78D49" w:rsidR="00685B95" w:rsidRPr="009625A1" w:rsidRDefault="00935B27" w:rsidP="780DE211">
      <w:pPr>
        <w:spacing w:line="240" w:lineRule="auto"/>
        <w:jc w:val="right"/>
        <w:rPr>
          <w:rFonts w:ascii="Times New Roman" w:eastAsia="Times New Roman" w:hAnsi="Times New Roman" w:cs="Times New Roman"/>
        </w:rPr>
      </w:pPr>
      <w:r>
        <w:rPr>
          <w:rFonts w:ascii="Times New Roman" w:eastAsia="Times New Roman" w:hAnsi="Times New Roman" w:cs="Times New Roman"/>
        </w:rPr>
        <w:t>0</w:t>
      </w:r>
      <w:r w:rsidR="003A6DA6">
        <w:rPr>
          <w:rFonts w:ascii="Times New Roman" w:eastAsia="Times New Roman" w:hAnsi="Times New Roman" w:cs="Times New Roman"/>
        </w:rPr>
        <w:t>5</w:t>
      </w:r>
      <w:r w:rsidR="5C3E3C78" w:rsidRPr="780DE211">
        <w:rPr>
          <w:rFonts w:ascii="Times New Roman" w:eastAsia="Times New Roman" w:hAnsi="Times New Roman" w:cs="Times New Roman"/>
        </w:rPr>
        <w:t>.</w:t>
      </w:r>
      <w:r w:rsidR="00CE63AD">
        <w:rPr>
          <w:rFonts w:ascii="Times New Roman" w:eastAsia="Times New Roman" w:hAnsi="Times New Roman" w:cs="Times New Roman"/>
        </w:rPr>
        <w:t>0</w:t>
      </w:r>
      <w:r>
        <w:rPr>
          <w:rFonts w:ascii="Times New Roman" w:eastAsia="Times New Roman" w:hAnsi="Times New Roman" w:cs="Times New Roman"/>
        </w:rPr>
        <w:t>9</w:t>
      </w:r>
      <w:r w:rsidR="5C3E3C78" w:rsidRPr="780DE211">
        <w:rPr>
          <w:rFonts w:ascii="Times New Roman" w:eastAsia="Times New Roman" w:hAnsi="Times New Roman" w:cs="Times New Roman"/>
        </w:rPr>
        <w:t>.</w:t>
      </w:r>
      <w:r w:rsidR="00CE63AD">
        <w:rPr>
          <w:rFonts w:ascii="Times New Roman" w:eastAsia="Times New Roman" w:hAnsi="Times New Roman" w:cs="Times New Roman"/>
        </w:rPr>
        <w:t>2025</w:t>
      </w:r>
    </w:p>
    <w:p w14:paraId="28B8AD0F" w14:textId="29C88137" w:rsidR="0085341D" w:rsidRPr="008A6C92" w:rsidRDefault="00CE63AD" w:rsidP="780DE211">
      <w:pPr>
        <w:spacing w:line="240" w:lineRule="auto"/>
        <w:jc w:val="center"/>
        <w:rPr>
          <w:rFonts w:ascii="Times New Roman" w:eastAsia="Times New Roman" w:hAnsi="Times New Roman" w:cs="Times New Roman"/>
          <w:b/>
          <w:bCs/>
        </w:rPr>
      </w:pPr>
      <w:r w:rsidRPr="657F6D49">
        <w:rPr>
          <w:rFonts w:ascii="Times New Roman" w:eastAsia="Times New Roman" w:hAnsi="Times New Roman" w:cs="Times New Roman"/>
          <w:b/>
          <w:bCs/>
        </w:rPr>
        <w:t>Alkoholiseaduse</w:t>
      </w:r>
      <w:r w:rsidR="7CED1592" w:rsidRPr="657F6D49">
        <w:rPr>
          <w:rFonts w:ascii="Times New Roman" w:eastAsia="Times New Roman" w:hAnsi="Times New Roman" w:cs="Times New Roman"/>
          <w:b/>
          <w:bCs/>
        </w:rPr>
        <w:t xml:space="preserve"> ja</w:t>
      </w:r>
      <w:r w:rsidR="72A0288F" w:rsidRPr="657F6D49">
        <w:rPr>
          <w:rFonts w:ascii="Times New Roman" w:eastAsia="Times New Roman" w:hAnsi="Times New Roman" w:cs="Times New Roman"/>
          <w:b/>
          <w:bCs/>
        </w:rPr>
        <w:t xml:space="preserve"> teiste seaduste muutmise seaduse (bürokraatia vähendamine) eelnõu </w:t>
      </w:r>
      <w:commentRangeStart w:id="0"/>
      <w:r w:rsidR="72A0288F" w:rsidRPr="657F6D49">
        <w:rPr>
          <w:rFonts w:ascii="Times New Roman" w:eastAsia="Times New Roman" w:hAnsi="Times New Roman" w:cs="Times New Roman"/>
          <w:b/>
          <w:bCs/>
        </w:rPr>
        <w:t>seletuskiri</w:t>
      </w:r>
      <w:commentRangeEnd w:id="0"/>
      <w:r>
        <w:commentReference w:id="0"/>
      </w:r>
    </w:p>
    <w:p w14:paraId="4AE8D200" w14:textId="77777777" w:rsidR="006125E1" w:rsidRPr="008A6C92" w:rsidRDefault="006125E1" w:rsidP="780DE211">
      <w:pPr>
        <w:spacing w:line="240" w:lineRule="auto"/>
        <w:jc w:val="center"/>
        <w:rPr>
          <w:rFonts w:ascii="Times New Roman" w:eastAsia="Times New Roman" w:hAnsi="Times New Roman" w:cs="Times New Roman"/>
          <w:b/>
          <w:bCs/>
        </w:rPr>
      </w:pPr>
    </w:p>
    <w:p w14:paraId="47920451" w14:textId="130CFC67" w:rsidR="00922E58" w:rsidRPr="009625A1" w:rsidRDefault="5C3E3C78" w:rsidP="780DE211">
      <w:pPr>
        <w:pStyle w:val="Loendilik"/>
        <w:numPr>
          <w:ilvl w:val="0"/>
          <w:numId w:val="1"/>
        </w:num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Sissejuhatus</w:t>
      </w:r>
    </w:p>
    <w:p w14:paraId="31804F8E" w14:textId="3EEDDDD7" w:rsidR="00922E58" w:rsidRPr="002A647C" w:rsidRDefault="6F6AB4FC" w:rsidP="002A647C">
      <w:pPr>
        <w:spacing w:line="240" w:lineRule="auto"/>
        <w:ind w:left="142"/>
        <w:jc w:val="both"/>
        <w:rPr>
          <w:rFonts w:ascii="Times New Roman" w:eastAsia="Times New Roman" w:hAnsi="Times New Roman" w:cs="Times New Roman"/>
          <w:b/>
          <w:bCs/>
        </w:rPr>
      </w:pPr>
      <w:commentRangeStart w:id="1"/>
      <w:r w:rsidRPr="30ABF73B">
        <w:rPr>
          <w:rFonts w:ascii="Times New Roman" w:eastAsia="Times New Roman" w:hAnsi="Times New Roman" w:cs="Times New Roman"/>
          <w:b/>
          <w:bCs/>
        </w:rPr>
        <w:t xml:space="preserve">1.1. </w:t>
      </w:r>
      <w:r w:rsidR="484CC21E" w:rsidRPr="30ABF73B">
        <w:rPr>
          <w:rFonts w:ascii="Times New Roman" w:eastAsia="Times New Roman" w:hAnsi="Times New Roman" w:cs="Times New Roman"/>
          <w:b/>
          <w:bCs/>
        </w:rPr>
        <w:t>Sisukokkuvõte</w:t>
      </w:r>
      <w:commentRangeEnd w:id="1"/>
      <w:r w:rsidR="00462F01">
        <w:commentReference w:id="1"/>
      </w:r>
    </w:p>
    <w:p w14:paraId="5A61CC52" w14:textId="6FEA41A2" w:rsidR="00A86435" w:rsidRDefault="44B6D55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Eelnõuga </w:t>
      </w:r>
      <w:r w:rsidR="5C28898F" w:rsidRPr="780DE211">
        <w:rPr>
          <w:rFonts w:ascii="Times New Roman" w:eastAsia="Times New Roman" w:hAnsi="Times New Roman" w:cs="Times New Roman"/>
        </w:rPr>
        <w:t>kavandatakse alkoholiseaduse,</w:t>
      </w:r>
      <w:r w:rsidR="009368EA">
        <w:rPr>
          <w:rFonts w:ascii="Times New Roman" w:eastAsia="Times New Roman" w:hAnsi="Times New Roman" w:cs="Times New Roman"/>
        </w:rPr>
        <w:t xml:space="preserve"> elektroonilise </w:t>
      </w:r>
      <w:r w:rsidR="008A6C92">
        <w:rPr>
          <w:rFonts w:ascii="Times New Roman" w:eastAsia="Times New Roman" w:hAnsi="Times New Roman" w:cs="Times New Roman"/>
        </w:rPr>
        <w:t>side</w:t>
      </w:r>
      <w:r w:rsidR="009368EA">
        <w:rPr>
          <w:rFonts w:ascii="Times New Roman" w:eastAsia="Times New Roman" w:hAnsi="Times New Roman" w:cs="Times New Roman"/>
        </w:rPr>
        <w:t xml:space="preserve"> seaduse,</w:t>
      </w:r>
      <w:r w:rsidR="5C28898F" w:rsidRPr="780DE211">
        <w:rPr>
          <w:rFonts w:ascii="Times New Roman" w:eastAsia="Times New Roman" w:hAnsi="Times New Roman" w:cs="Times New Roman"/>
        </w:rPr>
        <w:t xml:space="preserve"> </w:t>
      </w:r>
      <w:proofErr w:type="spellStart"/>
      <w:r w:rsidR="00CE63AD">
        <w:rPr>
          <w:rFonts w:ascii="Times New Roman" w:eastAsia="Times New Roman" w:hAnsi="Times New Roman" w:cs="Times New Roman"/>
        </w:rPr>
        <w:t>lõhkematerjaliseaduse</w:t>
      </w:r>
      <w:proofErr w:type="spellEnd"/>
      <w:r w:rsidR="00CE63AD">
        <w:rPr>
          <w:rFonts w:ascii="Times New Roman" w:eastAsia="Times New Roman" w:hAnsi="Times New Roman" w:cs="Times New Roman"/>
        </w:rPr>
        <w:t xml:space="preserve">, </w:t>
      </w:r>
      <w:r w:rsidR="00845C0F">
        <w:rPr>
          <w:rFonts w:ascii="Times New Roman" w:eastAsia="Times New Roman" w:hAnsi="Times New Roman" w:cs="Times New Roman"/>
        </w:rPr>
        <w:t xml:space="preserve">riigilõivuseaduse, </w:t>
      </w:r>
      <w:r w:rsidR="00CE63AD">
        <w:rPr>
          <w:rFonts w:ascii="Times New Roman" w:eastAsia="Times New Roman" w:hAnsi="Times New Roman" w:cs="Times New Roman"/>
        </w:rPr>
        <w:t xml:space="preserve">tarbijakaitseseaduse, </w:t>
      </w:r>
      <w:r w:rsidR="5C28898F" w:rsidRPr="780DE211">
        <w:rPr>
          <w:rFonts w:ascii="Times New Roman" w:eastAsia="Times New Roman" w:hAnsi="Times New Roman" w:cs="Times New Roman"/>
        </w:rPr>
        <w:t xml:space="preserve">tubakaseaduse, </w:t>
      </w:r>
      <w:r w:rsidR="00CE63AD">
        <w:rPr>
          <w:rFonts w:ascii="Times New Roman" w:eastAsia="Times New Roman" w:hAnsi="Times New Roman" w:cs="Times New Roman"/>
        </w:rPr>
        <w:t xml:space="preserve">turismiseaduse ja </w:t>
      </w:r>
      <w:r w:rsidR="5A351FE1" w:rsidRPr="780DE211">
        <w:rPr>
          <w:rFonts w:ascii="Times New Roman" w:eastAsia="Times New Roman" w:hAnsi="Times New Roman" w:cs="Times New Roman"/>
        </w:rPr>
        <w:t xml:space="preserve">väärismetalltoodete seaduse </w:t>
      </w:r>
      <w:r w:rsidR="108EA403" w:rsidRPr="780DE211">
        <w:rPr>
          <w:rFonts w:ascii="Times New Roman" w:eastAsia="Times New Roman" w:hAnsi="Times New Roman" w:cs="Times New Roman"/>
        </w:rPr>
        <w:t>muudatus</w:t>
      </w:r>
      <w:r w:rsidR="00CE63AD">
        <w:rPr>
          <w:rFonts w:ascii="Times New Roman" w:eastAsia="Times New Roman" w:hAnsi="Times New Roman" w:cs="Times New Roman"/>
        </w:rPr>
        <w:t>ed</w:t>
      </w:r>
      <w:r w:rsidR="108EA403" w:rsidRPr="780DE211">
        <w:rPr>
          <w:rFonts w:ascii="Times New Roman" w:eastAsia="Times New Roman" w:hAnsi="Times New Roman" w:cs="Times New Roman"/>
        </w:rPr>
        <w:t>, mi</w:t>
      </w:r>
      <w:r w:rsidR="59A1C846" w:rsidRPr="780DE211">
        <w:rPr>
          <w:rFonts w:ascii="Times New Roman" w:eastAsia="Times New Roman" w:hAnsi="Times New Roman" w:cs="Times New Roman"/>
        </w:rPr>
        <w:t xml:space="preserve">lle </w:t>
      </w:r>
      <w:r w:rsidR="00CE63AD">
        <w:rPr>
          <w:rFonts w:ascii="Times New Roman" w:eastAsia="Times New Roman" w:hAnsi="Times New Roman" w:cs="Times New Roman"/>
        </w:rPr>
        <w:t xml:space="preserve">jõustumisel seadusena </w:t>
      </w:r>
      <w:commentRangeStart w:id="2"/>
      <w:r w:rsidR="00AA5F9B">
        <w:rPr>
          <w:rFonts w:ascii="Times New Roman" w:eastAsia="Times New Roman" w:hAnsi="Times New Roman" w:cs="Times New Roman"/>
        </w:rPr>
        <w:t>vabanevad</w:t>
      </w:r>
      <w:r w:rsidR="59A1C846" w:rsidRPr="780DE211">
        <w:rPr>
          <w:rFonts w:ascii="Times New Roman" w:eastAsia="Times New Roman" w:hAnsi="Times New Roman" w:cs="Times New Roman"/>
        </w:rPr>
        <w:t xml:space="preserve"> ettevõtjad </w:t>
      </w:r>
      <w:r w:rsidR="00686451">
        <w:rPr>
          <w:rFonts w:ascii="Times New Roman" w:eastAsia="Times New Roman" w:hAnsi="Times New Roman" w:cs="Times New Roman"/>
        </w:rPr>
        <w:t xml:space="preserve">liialt </w:t>
      </w:r>
      <w:r w:rsidR="00CE63AD">
        <w:rPr>
          <w:rFonts w:ascii="Times New Roman" w:eastAsia="Times New Roman" w:hAnsi="Times New Roman" w:cs="Times New Roman"/>
        </w:rPr>
        <w:t>bürokraatlike</w:t>
      </w:r>
      <w:r w:rsidR="59A1C846" w:rsidRPr="780DE211">
        <w:rPr>
          <w:rFonts w:ascii="Times New Roman" w:eastAsia="Times New Roman" w:hAnsi="Times New Roman" w:cs="Times New Roman"/>
        </w:rPr>
        <w:t xml:space="preserve"> nõuete täitmisest.</w:t>
      </w:r>
      <w:commentRangeEnd w:id="2"/>
      <w:r w:rsidR="00DE70F9">
        <w:rPr>
          <w:rStyle w:val="Kommentaariviide"/>
          <w:kern w:val="2"/>
          <w14:ligatures w14:val="standardContextual"/>
        </w:rPr>
        <w:commentReference w:id="2"/>
      </w:r>
      <w:r w:rsidR="59A1C846" w:rsidRPr="780DE211">
        <w:rPr>
          <w:rFonts w:ascii="Times New Roman" w:eastAsia="Times New Roman" w:hAnsi="Times New Roman" w:cs="Times New Roman"/>
        </w:rPr>
        <w:t xml:space="preserve"> </w:t>
      </w:r>
      <w:r w:rsidR="00273CA6">
        <w:rPr>
          <w:rFonts w:ascii="Times New Roman" w:eastAsia="Times New Roman" w:hAnsi="Times New Roman" w:cs="Times New Roman"/>
        </w:rPr>
        <w:t>Tegemist on kobareelnõuga</w:t>
      </w:r>
      <w:r w:rsidR="00536DB7">
        <w:rPr>
          <w:rFonts w:ascii="Times New Roman" w:eastAsia="Times New Roman" w:hAnsi="Times New Roman" w:cs="Times New Roman"/>
        </w:rPr>
        <w:t>, mi</w:t>
      </w:r>
      <w:r w:rsidR="008B470D">
        <w:rPr>
          <w:rFonts w:ascii="Times New Roman" w:eastAsia="Times New Roman" w:hAnsi="Times New Roman" w:cs="Times New Roman"/>
        </w:rPr>
        <w:t>s tähendab, et</w:t>
      </w:r>
      <w:r w:rsidR="00ED1E40">
        <w:rPr>
          <w:rFonts w:ascii="Times New Roman" w:eastAsia="Times New Roman" w:hAnsi="Times New Roman" w:cs="Times New Roman"/>
        </w:rPr>
        <w:t xml:space="preserve"> loetletud seadus</w:t>
      </w:r>
      <w:r w:rsidR="0070688A">
        <w:rPr>
          <w:rFonts w:ascii="Times New Roman" w:eastAsia="Times New Roman" w:hAnsi="Times New Roman" w:cs="Times New Roman"/>
        </w:rPr>
        <w:t xml:space="preserve">te muutmine ei ole </w:t>
      </w:r>
      <w:r w:rsidR="00686451">
        <w:rPr>
          <w:rFonts w:ascii="Times New Roman" w:eastAsia="Times New Roman" w:hAnsi="Times New Roman" w:cs="Times New Roman"/>
        </w:rPr>
        <w:t>omavahel seotud muul viisil</w:t>
      </w:r>
      <w:r w:rsidR="0070688A">
        <w:rPr>
          <w:rFonts w:ascii="Times New Roman" w:eastAsia="Times New Roman" w:hAnsi="Times New Roman" w:cs="Times New Roman"/>
        </w:rPr>
        <w:t xml:space="preserve"> kui</w:t>
      </w:r>
      <w:r w:rsidR="00536DB7">
        <w:rPr>
          <w:rFonts w:ascii="Times New Roman" w:eastAsia="Times New Roman" w:hAnsi="Times New Roman" w:cs="Times New Roman"/>
        </w:rPr>
        <w:t xml:space="preserve"> </w:t>
      </w:r>
      <w:r w:rsidR="00554CFC">
        <w:rPr>
          <w:rFonts w:ascii="Times New Roman" w:eastAsia="Times New Roman" w:hAnsi="Times New Roman" w:cs="Times New Roman"/>
        </w:rPr>
        <w:t>bürokraatia vähendami</w:t>
      </w:r>
      <w:r w:rsidR="00686451">
        <w:rPr>
          <w:rFonts w:ascii="Times New Roman" w:eastAsia="Times New Roman" w:hAnsi="Times New Roman" w:cs="Times New Roman"/>
        </w:rPr>
        <w:t>s</w:t>
      </w:r>
      <w:r w:rsidR="00554CFC">
        <w:rPr>
          <w:rFonts w:ascii="Times New Roman" w:eastAsia="Times New Roman" w:hAnsi="Times New Roman" w:cs="Times New Roman"/>
        </w:rPr>
        <w:t>e</w:t>
      </w:r>
      <w:r w:rsidR="00686451">
        <w:rPr>
          <w:rFonts w:ascii="Times New Roman" w:eastAsia="Times New Roman" w:hAnsi="Times New Roman" w:cs="Times New Roman"/>
        </w:rPr>
        <w:t xml:space="preserve"> eesmärgi kaudu</w:t>
      </w:r>
      <w:r w:rsidR="00536DB7">
        <w:rPr>
          <w:rFonts w:ascii="Times New Roman" w:eastAsia="Times New Roman" w:hAnsi="Times New Roman" w:cs="Times New Roman"/>
        </w:rPr>
        <w:t>.</w:t>
      </w:r>
    </w:p>
    <w:p w14:paraId="2D42868F" w14:textId="0B4E4A7F" w:rsidR="22DF9A7E" w:rsidRDefault="00CE63AD" w:rsidP="780DE211">
      <w:pPr>
        <w:spacing w:line="240" w:lineRule="auto"/>
        <w:jc w:val="both"/>
        <w:rPr>
          <w:rFonts w:ascii="Times New Roman" w:eastAsia="Times New Roman" w:hAnsi="Times New Roman" w:cs="Times New Roman"/>
        </w:rPr>
      </w:pPr>
      <w:commentRangeStart w:id="3"/>
      <w:r>
        <w:rPr>
          <w:rFonts w:ascii="Times New Roman" w:eastAsia="Times New Roman" w:hAnsi="Times New Roman" w:cs="Times New Roman"/>
        </w:rPr>
        <w:t>Eelnõukohane seadus, v.a turismiseaduse muudatus, on kavandatud jõustuma üldises korras, st kümnendal päeval pärast Riigi Teatajas avaldamist. Turismiseaduse muudatus on kavandatud jõustuma kolmekümnendal päeval pärast Riigi Teatajas avaldamist.</w:t>
      </w:r>
      <w:commentRangeEnd w:id="3"/>
      <w:r w:rsidR="0035505C">
        <w:rPr>
          <w:rStyle w:val="Kommentaariviide"/>
          <w:kern w:val="2"/>
          <w14:ligatures w14:val="standardContextual"/>
        </w:rPr>
        <w:commentReference w:id="3"/>
      </w:r>
    </w:p>
    <w:p w14:paraId="7CB7222A" w14:textId="34ADE7CC" w:rsidR="00F072DC" w:rsidRPr="002A647C" w:rsidRDefault="000344F4" w:rsidP="002A647C">
      <w:pPr>
        <w:spacing w:line="240" w:lineRule="auto"/>
        <w:ind w:left="142"/>
        <w:jc w:val="both"/>
        <w:rPr>
          <w:rFonts w:ascii="Times New Roman" w:eastAsia="Times New Roman" w:hAnsi="Times New Roman" w:cs="Times New Roman"/>
          <w:b/>
          <w:bCs/>
        </w:rPr>
      </w:pPr>
      <w:r w:rsidRPr="002A647C">
        <w:rPr>
          <w:rFonts w:ascii="Times New Roman" w:eastAsia="Times New Roman" w:hAnsi="Times New Roman" w:cs="Times New Roman"/>
          <w:b/>
          <w:bCs/>
        </w:rPr>
        <w:t xml:space="preserve">1.2. </w:t>
      </w:r>
      <w:r w:rsidR="305C65F3" w:rsidRPr="002A647C">
        <w:rPr>
          <w:rFonts w:ascii="Times New Roman" w:eastAsia="Times New Roman" w:hAnsi="Times New Roman" w:cs="Times New Roman"/>
          <w:b/>
          <w:bCs/>
        </w:rPr>
        <w:t>Eelnõu ettevalmistaja</w:t>
      </w:r>
    </w:p>
    <w:p w14:paraId="46530694" w14:textId="660C64EA" w:rsidR="00E437B5" w:rsidRDefault="0353D65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Eelnõu ja seletuskirja </w:t>
      </w:r>
      <w:r w:rsidR="6C16DA37" w:rsidRPr="780DE211">
        <w:rPr>
          <w:rFonts w:ascii="Times New Roman" w:eastAsia="Times New Roman" w:hAnsi="Times New Roman" w:cs="Times New Roman"/>
        </w:rPr>
        <w:t>alkoholiseaduse</w:t>
      </w:r>
      <w:r w:rsidR="595C9031" w:rsidRPr="780DE211">
        <w:rPr>
          <w:rFonts w:ascii="Times New Roman" w:eastAsia="Times New Roman" w:hAnsi="Times New Roman" w:cs="Times New Roman"/>
        </w:rPr>
        <w:t xml:space="preserve"> ja tubakaseaduse</w:t>
      </w:r>
      <w:r w:rsidR="6C16DA37" w:rsidRPr="780DE211">
        <w:rPr>
          <w:rFonts w:ascii="Times New Roman" w:eastAsia="Times New Roman" w:hAnsi="Times New Roman" w:cs="Times New Roman"/>
        </w:rPr>
        <w:t xml:space="preserve"> osa</w:t>
      </w:r>
      <w:r w:rsidR="1BA7F461" w:rsidRPr="780DE211">
        <w:rPr>
          <w:rFonts w:ascii="Times New Roman" w:eastAsia="Times New Roman" w:hAnsi="Times New Roman" w:cs="Times New Roman"/>
        </w:rPr>
        <w:t xml:space="preserve"> </w:t>
      </w:r>
      <w:r w:rsidR="008969F6" w:rsidRPr="780DE211">
        <w:rPr>
          <w:rFonts w:ascii="Times New Roman" w:eastAsia="Times New Roman" w:hAnsi="Times New Roman" w:cs="Times New Roman"/>
        </w:rPr>
        <w:t xml:space="preserve">on koostanud </w:t>
      </w:r>
      <w:r w:rsidR="0DDEE496" w:rsidRPr="780DE211">
        <w:rPr>
          <w:rFonts w:ascii="Times New Roman" w:eastAsia="Times New Roman" w:hAnsi="Times New Roman" w:cs="Times New Roman"/>
        </w:rPr>
        <w:t xml:space="preserve">Majandus- ja Kommunikatsiooniministeeriumi ettevõtluskeskkonna ja tööstuse osakonna </w:t>
      </w:r>
      <w:r w:rsidR="77452079" w:rsidRPr="780DE211">
        <w:rPr>
          <w:rFonts w:ascii="Times New Roman" w:eastAsia="Times New Roman" w:hAnsi="Times New Roman" w:cs="Times New Roman"/>
        </w:rPr>
        <w:t>õigusnõunik</w:t>
      </w:r>
      <w:r w:rsidR="6C16DA37" w:rsidRPr="780DE211">
        <w:rPr>
          <w:rFonts w:ascii="Times New Roman" w:eastAsia="Times New Roman" w:hAnsi="Times New Roman" w:cs="Times New Roman"/>
        </w:rPr>
        <w:t xml:space="preserve"> Tanel Kivi (</w:t>
      </w:r>
      <w:hyperlink r:id="rId15">
        <w:r w:rsidR="6C16DA37" w:rsidRPr="780DE211">
          <w:rPr>
            <w:rStyle w:val="Hperlink"/>
            <w:rFonts w:ascii="Times New Roman" w:eastAsia="Times New Roman" w:hAnsi="Times New Roman" w:cs="Times New Roman"/>
          </w:rPr>
          <w:t>tanel.kivi@mkm.ee</w:t>
        </w:r>
      </w:hyperlink>
      <w:r w:rsidR="6C16DA37" w:rsidRPr="780DE211">
        <w:rPr>
          <w:rFonts w:ascii="Times New Roman" w:eastAsia="Times New Roman" w:hAnsi="Times New Roman" w:cs="Times New Roman"/>
        </w:rPr>
        <w:t>),</w:t>
      </w:r>
      <w:r w:rsidR="004710B8">
        <w:rPr>
          <w:rFonts w:ascii="Times New Roman" w:eastAsia="Times New Roman" w:hAnsi="Times New Roman" w:cs="Times New Roman"/>
        </w:rPr>
        <w:t xml:space="preserve"> </w:t>
      </w:r>
      <w:r w:rsidR="002621AA">
        <w:rPr>
          <w:rFonts w:ascii="Times New Roman" w:eastAsia="Times New Roman" w:hAnsi="Times New Roman" w:cs="Times New Roman"/>
        </w:rPr>
        <w:t>e</w:t>
      </w:r>
      <w:r w:rsidR="002621AA" w:rsidRPr="002621AA">
        <w:rPr>
          <w:rFonts w:ascii="Times New Roman" w:eastAsia="Times New Roman" w:hAnsi="Times New Roman" w:cs="Times New Roman"/>
        </w:rPr>
        <w:t>lektroonilise side seaduse ja riigilõivuseaduse</w:t>
      </w:r>
      <w:r w:rsidR="6C16DA37" w:rsidRPr="780DE211">
        <w:rPr>
          <w:rFonts w:ascii="Times New Roman" w:eastAsia="Times New Roman" w:hAnsi="Times New Roman" w:cs="Times New Roman"/>
        </w:rPr>
        <w:t xml:space="preserve"> </w:t>
      </w:r>
      <w:r w:rsidR="002621AA">
        <w:rPr>
          <w:rFonts w:ascii="Times New Roman" w:eastAsia="Times New Roman" w:hAnsi="Times New Roman" w:cs="Times New Roman"/>
        </w:rPr>
        <w:t xml:space="preserve">osa </w:t>
      </w:r>
      <w:r w:rsidR="005B1025" w:rsidRPr="009625A1">
        <w:rPr>
          <w:rFonts w:ascii="Times New Roman" w:hAnsi="Times New Roman" w:cs="Times New Roman"/>
        </w:rPr>
        <w:t xml:space="preserve">Tarbijakaitse ja Tehnilise Järelevalve Ameti (edaspidi TTJA) õigusnõunik Grete </w:t>
      </w:r>
      <w:proofErr w:type="spellStart"/>
      <w:r w:rsidR="005B1025" w:rsidRPr="009625A1">
        <w:rPr>
          <w:rFonts w:ascii="Times New Roman" w:hAnsi="Times New Roman" w:cs="Times New Roman"/>
        </w:rPr>
        <w:t>Leesmann</w:t>
      </w:r>
      <w:proofErr w:type="spellEnd"/>
      <w:r w:rsidR="005B1025" w:rsidRPr="009625A1">
        <w:rPr>
          <w:rFonts w:ascii="Times New Roman" w:hAnsi="Times New Roman" w:cs="Times New Roman"/>
        </w:rPr>
        <w:t xml:space="preserve"> (</w:t>
      </w:r>
      <w:hyperlink r:id="rId16" w:history="1">
        <w:r w:rsidR="005B1025" w:rsidRPr="009625A1">
          <w:rPr>
            <w:rStyle w:val="Hperlink"/>
            <w:rFonts w:ascii="Times New Roman" w:hAnsi="Times New Roman" w:cs="Times New Roman"/>
          </w:rPr>
          <w:t>grete.leesmann@ttja.ee</w:t>
        </w:r>
      </w:hyperlink>
      <w:r w:rsidR="005B1025" w:rsidRPr="009625A1">
        <w:rPr>
          <w:rFonts w:ascii="Times New Roman" w:hAnsi="Times New Roman" w:cs="Times New Roman"/>
        </w:rPr>
        <w:t>)</w:t>
      </w:r>
      <w:r w:rsidR="002621AA">
        <w:rPr>
          <w:rFonts w:ascii="Times New Roman" w:eastAsia="Times New Roman" w:hAnsi="Times New Roman" w:cs="Times New Roman"/>
        </w:rPr>
        <w:t xml:space="preserve">, </w:t>
      </w:r>
      <w:proofErr w:type="spellStart"/>
      <w:r w:rsidR="6C16DA37" w:rsidRPr="780DE211">
        <w:rPr>
          <w:rFonts w:ascii="Times New Roman" w:eastAsia="Times New Roman" w:hAnsi="Times New Roman" w:cs="Times New Roman"/>
        </w:rPr>
        <w:t>lõhkematerjaliseadus</w:t>
      </w:r>
      <w:r w:rsidR="1EDDFE29" w:rsidRPr="780DE211">
        <w:rPr>
          <w:rFonts w:ascii="Times New Roman" w:eastAsia="Times New Roman" w:hAnsi="Times New Roman" w:cs="Times New Roman"/>
        </w:rPr>
        <w:t>e</w:t>
      </w:r>
      <w:proofErr w:type="spellEnd"/>
      <w:r w:rsidR="1EDDFE29" w:rsidRPr="780DE211">
        <w:rPr>
          <w:rFonts w:ascii="Times New Roman" w:eastAsia="Times New Roman" w:hAnsi="Times New Roman" w:cs="Times New Roman"/>
        </w:rPr>
        <w:t xml:space="preserve"> osa </w:t>
      </w:r>
      <w:r w:rsidR="77452079" w:rsidRPr="780DE211">
        <w:rPr>
          <w:rFonts w:ascii="Times New Roman" w:eastAsia="Times New Roman" w:hAnsi="Times New Roman" w:cs="Times New Roman"/>
        </w:rPr>
        <w:t xml:space="preserve">Majandus- ja </w:t>
      </w:r>
      <w:r w:rsidR="00E437B5">
        <w:rPr>
          <w:rFonts w:ascii="Times New Roman" w:eastAsia="Times New Roman" w:hAnsi="Times New Roman" w:cs="Times New Roman"/>
        </w:rPr>
        <w:t>K</w:t>
      </w:r>
      <w:r w:rsidR="77452079" w:rsidRPr="780DE211">
        <w:rPr>
          <w:rFonts w:ascii="Times New Roman" w:eastAsia="Times New Roman" w:hAnsi="Times New Roman" w:cs="Times New Roman"/>
        </w:rPr>
        <w:t xml:space="preserve">ommunikatsiooniministeeriumi </w:t>
      </w:r>
      <w:r w:rsidR="00D6791B" w:rsidRPr="00D6791B">
        <w:rPr>
          <w:rFonts w:ascii="Times New Roman" w:eastAsia="Times New Roman" w:hAnsi="Times New Roman" w:cs="Times New Roman"/>
        </w:rPr>
        <w:t xml:space="preserve">ettevõtluskeskkonna ja tööstuse osakonna </w:t>
      </w:r>
      <w:r w:rsidR="77452079" w:rsidRPr="780DE211">
        <w:rPr>
          <w:rFonts w:ascii="Times New Roman" w:eastAsia="Times New Roman" w:hAnsi="Times New Roman" w:cs="Times New Roman"/>
        </w:rPr>
        <w:t>nõunik</w:t>
      </w:r>
      <w:r w:rsidR="3436DCFB" w:rsidRPr="780DE211">
        <w:rPr>
          <w:rFonts w:ascii="Times New Roman" w:eastAsia="Times New Roman" w:hAnsi="Times New Roman" w:cs="Times New Roman"/>
        </w:rPr>
        <w:t xml:space="preserve"> </w:t>
      </w:r>
      <w:r w:rsidR="1EDDFE29" w:rsidRPr="780DE211">
        <w:rPr>
          <w:rFonts w:ascii="Times New Roman" w:eastAsia="Times New Roman" w:hAnsi="Times New Roman" w:cs="Times New Roman"/>
        </w:rPr>
        <w:t xml:space="preserve">Maris </w:t>
      </w:r>
      <w:r w:rsidR="71A56145" w:rsidRPr="780DE211">
        <w:rPr>
          <w:rFonts w:ascii="Times New Roman" w:eastAsia="Times New Roman" w:hAnsi="Times New Roman" w:cs="Times New Roman"/>
        </w:rPr>
        <w:t>Raudsepp (</w:t>
      </w:r>
      <w:hyperlink r:id="rId17">
        <w:r w:rsidR="1CC49CEA" w:rsidRPr="780DE211">
          <w:rPr>
            <w:rStyle w:val="Hperlink"/>
            <w:rFonts w:ascii="Times New Roman" w:eastAsia="Times New Roman" w:hAnsi="Times New Roman" w:cs="Times New Roman"/>
          </w:rPr>
          <w:t>maris.raudsepp@mkm.ee</w:t>
        </w:r>
      </w:hyperlink>
      <w:r w:rsidR="71A56145" w:rsidRPr="780DE211">
        <w:rPr>
          <w:rFonts w:ascii="Times New Roman" w:eastAsia="Times New Roman" w:hAnsi="Times New Roman" w:cs="Times New Roman"/>
        </w:rPr>
        <w:t>)</w:t>
      </w:r>
      <w:r w:rsidR="1CC49CEA" w:rsidRPr="780DE211">
        <w:rPr>
          <w:rFonts w:ascii="Times New Roman" w:eastAsia="Times New Roman" w:hAnsi="Times New Roman" w:cs="Times New Roman"/>
        </w:rPr>
        <w:t>, tarbijakaitseseaduse osa</w:t>
      </w:r>
      <w:r w:rsidR="3436DCFB" w:rsidRPr="780DE211">
        <w:rPr>
          <w:rFonts w:ascii="Times New Roman" w:eastAsia="Times New Roman" w:hAnsi="Times New Roman" w:cs="Times New Roman"/>
        </w:rPr>
        <w:t xml:space="preserve"> </w:t>
      </w:r>
      <w:r w:rsidR="77452079" w:rsidRPr="780DE211">
        <w:rPr>
          <w:rFonts w:ascii="Times New Roman" w:eastAsia="Times New Roman" w:hAnsi="Times New Roman" w:cs="Times New Roman"/>
        </w:rPr>
        <w:t xml:space="preserve">Majandus- ja </w:t>
      </w:r>
      <w:r w:rsidR="00A30CCB">
        <w:rPr>
          <w:rFonts w:ascii="Times New Roman" w:eastAsia="Times New Roman" w:hAnsi="Times New Roman" w:cs="Times New Roman"/>
        </w:rPr>
        <w:t>K</w:t>
      </w:r>
      <w:r w:rsidR="77452079" w:rsidRPr="780DE211">
        <w:rPr>
          <w:rFonts w:ascii="Times New Roman" w:eastAsia="Times New Roman" w:hAnsi="Times New Roman" w:cs="Times New Roman"/>
        </w:rPr>
        <w:t xml:space="preserve">ommunikatsiooniministeeriumi </w:t>
      </w:r>
      <w:r w:rsidR="000B61CB" w:rsidRPr="000B61CB">
        <w:rPr>
          <w:rFonts w:ascii="Times New Roman" w:eastAsia="Times New Roman" w:hAnsi="Times New Roman" w:cs="Times New Roman"/>
        </w:rPr>
        <w:t xml:space="preserve">ettevõtluskeskkonna ja tööstuse osakonna </w:t>
      </w:r>
      <w:r w:rsidR="77452079" w:rsidRPr="780DE211">
        <w:rPr>
          <w:rFonts w:ascii="Times New Roman" w:eastAsia="Times New Roman" w:hAnsi="Times New Roman" w:cs="Times New Roman"/>
        </w:rPr>
        <w:t>nõunik</w:t>
      </w:r>
      <w:r w:rsidR="1CC49CEA" w:rsidRPr="780DE211">
        <w:rPr>
          <w:rFonts w:ascii="Times New Roman" w:eastAsia="Times New Roman" w:hAnsi="Times New Roman" w:cs="Times New Roman"/>
        </w:rPr>
        <w:t xml:space="preserve"> </w:t>
      </w:r>
      <w:proofErr w:type="spellStart"/>
      <w:r w:rsidR="1CC49CEA" w:rsidRPr="780DE211">
        <w:rPr>
          <w:rFonts w:ascii="Times New Roman" w:eastAsia="Times New Roman" w:hAnsi="Times New Roman" w:cs="Times New Roman"/>
        </w:rPr>
        <w:t>Mari-Liis</w:t>
      </w:r>
      <w:proofErr w:type="spellEnd"/>
      <w:r w:rsidR="1CC49CEA" w:rsidRPr="780DE211">
        <w:rPr>
          <w:rFonts w:ascii="Times New Roman" w:eastAsia="Times New Roman" w:hAnsi="Times New Roman" w:cs="Times New Roman"/>
        </w:rPr>
        <w:t xml:space="preserve"> Aas (</w:t>
      </w:r>
      <w:hyperlink r:id="rId18">
        <w:r w:rsidR="595C9031" w:rsidRPr="780DE211">
          <w:rPr>
            <w:rStyle w:val="Hperlink"/>
            <w:rFonts w:ascii="Times New Roman" w:eastAsia="Times New Roman" w:hAnsi="Times New Roman" w:cs="Times New Roman"/>
          </w:rPr>
          <w:t>mari-liis.aas@mkm.ee</w:t>
        </w:r>
      </w:hyperlink>
      <w:r w:rsidR="595C9031" w:rsidRPr="780DE211">
        <w:rPr>
          <w:rFonts w:ascii="Times New Roman" w:eastAsia="Times New Roman" w:hAnsi="Times New Roman" w:cs="Times New Roman"/>
        </w:rPr>
        <w:t>),</w:t>
      </w:r>
      <w:r w:rsidR="3E2A48AE" w:rsidRPr="780DE211">
        <w:rPr>
          <w:rFonts w:ascii="Times New Roman" w:eastAsia="Times New Roman" w:hAnsi="Times New Roman" w:cs="Times New Roman"/>
        </w:rPr>
        <w:t xml:space="preserve"> väärismetalltoodete seaduse osa Majandus- ja </w:t>
      </w:r>
      <w:r w:rsidR="00CE63AD">
        <w:rPr>
          <w:rFonts w:ascii="Times New Roman" w:eastAsia="Times New Roman" w:hAnsi="Times New Roman" w:cs="Times New Roman"/>
        </w:rPr>
        <w:t>K</w:t>
      </w:r>
      <w:r w:rsidR="3E2A48AE" w:rsidRPr="780DE211">
        <w:rPr>
          <w:rFonts w:ascii="Times New Roman" w:eastAsia="Times New Roman" w:hAnsi="Times New Roman" w:cs="Times New Roman"/>
        </w:rPr>
        <w:t xml:space="preserve">ommunikatsiooniministeeriumi </w:t>
      </w:r>
      <w:r w:rsidR="000B61CB" w:rsidRPr="000B61CB">
        <w:rPr>
          <w:rFonts w:ascii="Times New Roman" w:eastAsia="Times New Roman" w:hAnsi="Times New Roman" w:cs="Times New Roman"/>
        </w:rPr>
        <w:t xml:space="preserve">ettevõtluskeskkonna ja tööstuse osakonna </w:t>
      </w:r>
      <w:r w:rsidR="3E2A48AE" w:rsidRPr="780DE211">
        <w:rPr>
          <w:rFonts w:ascii="Times New Roman" w:eastAsia="Times New Roman" w:hAnsi="Times New Roman" w:cs="Times New Roman"/>
        </w:rPr>
        <w:t>nõunik Maanus Urb (</w:t>
      </w:r>
      <w:hyperlink r:id="rId19">
        <w:r w:rsidR="3E2A48AE" w:rsidRPr="780DE211">
          <w:rPr>
            <w:rStyle w:val="Hperlink"/>
            <w:rFonts w:ascii="Times New Roman" w:eastAsia="Times New Roman" w:hAnsi="Times New Roman" w:cs="Times New Roman"/>
          </w:rPr>
          <w:t>m</w:t>
        </w:r>
        <w:r w:rsidR="676E4918" w:rsidRPr="780DE211">
          <w:rPr>
            <w:rStyle w:val="Hperlink"/>
            <w:rFonts w:ascii="Times New Roman" w:eastAsia="Times New Roman" w:hAnsi="Times New Roman" w:cs="Times New Roman"/>
          </w:rPr>
          <w:t>aa</w:t>
        </w:r>
        <w:r w:rsidR="3E2A48AE" w:rsidRPr="780DE211">
          <w:rPr>
            <w:rStyle w:val="Hperlink"/>
            <w:rFonts w:ascii="Times New Roman" w:eastAsia="Times New Roman" w:hAnsi="Times New Roman" w:cs="Times New Roman"/>
          </w:rPr>
          <w:t>nus.urb@mkm.ee</w:t>
        </w:r>
      </w:hyperlink>
      <w:r w:rsidR="3E2A48AE" w:rsidRPr="780DE211">
        <w:rPr>
          <w:rFonts w:ascii="Times New Roman" w:eastAsia="Times New Roman" w:hAnsi="Times New Roman" w:cs="Times New Roman"/>
        </w:rPr>
        <w:t>)</w:t>
      </w:r>
      <w:r w:rsidR="000B61CB">
        <w:rPr>
          <w:rFonts w:ascii="Times New Roman" w:eastAsia="Times New Roman" w:hAnsi="Times New Roman" w:cs="Times New Roman"/>
        </w:rPr>
        <w:t xml:space="preserve"> ning</w:t>
      </w:r>
      <w:r w:rsidR="47C85DF3" w:rsidRPr="780DE211">
        <w:rPr>
          <w:rFonts w:ascii="Times New Roman" w:eastAsia="Times New Roman" w:hAnsi="Times New Roman" w:cs="Times New Roman"/>
        </w:rPr>
        <w:t xml:space="preserve"> </w:t>
      </w:r>
      <w:r w:rsidR="016C20B4" w:rsidRPr="780DE211">
        <w:rPr>
          <w:rFonts w:ascii="Times New Roman" w:eastAsia="Times New Roman" w:hAnsi="Times New Roman" w:cs="Times New Roman"/>
        </w:rPr>
        <w:t xml:space="preserve">turismiseaduse osa </w:t>
      </w:r>
      <w:r w:rsidR="00E437B5" w:rsidRPr="780DE211">
        <w:rPr>
          <w:rFonts w:ascii="Times New Roman" w:eastAsia="Times New Roman" w:hAnsi="Times New Roman" w:cs="Times New Roman"/>
        </w:rPr>
        <w:t xml:space="preserve">Majandus- ja </w:t>
      </w:r>
      <w:r w:rsidR="00E437B5">
        <w:rPr>
          <w:rFonts w:ascii="Times New Roman" w:eastAsia="Times New Roman" w:hAnsi="Times New Roman" w:cs="Times New Roman"/>
        </w:rPr>
        <w:t>K</w:t>
      </w:r>
      <w:r w:rsidR="00E437B5" w:rsidRPr="780DE211">
        <w:rPr>
          <w:rFonts w:ascii="Times New Roman" w:eastAsia="Times New Roman" w:hAnsi="Times New Roman" w:cs="Times New Roman"/>
        </w:rPr>
        <w:t>ommunikatsiooniministeeriumi</w:t>
      </w:r>
      <w:r w:rsidR="00E437B5" w:rsidRPr="000B61CB">
        <w:rPr>
          <w:rFonts w:ascii="Times New Roman" w:eastAsia="Times New Roman" w:hAnsi="Times New Roman" w:cs="Times New Roman"/>
        </w:rPr>
        <w:t xml:space="preserve"> </w:t>
      </w:r>
      <w:r w:rsidR="000B61CB" w:rsidRPr="000B61CB">
        <w:rPr>
          <w:rFonts w:ascii="Times New Roman" w:eastAsia="Times New Roman" w:hAnsi="Times New Roman" w:cs="Times New Roman"/>
        </w:rPr>
        <w:t xml:space="preserve">ettevõtluskeskkonna ja tööstuse osakonna </w:t>
      </w:r>
      <w:r w:rsidR="54682B00" w:rsidRPr="780DE211">
        <w:rPr>
          <w:rFonts w:ascii="Times New Roman" w:eastAsia="Times New Roman" w:hAnsi="Times New Roman" w:cs="Times New Roman"/>
        </w:rPr>
        <w:t>turisminõunik</w:t>
      </w:r>
      <w:r w:rsidR="3436DCFB" w:rsidRPr="780DE211">
        <w:rPr>
          <w:rFonts w:ascii="Times New Roman" w:eastAsia="Times New Roman" w:hAnsi="Times New Roman" w:cs="Times New Roman"/>
        </w:rPr>
        <w:t xml:space="preserve"> </w:t>
      </w:r>
      <w:r w:rsidR="016C20B4" w:rsidRPr="780DE211">
        <w:rPr>
          <w:rFonts w:ascii="Times New Roman" w:eastAsia="Times New Roman" w:hAnsi="Times New Roman" w:cs="Times New Roman"/>
        </w:rPr>
        <w:t>Kati Kikas (</w:t>
      </w:r>
      <w:hyperlink r:id="rId20">
        <w:r w:rsidR="016C20B4" w:rsidRPr="780DE211">
          <w:rPr>
            <w:rStyle w:val="Hperlink"/>
            <w:rFonts w:ascii="Times New Roman" w:eastAsia="Times New Roman" w:hAnsi="Times New Roman" w:cs="Times New Roman"/>
          </w:rPr>
          <w:t>kati.kikas@mkm.ee</w:t>
        </w:r>
      </w:hyperlink>
      <w:r w:rsidR="016C20B4" w:rsidRPr="00E971AB">
        <w:rPr>
          <w:rFonts w:ascii="Times New Roman" w:eastAsia="Times New Roman" w:hAnsi="Times New Roman" w:cs="Times New Roman"/>
        </w:rPr>
        <w:t>)</w:t>
      </w:r>
      <w:r w:rsidR="1F1499DD" w:rsidRPr="00E971AB">
        <w:rPr>
          <w:rFonts w:ascii="Times New Roman" w:eastAsia="Times New Roman" w:hAnsi="Times New Roman" w:cs="Times New Roman"/>
        </w:rPr>
        <w:t>.</w:t>
      </w:r>
    </w:p>
    <w:p w14:paraId="04AC340A" w14:textId="25A4FED2" w:rsidR="00E437B5" w:rsidRDefault="0353D652" w:rsidP="780DE211">
      <w:pPr>
        <w:spacing w:line="240" w:lineRule="auto"/>
        <w:jc w:val="both"/>
        <w:rPr>
          <w:rFonts w:ascii="Times New Roman" w:eastAsia="Times New Roman" w:hAnsi="Times New Roman" w:cs="Times New Roman"/>
        </w:rPr>
      </w:pPr>
      <w:r w:rsidRPr="00384A95">
        <w:rPr>
          <w:rFonts w:ascii="Times New Roman" w:eastAsia="Times New Roman" w:hAnsi="Times New Roman" w:cs="Times New Roman"/>
        </w:rPr>
        <w:t xml:space="preserve">Eelnõu juriidilise ekspertiisi </w:t>
      </w:r>
      <w:r w:rsidR="008969F6">
        <w:rPr>
          <w:rFonts w:ascii="Times New Roman" w:eastAsia="Times New Roman" w:hAnsi="Times New Roman" w:cs="Times New Roman"/>
        </w:rPr>
        <w:t xml:space="preserve">tegi </w:t>
      </w:r>
      <w:r w:rsidR="00F24CEE">
        <w:rPr>
          <w:rFonts w:ascii="Times New Roman" w:eastAsia="Times New Roman" w:hAnsi="Times New Roman" w:cs="Times New Roman"/>
        </w:rPr>
        <w:t xml:space="preserve">§-de </w:t>
      </w:r>
      <w:r w:rsidR="0058184B">
        <w:rPr>
          <w:rFonts w:ascii="Times New Roman" w:eastAsia="Times New Roman" w:hAnsi="Times New Roman" w:cs="Times New Roman"/>
        </w:rPr>
        <w:t xml:space="preserve">1, </w:t>
      </w:r>
      <w:r w:rsidR="006660AA">
        <w:rPr>
          <w:rFonts w:ascii="Times New Roman" w:eastAsia="Times New Roman" w:hAnsi="Times New Roman" w:cs="Times New Roman"/>
        </w:rPr>
        <w:t>3</w:t>
      </w:r>
      <w:r w:rsidR="00BE6933">
        <w:rPr>
          <w:rFonts w:ascii="Times New Roman" w:eastAsia="Times New Roman" w:hAnsi="Times New Roman" w:cs="Times New Roman"/>
        </w:rPr>
        <w:t xml:space="preserve"> ja 5–8 osas </w:t>
      </w:r>
      <w:r w:rsidR="00657F38" w:rsidRPr="00384A95">
        <w:rPr>
          <w:rFonts w:ascii="Times New Roman" w:eastAsia="Times New Roman" w:hAnsi="Times New Roman" w:cs="Times New Roman"/>
        </w:rPr>
        <w:t>Majandus- ja Kommunikatsiooniministeeriumi õigusosakonna õigusnõunik Käddi Tammiku (</w:t>
      </w:r>
      <w:hyperlink r:id="rId21" w:history="1">
        <w:r w:rsidR="00E971AB" w:rsidRPr="00384A95">
          <w:rPr>
            <w:rStyle w:val="Hperlink"/>
            <w:rFonts w:ascii="Times New Roman" w:eastAsia="Times New Roman" w:hAnsi="Times New Roman" w:cs="Times New Roman"/>
          </w:rPr>
          <w:t>kaddi.tammiku@mkm.ee</w:t>
        </w:r>
      </w:hyperlink>
      <w:r w:rsidR="00657F38" w:rsidRPr="00384A95">
        <w:rPr>
          <w:rFonts w:ascii="Times New Roman" w:eastAsia="Times New Roman" w:hAnsi="Times New Roman" w:cs="Times New Roman"/>
        </w:rPr>
        <w:t>)</w:t>
      </w:r>
      <w:r w:rsidR="000B61CB" w:rsidRPr="00B30E07">
        <w:rPr>
          <w:rFonts w:ascii="Times New Roman" w:eastAsia="Times New Roman" w:hAnsi="Times New Roman" w:cs="Times New Roman"/>
        </w:rPr>
        <w:t xml:space="preserve"> </w:t>
      </w:r>
      <w:r w:rsidR="00613EE5">
        <w:rPr>
          <w:rFonts w:ascii="Times New Roman" w:eastAsia="Times New Roman" w:hAnsi="Times New Roman" w:cs="Times New Roman"/>
        </w:rPr>
        <w:t>ning</w:t>
      </w:r>
      <w:r w:rsidR="00613EE5" w:rsidRPr="00B30E07">
        <w:rPr>
          <w:rFonts w:ascii="Times New Roman" w:eastAsia="Times New Roman" w:hAnsi="Times New Roman" w:cs="Times New Roman"/>
        </w:rPr>
        <w:t xml:space="preserve"> </w:t>
      </w:r>
      <w:r w:rsidR="00815BBD">
        <w:rPr>
          <w:rFonts w:ascii="Times New Roman" w:eastAsia="Times New Roman" w:hAnsi="Times New Roman" w:cs="Times New Roman"/>
        </w:rPr>
        <w:t xml:space="preserve">§-de </w:t>
      </w:r>
      <w:r w:rsidR="00554B13">
        <w:rPr>
          <w:rFonts w:ascii="Times New Roman" w:eastAsia="Times New Roman" w:hAnsi="Times New Roman" w:cs="Times New Roman"/>
        </w:rPr>
        <w:t xml:space="preserve">2 ja 4 osas </w:t>
      </w:r>
      <w:r w:rsidR="00312BEC">
        <w:rPr>
          <w:rFonts w:ascii="Times New Roman" w:eastAsia="Times New Roman" w:hAnsi="Times New Roman" w:cs="Times New Roman"/>
        </w:rPr>
        <w:t xml:space="preserve">sama osakonna õigusnõunik </w:t>
      </w:r>
      <w:proofErr w:type="spellStart"/>
      <w:r w:rsidR="000B61CB" w:rsidRPr="00B30E07">
        <w:rPr>
          <w:rFonts w:ascii="Times New Roman" w:eastAsia="Times New Roman" w:hAnsi="Times New Roman" w:cs="Times New Roman"/>
        </w:rPr>
        <w:t>Ragnar</w:t>
      </w:r>
      <w:proofErr w:type="spellEnd"/>
      <w:r w:rsidR="000B61CB" w:rsidRPr="00B30E07">
        <w:rPr>
          <w:rFonts w:ascii="Times New Roman" w:eastAsia="Times New Roman" w:hAnsi="Times New Roman" w:cs="Times New Roman"/>
        </w:rPr>
        <w:t xml:space="preserve"> Kass (</w:t>
      </w:r>
      <w:hyperlink r:id="rId22" w:history="1">
        <w:r w:rsidR="000E0FAD" w:rsidRPr="00B30E07">
          <w:rPr>
            <w:rStyle w:val="Hperlink"/>
            <w:rFonts w:ascii="Times New Roman" w:eastAsia="Times New Roman" w:hAnsi="Times New Roman" w:cs="Times New Roman"/>
          </w:rPr>
          <w:t>ragnar.kass@mkm.ee</w:t>
        </w:r>
      </w:hyperlink>
      <w:r w:rsidR="000B61CB" w:rsidRPr="00B30E07">
        <w:rPr>
          <w:rFonts w:ascii="Times New Roman" w:eastAsia="Times New Roman" w:hAnsi="Times New Roman" w:cs="Times New Roman"/>
        </w:rPr>
        <w:t>)</w:t>
      </w:r>
      <w:r w:rsidR="7B12845A" w:rsidRPr="00384A95">
        <w:rPr>
          <w:rFonts w:ascii="Times New Roman" w:eastAsia="Times New Roman" w:hAnsi="Times New Roman" w:cs="Times New Roman"/>
        </w:rPr>
        <w:t>.</w:t>
      </w:r>
    </w:p>
    <w:p w14:paraId="1BF95988" w14:textId="30B423A6" w:rsidR="00EB7C22" w:rsidRPr="00861001" w:rsidRDefault="0353D652" w:rsidP="780DE211">
      <w:pPr>
        <w:spacing w:line="240" w:lineRule="auto"/>
        <w:jc w:val="both"/>
        <w:rPr>
          <w:rFonts w:ascii="Times New Roman" w:eastAsia="Times New Roman" w:hAnsi="Times New Roman" w:cs="Times New Roman"/>
        </w:rPr>
      </w:pPr>
      <w:r w:rsidRPr="00384A95">
        <w:rPr>
          <w:rFonts w:ascii="Times New Roman" w:eastAsia="Times New Roman" w:hAnsi="Times New Roman" w:cs="Times New Roman"/>
        </w:rPr>
        <w:t xml:space="preserve">Eelnõu ja seletuskirja </w:t>
      </w:r>
      <w:r w:rsidR="008969F6">
        <w:rPr>
          <w:rFonts w:ascii="Times New Roman" w:eastAsia="Times New Roman" w:hAnsi="Times New Roman" w:cs="Times New Roman"/>
        </w:rPr>
        <w:t>on keele</w:t>
      </w:r>
      <w:r w:rsidRPr="00384A95">
        <w:rPr>
          <w:rFonts w:ascii="Times New Roman" w:eastAsia="Times New Roman" w:hAnsi="Times New Roman" w:cs="Times New Roman"/>
        </w:rPr>
        <w:t>toimeta</w:t>
      </w:r>
      <w:r w:rsidR="008969F6">
        <w:rPr>
          <w:rFonts w:ascii="Times New Roman" w:eastAsia="Times New Roman" w:hAnsi="Times New Roman" w:cs="Times New Roman"/>
        </w:rPr>
        <w:t>nud</w:t>
      </w:r>
      <w:r w:rsidR="00A46C59">
        <w:rPr>
          <w:rFonts w:ascii="Times New Roman" w:eastAsia="Times New Roman" w:hAnsi="Times New Roman" w:cs="Times New Roman"/>
        </w:rPr>
        <w:t xml:space="preserve"> </w:t>
      </w:r>
      <w:r w:rsidR="00163214" w:rsidRPr="00B05AC7">
        <w:rPr>
          <w:rFonts w:ascii="Times New Roman" w:hAnsi="Times New Roman" w:cs="Times New Roman"/>
        </w:rPr>
        <w:t>Justiits- ja Digimi</w:t>
      </w:r>
      <w:r w:rsidR="00163214">
        <w:rPr>
          <w:rFonts w:ascii="Times New Roman" w:hAnsi="Times New Roman" w:cs="Times New Roman"/>
        </w:rPr>
        <w:t>nisteeriumi</w:t>
      </w:r>
      <w:r w:rsidRPr="00384A95">
        <w:rPr>
          <w:rFonts w:ascii="Times New Roman" w:eastAsia="Times New Roman" w:hAnsi="Times New Roman" w:cs="Times New Roman"/>
        </w:rPr>
        <w:t xml:space="preserve"> </w:t>
      </w:r>
      <w:r w:rsidR="008969F6">
        <w:rPr>
          <w:rFonts w:ascii="Times New Roman" w:eastAsia="Times New Roman" w:hAnsi="Times New Roman" w:cs="Times New Roman"/>
        </w:rPr>
        <w:t>õigusloome korralduse talituse toimetaja Mari Koik (mari.koik@justdigi.ee).</w:t>
      </w:r>
    </w:p>
    <w:p w14:paraId="212109AD" w14:textId="507841F9" w:rsidR="00BB513C" w:rsidRPr="002A647C" w:rsidRDefault="000D2189" w:rsidP="002A647C">
      <w:pPr>
        <w:spacing w:line="240" w:lineRule="auto"/>
        <w:ind w:left="425"/>
        <w:jc w:val="both"/>
        <w:rPr>
          <w:rFonts w:ascii="Times New Roman" w:eastAsia="Times New Roman" w:hAnsi="Times New Roman" w:cs="Times New Roman"/>
          <w:b/>
          <w:bCs/>
        </w:rPr>
      </w:pPr>
      <w:commentRangeStart w:id="4"/>
      <w:r w:rsidRPr="002A647C">
        <w:rPr>
          <w:rFonts w:ascii="Times New Roman" w:eastAsia="Times New Roman" w:hAnsi="Times New Roman" w:cs="Times New Roman"/>
          <w:b/>
          <w:bCs/>
        </w:rPr>
        <w:t>1.</w:t>
      </w:r>
      <w:r w:rsidR="00C95766">
        <w:rPr>
          <w:rFonts w:ascii="Times New Roman" w:eastAsia="Times New Roman" w:hAnsi="Times New Roman" w:cs="Times New Roman"/>
          <w:b/>
          <w:bCs/>
        </w:rPr>
        <w:t>3</w:t>
      </w:r>
      <w:r w:rsidRPr="002A647C">
        <w:rPr>
          <w:rFonts w:ascii="Times New Roman" w:eastAsia="Times New Roman" w:hAnsi="Times New Roman" w:cs="Times New Roman"/>
          <w:b/>
          <w:bCs/>
        </w:rPr>
        <w:t xml:space="preserve">. </w:t>
      </w:r>
      <w:r w:rsidR="305C65F3" w:rsidRPr="002A647C">
        <w:rPr>
          <w:rFonts w:ascii="Times New Roman" w:eastAsia="Times New Roman" w:hAnsi="Times New Roman" w:cs="Times New Roman"/>
          <w:b/>
          <w:bCs/>
        </w:rPr>
        <w:t>Märkused</w:t>
      </w:r>
      <w:commentRangeEnd w:id="4"/>
      <w:r w:rsidR="000873DB">
        <w:rPr>
          <w:rStyle w:val="Kommentaariviide"/>
          <w:kern w:val="2"/>
          <w14:ligatures w14:val="standardContextual"/>
        </w:rPr>
        <w:commentReference w:id="4"/>
      </w:r>
    </w:p>
    <w:p w14:paraId="02F593FC" w14:textId="39E19CD3" w:rsidR="00A34EF3" w:rsidRDefault="4FC93C0B"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Eelnõuga muudetakse järgmiste seaduste järgmisi redaktsioone:</w:t>
      </w:r>
    </w:p>
    <w:p w14:paraId="2FB04682" w14:textId="098DED53" w:rsidR="006E3C45" w:rsidRDefault="0F03369B"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1) alkoholiseadus</w:t>
      </w:r>
      <w:r w:rsidR="416B8556" w:rsidRPr="780DE211">
        <w:rPr>
          <w:rFonts w:ascii="Times New Roman" w:eastAsia="Times New Roman" w:hAnsi="Times New Roman" w:cs="Times New Roman"/>
        </w:rPr>
        <w:t xml:space="preserve"> (</w:t>
      </w:r>
      <w:r w:rsidR="4BD16D1D" w:rsidRPr="780DE211">
        <w:rPr>
          <w:rFonts w:ascii="Times New Roman" w:eastAsia="Times New Roman" w:hAnsi="Times New Roman" w:cs="Times New Roman"/>
        </w:rPr>
        <w:t xml:space="preserve">RT I, </w:t>
      </w:r>
      <w:r w:rsidR="00BA1EFE">
        <w:rPr>
          <w:rFonts w:ascii="Times New Roman" w:eastAsia="Times New Roman" w:hAnsi="Times New Roman" w:cs="Times New Roman"/>
        </w:rPr>
        <w:t>09</w:t>
      </w:r>
      <w:r w:rsidR="4BD16D1D" w:rsidRPr="780DE211">
        <w:rPr>
          <w:rFonts w:ascii="Times New Roman" w:eastAsia="Times New Roman" w:hAnsi="Times New Roman" w:cs="Times New Roman"/>
        </w:rPr>
        <w:t>.0</w:t>
      </w:r>
      <w:r w:rsidR="00BA1EFE">
        <w:rPr>
          <w:rFonts w:ascii="Times New Roman" w:eastAsia="Times New Roman" w:hAnsi="Times New Roman" w:cs="Times New Roman"/>
        </w:rPr>
        <w:t>1</w:t>
      </w:r>
      <w:r w:rsidR="4BD16D1D" w:rsidRPr="780DE211">
        <w:rPr>
          <w:rFonts w:ascii="Times New Roman" w:eastAsia="Times New Roman" w:hAnsi="Times New Roman" w:cs="Times New Roman"/>
        </w:rPr>
        <w:t>.202</w:t>
      </w:r>
      <w:r w:rsidR="00BA1EFE">
        <w:rPr>
          <w:rFonts w:ascii="Times New Roman" w:eastAsia="Times New Roman" w:hAnsi="Times New Roman" w:cs="Times New Roman"/>
        </w:rPr>
        <w:t>5</w:t>
      </w:r>
      <w:r w:rsidR="4BD16D1D" w:rsidRPr="780DE211">
        <w:rPr>
          <w:rFonts w:ascii="Times New Roman" w:eastAsia="Times New Roman" w:hAnsi="Times New Roman" w:cs="Times New Roman"/>
        </w:rPr>
        <w:t xml:space="preserve">, </w:t>
      </w:r>
      <w:r w:rsidR="00BA1EFE">
        <w:rPr>
          <w:rFonts w:ascii="Times New Roman" w:eastAsia="Times New Roman" w:hAnsi="Times New Roman" w:cs="Times New Roman"/>
        </w:rPr>
        <w:t>20</w:t>
      </w:r>
      <w:r w:rsidR="416B8556" w:rsidRPr="780DE211">
        <w:rPr>
          <w:rFonts w:ascii="Times New Roman" w:eastAsia="Times New Roman" w:hAnsi="Times New Roman" w:cs="Times New Roman"/>
        </w:rPr>
        <w:t>);</w:t>
      </w:r>
    </w:p>
    <w:p w14:paraId="50C09D12" w14:textId="5F5A9FC1" w:rsidR="008D4B30" w:rsidRDefault="072C9E69" w:rsidP="780DE211">
      <w:pPr>
        <w:spacing w:line="240" w:lineRule="auto"/>
        <w:jc w:val="both"/>
        <w:rPr>
          <w:rFonts w:ascii="Times New Roman" w:eastAsia="Times New Roman" w:hAnsi="Times New Roman" w:cs="Times New Roman"/>
        </w:rPr>
      </w:pPr>
      <w:r w:rsidRPr="30ABF73B">
        <w:rPr>
          <w:rFonts w:ascii="Times New Roman" w:eastAsia="Times New Roman" w:hAnsi="Times New Roman" w:cs="Times New Roman"/>
        </w:rPr>
        <w:t xml:space="preserve">2) </w:t>
      </w:r>
      <w:r w:rsidR="7BCA7E30" w:rsidRPr="30ABF73B">
        <w:rPr>
          <w:rFonts w:ascii="Times New Roman" w:eastAsia="Times New Roman" w:hAnsi="Times New Roman" w:cs="Times New Roman"/>
        </w:rPr>
        <w:t xml:space="preserve">elektroonilise side seadus </w:t>
      </w:r>
      <w:commentRangeStart w:id="5"/>
      <w:r w:rsidR="7BCA7E30" w:rsidRPr="30ABF73B">
        <w:rPr>
          <w:rFonts w:ascii="Times New Roman" w:eastAsia="Times New Roman" w:hAnsi="Times New Roman" w:cs="Times New Roman"/>
        </w:rPr>
        <w:t>(</w:t>
      </w:r>
      <w:r w:rsidR="613F1C00" w:rsidRPr="30ABF73B">
        <w:rPr>
          <w:rFonts w:ascii="Times New Roman" w:eastAsia="Times New Roman" w:hAnsi="Times New Roman" w:cs="Times New Roman"/>
        </w:rPr>
        <w:t>RT I, 02.01.2025, 23)</w:t>
      </w:r>
      <w:commentRangeEnd w:id="5"/>
      <w:r w:rsidR="008D4B30">
        <w:commentReference w:id="5"/>
      </w:r>
      <w:r w:rsidR="613F1C00" w:rsidRPr="30ABF73B">
        <w:rPr>
          <w:rFonts w:ascii="Times New Roman" w:eastAsia="Times New Roman" w:hAnsi="Times New Roman" w:cs="Times New Roman"/>
        </w:rPr>
        <w:t>;</w:t>
      </w:r>
    </w:p>
    <w:p w14:paraId="03A8723B" w14:textId="62B6B4EF" w:rsidR="00725000" w:rsidRDefault="00740B19" w:rsidP="780DE211">
      <w:pPr>
        <w:spacing w:line="240" w:lineRule="auto"/>
        <w:jc w:val="both"/>
        <w:rPr>
          <w:rFonts w:ascii="Times New Roman" w:eastAsia="Times New Roman" w:hAnsi="Times New Roman" w:cs="Times New Roman"/>
        </w:rPr>
      </w:pPr>
      <w:bookmarkStart w:id="6" w:name="_Hlk205210422"/>
      <w:r>
        <w:rPr>
          <w:rFonts w:ascii="Times New Roman" w:eastAsia="Times New Roman" w:hAnsi="Times New Roman" w:cs="Times New Roman"/>
        </w:rPr>
        <w:t>3</w:t>
      </w:r>
      <w:r w:rsidR="0F03369B" w:rsidRPr="780DE211">
        <w:rPr>
          <w:rFonts w:ascii="Times New Roman" w:eastAsia="Times New Roman" w:hAnsi="Times New Roman" w:cs="Times New Roman"/>
        </w:rPr>
        <w:t xml:space="preserve">) </w:t>
      </w:r>
      <w:proofErr w:type="spellStart"/>
      <w:r w:rsidR="0F03369B" w:rsidRPr="780DE211">
        <w:rPr>
          <w:rFonts w:ascii="Times New Roman" w:eastAsia="Times New Roman" w:hAnsi="Times New Roman" w:cs="Times New Roman"/>
        </w:rPr>
        <w:t>lõhkematerjaliseadus</w:t>
      </w:r>
      <w:proofErr w:type="spellEnd"/>
      <w:r w:rsidR="416B8556" w:rsidRPr="780DE211">
        <w:rPr>
          <w:rFonts w:ascii="Times New Roman" w:eastAsia="Times New Roman" w:hAnsi="Times New Roman" w:cs="Times New Roman"/>
        </w:rPr>
        <w:t xml:space="preserve"> (</w:t>
      </w:r>
      <w:r w:rsidR="3C7EC721" w:rsidRPr="780DE211">
        <w:rPr>
          <w:rFonts w:ascii="Times New Roman" w:eastAsia="Times New Roman" w:hAnsi="Times New Roman" w:cs="Times New Roman"/>
        </w:rPr>
        <w:t>RT I, 12.12.2024, 9</w:t>
      </w:r>
      <w:r w:rsidR="416B8556" w:rsidRPr="780DE211">
        <w:rPr>
          <w:rFonts w:ascii="Times New Roman" w:eastAsia="Times New Roman" w:hAnsi="Times New Roman" w:cs="Times New Roman"/>
        </w:rPr>
        <w:t>);</w:t>
      </w:r>
    </w:p>
    <w:p w14:paraId="6D873705" w14:textId="0E48FF22" w:rsidR="00C9027F" w:rsidRDefault="50150989" w:rsidP="780DE211">
      <w:pPr>
        <w:spacing w:line="240" w:lineRule="auto"/>
        <w:jc w:val="both"/>
        <w:rPr>
          <w:rFonts w:ascii="Times New Roman" w:eastAsia="Times New Roman" w:hAnsi="Times New Roman" w:cs="Times New Roman"/>
        </w:rPr>
      </w:pPr>
      <w:r w:rsidRPr="30ABF73B">
        <w:rPr>
          <w:rFonts w:ascii="Times New Roman" w:eastAsia="Times New Roman" w:hAnsi="Times New Roman" w:cs="Times New Roman"/>
        </w:rPr>
        <w:lastRenderedPageBreak/>
        <w:t>4) riigilõivuseadus (</w:t>
      </w:r>
      <w:commentRangeStart w:id="7"/>
      <w:commentRangeStart w:id="8"/>
      <w:r w:rsidR="09024A25" w:rsidRPr="30ABF73B">
        <w:rPr>
          <w:rFonts w:ascii="Times New Roman" w:eastAsia="Times New Roman" w:hAnsi="Times New Roman" w:cs="Times New Roman"/>
        </w:rPr>
        <w:t>RT I, 08.07.2025, 64</w:t>
      </w:r>
      <w:commentRangeEnd w:id="7"/>
      <w:r w:rsidR="00C9027F">
        <w:commentReference w:id="7"/>
      </w:r>
      <w:commentRangeEnd w:id="8"/>
      <w:r w:rsidR="00C9027F">
        <w:rPr>
          <w:rStyle w:val="Kommentaariviide"/>
        </w:rPr>
        <w:commentReference w:id="8"/>
      </w:r>
      <w:r w:rsidR="09024A25" w:rsidRPr="30ABF73B">
        <w:rPr>
          <w:rFonts w:ascii="Times New Roman" w:eastAsia="Times New Roman" w:hAnsi="Times New Roman" w:cs="Times New Roman"/>
        </w:rPr>
        <w:t>);</w:t>
      </w:r>
    </w:p>
    <w:p w14:paraId="661291B0" w14:textId="158335F1" w:rsidR="006E3C45" w:rsidRDefault="006765B9" w:rsidP="780DE211">
      <w:pPr>
        <w:spacing w:line="240" w:lineRule="auto"/>
        <w:jc w:val="both"/>
        <w:rPr>
          <w:rFonts w:ascii="Times New Roman" w:eastAsia="Times New Roman" w:hAnsi="Times New Roman" w:cs="Times New Roman"/>
        </w:rPr>
      </w:pPr>
      <w:r>
        <w:rPr>
          <w:rFonts w:ascii="Times New Roman" w:eastAsia="Times New Roman" w:hAnsi="Times New Roman" w:cs="Times New Roman"/>
        </w:rPr>
        <w:t>5</w:t>
      </w:r>
      <w:r w:rsidR="0F03369B" w:rsidRPr="780DE211">
        <w:rPr>
          <w:rFonts w:ascii="Times New Roman" w:eastAsia="Times New Roman" w:hAnsi="Times New Roman" w:cs="Times New Roman"/>
        </w:rPr>
        <w:t>)</w:t>
      </w:r>
      <w:r w:rsidR="3E207435" w:rsidRPr="780DE211">
        <w:rPr>
          <w:rFonts w:ascii="Times New Roman" w:eastAsia="Times New Roman" w:hAnsi="Times New Roman" w:cs="Times New Roman"/>
        </w:rPr>
        <w:t xml:space="preserve"> tarbijakaitseseadus</w:t>
      </w:r>
      <w:r w:rsidR="416B8556" w:rsidRPr="780DE211">
        <w:rPr>
          <w:rFonts w:ascii="Times New Roman" w:eastAsia="Times New Roman" w:hAnsi="Times New Roman" w:cs="Times New Roman"/>
        </w:rPr>
        <w:t xml:space="preserve"> (</w:t>
      </w:r>
      <w:r w:rsidR="3C7EC721" w:rsidRPr="780DE211">
        <w:rPr>
          <w:rFonts w:ascii="Times New Roman" w:eastAsia="Times New Roman" w:hAnsi="Times New Roman" w:cs="Times New Roman"/>
        </w:rPr>
        <w:t>RT I, 08.07.2025, 3</w:t>
      </w:r>
      <w:r w:rsidR="7BE493C0" w:rsidRPr="780DE211">
        <w:rPr>
          <w:rFonts w:ascii="Times New Roman" w:eastAsia="Times New Roman" w:hAnsi="Times New Roman" w:cs="Times New Roman"/>
        </w:rPr>
        <w:t>2</w:t>
      </w:r>
      <w:r w:rsidR="416B8556" w:rsidRPr="780DE211">
        <w:rPr>
          <w:rFonts w:ascii="Times New Roman" w:eastAsia="Times New Roman" w:hAnsi="Times New Roman" w:cs="Times New Roman"/>
        </w:rPr>
        <w:t>);</w:t>
      </w:r>
    </w:p>
    <w:p w14:paraId="21EF97E3" w14:textId="09C98454" w:rsidR="006E3C45" w:rsidRDefault="00E04B0C" w:rsidP="780DE211">
      <w:pPr>
        <w:spacing w:line="240" w:lineRule="auto"/>
        <w:jc w:val="both"/>
        <w:rPr>
          <w:rFonts w:ascii="Times New Roman" w:eastAsia="Times New Roman" w:hAnsi="Times New Roman" w:cs="Times New Roman"/>
        </w:rPr>
      </w:pPr>
      <w:r>
        <w:rPr>
          <w:rFonts w:ascii="Times New Roman" w:eastAsia="Times New Roman" w:hAnsi="Times New Roman" w:cs="Times New Roman"/>
        </w:rPr>
        <w:t>6</w:t>
      </w:r>
      <w:r w:rsidR="0F03369B" w:rsidRPr="780DE211">
        <w:rPr>
          <w:rFonts w:ascii="Times New Roman" w:eastAsia="Times New Roman" w:hAnsi="Times New Roman" w:cs="Times New Roman"/>
        </w:rPr>
        <w:t>)</w:t>
      </w:r>
      <w:r w:rsidR="3E207435" w:rsidRPr="780DE211">
        <w:rPr>
          <w:rFonts w:ascii="Times New Roman" w:eastAsia="Times New Roman" w:hAnsi="Times New Roman" w:cs="Times New Roman"/>
        </w:rPr>
        <w:t xml:space="preserve"> tubakaseadus</w:t>
      </w:r>
      <w:r w:rsidR="416B8556" w:rsidRPr="780DE211">
        <w:rPr>
          <w:rFonts w:ascii="Times New Roman" w:eastAsia="Times New Roman" w:hAnsi="Times New Roman" w:cs="Times New Roman"/>
        </w:rPr>
        <w:t xml:space="preserve"> (</w:t>
      </w:r>
      <w:r w:rsidR="0074542E" w:rsidRPr="0074542E">
        <w:rPr>
          <w:rFonts w:ascii="Times New Roman" w:eastAsia="Times New Roman" w:hAnsi="Times New Roman" w:cs="Times New Roman"/>
        </w:rPr>
        <w:t>RT I, 09.01.2025, 30</w:t>
      </w:r>
      <w:r w:rsidR="416B8556" w:rsidRPr="780DE211">
        <w:rPr>
          <w:rFonts w:ascii="Times New Roman" w:eastAsia="Times New Roman" w:hAnsi="Times New Roman" w:cs="Times New Roman"/>
        </w:rPr>
        <w:t>);</w:t>
      </w:r>
    </w:p>
    <w:p w14:paraId="54D97314" w14:textId="36F06773" w:rsidR="006E3C45" w:rsidRDefault="006166B0" w:rsidP="780DE211">
      <w:pPr>
        <w:spacing w:line="240" w:lineRule="auto"/>
        <w:jc w:val="both"/>
        <w:rPr>
          <w:rFonts w:ascii="Times New Roman" w:eastAsia="Times New Roman" w:hAnsi="Times New Roman" w:cs="Times New Roman"/>
        </w:rPr>
      </w:pPr>
      <w:r>
        <w:rPr>
          <w:rFonts w:ascii="Times New Roman" w:eastAsia="Times New Roman" w:hAnsi="Times New Roman" w:cs="Times New Roman"/>
        </w:rPr>
        <w:t>7</w:t>
      </w:r>
      <w:r w:rsidR="0F03369B" w:rsidRPr="780DE211">
        <w:rPr>
          <w:rFonts w:ascii="Times New Roman" w:eastAsia="Times New Roman" w:hAnsi="Times New Roman" w:cs="Times New Roman"/>
        </w:rPr>
        <w:t>)</w:t>
      </w:r>
      <w:r w:rsidR="3E207435" w:rsidRPr="780DE211">
        <w:rPr>
          <w:rFonts w:ascii="Times New Roman" w:eastAsia="Times New Roman" w:hAnsi="Times New Roman" w:cs="Times New Roman"/>
        </w:rPr>
        <w:t xml:space="preserve"> turismiseadus</w:t>
      </w:r>
      <w:r w:rsidR="416B8556" w:rsidRPr="780DE211">
        <w:rPr>
          <w:rFonts w:ascii="Times New Roman" w:eastAsia="Times New Roman" w:hAnsi="Times New Roman" w:cs="Times New Roman"/>
        </w:rPr>
        <w:t xml:space="preserve"> (</w:t>
      </w:r>
      <w:r w:rsidR="4963EBEE" w:rsidRPr="780DE211">
        <w:rPr>
          <w:rFonts w:ascii="Times New Roman" w:eastAsia="Times New Roman" w:hAnsi="Times New Roman" w:cs="Times New Roman"/>
        </w:rPr>
        <w:t>RT I, 10.02.2023, 34</w:t>
      </w:r>
      <w:r w:rsidR="416B8556" w:rsidRPr="780DE211">
        <w:rPr>
          <w:rFonts w:ascii="Times New Roman" w:eastAsia="Times New Roman" w:hAnsi="Times New Roman" w:cs="Times New Roman"/>
        </w:rPr>
        <w:t>);</w:t>
      </w:r>
    </w:p>
    <w:p w14:paraId="2767492B" w14:textId="7ED56511" w:rsidR="009347C3" w:rsidRDefault="006166B0" w:rsidP="780DE211">
      <w:pPr>
        <w:spacing w:line="240" w:lineRule="auto"/>
        <w:jc w:val="both"/>
        <w:rPr>
          <w:rFonts w:ascii="Times New Roman" w:eastAsia="Times New Roman" w:hAnsi="Times New Roman" w:cs="Times New Roman"/>
        </w:rPr>
      </w:pPr>
      <w:r>
        <w:rPr>
          <w:rFonts w:ascii="Times New Roman" w:eastAsia="Times New Roman" w:hAnsi="Times New Roman" w:cs="Times New Roman"/>
        </w:rPr>
        <w:t>8</w:t>
      </w:r>
      <w:r w:rsidR="0F03369B" w:rsidRPr="780DE211">
        <w:rPr>
          <w:rFonts w:ascii="Times New Roman" w:eastAsia="Times New Roman" w:hAnsi="Times New Roman" w:cs="Times New Roman"/>
        </w:rPr>
        <w:t>)</w:t>
      </w:r>
      <w:r w:rsidR="3E207435" w:rsidRPr="780DE211">
        <w:rPr>
          <w:rFonts w:ascii="Times New Roman" w:eastAsia="Times New Roman" w:hAnsi="Times New Roman" w:cs="Times New Roman"/>
        </w:rPr>
        <w:t xml:space="preserve"> väärismetalltoodete seadus </w:t>
      </w:r>
      <w:r w:rsidR="416B8556" w:rsidRPr="780DE211">
        <w:rPr>
          <w:rFonts w:ascii="Times New Roman" w:eastAsia="Times New Roman" w:hAnsi="Times New Roman" w:cs="Times New Roman"/>
        </w:rPr>
        <w:t>(</w:t>
      </w:r>
      <w:r w:rsidR="6516092B" w:rsidRPr="780DE211">
        <w:rPr>
          <w:rFonts w:ascii="Times New Roman" w:eastAsia="Times New Roman" w:hAnsi="Times New Roman" w:cs="Times New Roman"/>
        </w:rPr>
        <w:t>RT I, 30.04.2024, 14</w:t>
      </w:r>
      <w:r w:rsidR="416B8556" w:rsidRPr="780DE211">
        <w:rPr>
          <w:rFonts w:ascii="Times New Roman" w:eastAsia="Times New Roman" w:hAnsi="Times New Roman" w:cs="Times New Roman"/>
        </w:rPr>
        <w:t>)</w:t>
      </w:r>
      <w:r w:rsidR="7DE561B0" w:rsidRPr="780DE211">
        <w:rPr>
          <w:rFonts w:ascii="Times New Roman" w:eastAsia="Times New Roman" w:hAnsi="Times New Roman" w:cs="Times New Roman"/>
        </w:rPr>
        <w:t>.</w:t>
      </w:r>
      <w:bookmarkEnd w:id="6"/>
    </w:p>
    <w:p w14:paraId="0303EDFF" w14:textId="269A9DE1" w:rsidR="00604C8E" w:rsidRDefault="7B0254CB" w:rsidP="780DE211">
      <w:pPr>
        <w:spacing w:line="240" w:lineRule="auto"/>
        <w:jc w:val="both"/>
        <w:rPr>
          <w:rFonts w:ascii="Times New Roman" w:eastAsia="Times New Roman" w:hAnsi="Times New Roman" w:cs="Times New Roman"/>
        </w:rPr>
      </w:pPr>
      <w:commentRangeStart w:id="9"/>
      <w:commentRangeStart w:id="10"/>
      <w:r w:rsidRPr="30ABF73B">
        <w:rPr>
          <w:rFonts w:ascii="Times New Roman" w:eastAsia="Times New Roman" w:hAnsi="Times New Roman" w:cs="Times New Roman"/>
        </w:rPr>
        <w:t>Eelnõu kohta ei ole koostatud väljatöötamiskavatsust, kuna seaduseelnõu seadusena rakendamisega ei kaasne olulist õiguslikku muudatust või muud olulist mõju (HÕNTE § 1 lg 2 p 5).</w:t>
      </w:r>
      <w:commentRangeEnd w:id="9"/>
      <w:r w:rsidR="7DE561B0">
        <w:commentReference w:id="9"/>
      </w:r>
      <w:commentRangeEnd w:id="10"/>
      <w:r w:rsidR="00FF7E82">
        <w:rPr>
          <w:rStyle w:val="Kommentaariviide"/>
        </w:rPr>
        <w:commentReference w:id="10"/>
      </w:r>
    </w:p>
    <w:p w14:paraId="69B118A9" w14:textId="148B1CFE" w:rsidR="00A174DB" w:rsidRDefault="7DE561B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Eelnõu koostamiseks on </w:t>
      </w:r>
      <w:r w:rsidR="39E3930C" w:rsidRPr="780DE211">
        <w:rPr>
          <w:rFonts w:ascii="Times New Roman" w:eastAsia="Times New Roman" w:hAnsi="Times New Roman" w:cs="Times New Roman"/>
        </w:rPr>
        <w:t>Majandus- ja Kommunikatsiooniministeerium</w:t>
      </w:r>
      <w:r w:rsidRPr="780DE211">
        <w:rPr>
          <w:rFonts w:ascii="Times New Roman" w:eastAsia="Times New Roman" w:hAnsi="Times New Roman" w:cs="Times New Roman"/>
        </w:rPr>
        <w:t xml:space="preserve"> esitanud ettepanekud </w:t>
      </w:r>
      <w:proofErr w:type="spellStart"/>
      <w:r w:rsidRPr="780DE211">
        <w:rPr>
          <w:rFonts w:ascii="Times New Roman" w:eastAsia="Times New Roman" w:hAnsi="Times New Roman" w:cs="Times New Roman"/>
        </w:rPr>
        <w:t>loastamise</w:t>
      </w:r>
      <w:proofErr w:type="spellEnd"/>
      <w:r w:rsidRPr="780DE211">
        <w:rPr>
          <w:rFonts w:ascii="Times New Roman" w:eastAsia="Times New Roman" w:hAnsi="Times New Roman" w:cs="Times New Roman"/>
        </w:rPr>
        <w:t xml:space="preserve"> ja järelevalve tõhustamiseks oma valitsemisalas </w:t>
      </w:r>
      <w:r w:rsidR="0021400D">
        <w:rPr>
          <w:rFonts w:ascii="Times New Roman" w:eastAsia="Times New Roman" w:hAnsi="Times New Roman" w:cs="Times New Roman"/>
        </w:rPr>
        <w:t>1</w:t>
      </w:r>
      <w:r w:rsidRPr="780DE211">
        <w:rPr>
          <w:rFonts w:ascii="Times New Roman" w:eastAsia="Times New Roman" w:hAnsi="Times New Roman" w:cs="Times New Roman"/>
        </w:rPr>
        <w:t>2.0</w:t>
      </w:r>
      <w:r w:rsidR="0021400D">
        <w:rPr>
          <w:rFonts w:ascii="Times New Roman" w:eastAsia="Times New Roman" w:hAnsi="Times New Roman" w:cs="Times New Roman"/>
        </w:rPr>
        <w:t>6</w:t>
      </w:r>
      <w:r w:rsidRPr="780DE211">
        <w:rPr>
          <w:rFonts w:ascii="Times New Roman" w:eastAsia="Times New Roman" w:hAnsi="Times New Roman" w:cs="Times New Roman"/>
        </w:rPr>
        <w:t>.2025</w:t>
      </w:r>
      <w:r w:rsidR="000D2189">
        <w:rPr>
          <w:rFonts w:ascii="Times New Roman" w:eastAsia="Times New Roman" w:hAnsi="Times New Roman" w:cs="Times New Roman"/>
        </w:rPr>
        <w:t>. a</w:t>
      </w:r>
      <w:r w:rsidRPr="780DE211">
        <w:rPr>
          <w:rFonts w:ascii="Times New Roman" w:eastAsia="Times New Roman" w:hAnsi="Times New Roman" w:cs="Times New Roman"/>
        </w:rPr>
        <w:t xml:space="preserve"> </w:t>
      </w:r>
      <w:r w:rsidR="00BA7F42" w:rsidRPr="00BA7F42">
        <w:rPr>
          <w:rFonts w:ascii="Times New Roman" w:eastAsia="Times New Roman" w:hAnsi="Times New Roman" w:cs="Times New Roman"/>
        </w:rPr>
        <w:t>Vabariigi Valitsuse liikmete nõupidamise</w:t>
      </w:r>
      <w:r w:rsidR="00BA7F42">
        <w:rPr>
          <w:rFonts w:ascii="Times New Roman" w:eastAsia="Times New Roman" w:hAnsi="Times New Roman" w:cs="Times New Roman"/>
        </w:rPr>
        <w:t>le (</w:t>
      </w:r>
      <w:r w:rsidRPr="780DE211">
        <w:rPr>
          <w:rFonts w:ascii="Times New Roman" w:eastAsia="Times New Roman" w:hAnsi="Times New Roman" w:cs="Times New Roman"/>
        </w:rPr>
        <w:t>valitsuskabineti nõupidami</w:t>
      </w:r>
      <w:r w:rsidR="00BA7F42">
        <w:rPr>
          <w:rFonts w:ascii="Times New Roman" w:eastAsia="Times New Roman" w:hAnsi="Times New Roman" w:cs="Times New Roman"/>
        </w:rPr>
        <w:t>ne)</w:t>
      </w:r>
      <w:r w:rsidRPr="780DE211">
        <w:rPr>
          <w:rFonts w:ascii="Times New Roman" w:eastAsia="Times New Roman" w:hAnsi="Times New Roman" w:cs="Times New Roman"/>
        </w:rPr>
        <w:t xml:space="preserve">, kus ettepanek </w:t>
      </w:r>
      <w:r w:rsidR="00D86F7C">
        <w:rPr>
          <w:rFonts w:ascii="Times New Roman" w:eastAsia="Times New Roman" w:hAnsi="Times New Roman" w:cs="Times New Roman"/>
        </w:rPr>
        <w:t>kobar</w:t>
      </w:r>
      <w:r w:rsidRPr="780DE211">
        <w:rPr>
          <w:rFonts w:ascii="Times New Roman" w:eastAsia="Times New Roman" w:hAnsi="Times New Roman" w:cs="Times New Roman"/>
        </w:rPr>
        <w:t xml:space="preserve">eelnõu </w:t>
      </w:r>
      <w:r w:rsidR="00152DFF" w:rsidRPr="780DE211">
        <w:rPr>
          <w:rFonts w:ascii="Times New Roman" w:eastAsia="Times New Roman" w:hAnsi="Times New Roman" w:cs="Times New Roman"/>
        </w:rPr>
        <w:t xml:space="preserve">koostada </w:t>
      </w:r>
      <w:r w:rsidRPr="780DE211">
        <w:rPr>
          <w:rFonts w:ascii="Times New Roman" w:eastAsia="Times New Roman" w:hAnsi="Times New Roman" w:cs="Times New Roman"/>
        </w:rPr>
        <w:t>heaks kiideti.</w:t>
      </w:r>
    </w:p>
    <w:p w14:paraId="6812DFB4" w14:textId="298F5CC5" w:rsidR="009347C3" w:rsidRDefault="102A0696" w:rsidP="780DE211">
      <w:pPr>
        <w:spacing w:line="240" w:lineRule="auto"/>
        <w:jc w:val="both"/>
        <w:rPr>
          <w:rFonts w:ascii="Times New Roman" w:eastAsia="Times New Roman" w:hAnsi="Times New Roman" w:cs="Times New Roman"/>
        </w:rPr>
      </w:pPr>
      <w:r w:rsidRPr="30ABF73B">
        <w:rPr>
          <w:rFonts w:ascii="Times New Roman" w:eastAsia="Times New Roman" w:hAnsi="Times New Roman" w:cs="Times New Roman"/>
        </w:rPr>
        <w:t>Eelnõu on seotud Eesti Reformierakonna ja Erakonna Eesti 200 valitsusliidu aluslepingu punkti 9.1 alapunktiga 224 „Ettevõtluse kasvuks vähendame halduskoormust ning lihtsustame teenuseid ja regulatsioone. Pidev tegevus.“</w:t>
      </w:r>
      <w:commentRangeStart w:id="11"/>
      <w:ins w:id="12" w:author="Maarja-Liis Lall - JUSTDIGI" w:date="2025-10-02T16:43:00Z">
        <w:r w:rsidR="46C49CF9" w:rsidRPr="30ABF73B">
          <w:rPr>
            <w:rFonts w:ascii="Times New Roman" w:eastAsia="Times New Roman" w:hAnsi="Times New Roman" w:cs="Times New Roman"/>
          </w:rPr>
          <w:t>.</w:t>
        </w:r>
      </w:ins>
      <w:commentRangeEnd w:id="11"/>
      <w:r w:rsidR="00A174DB">
        <w:commentReference w:id="11"/>
      </w:r>
    </w:p>
    <w:p w14:paraId="1F3FE542" w14:textId="090D8E25" w:rsidR="00042A01" w:rsidRPr="009625A1" w:rsidRDefault="12FAD0BC" w:rsidP="780DE211">
      <w:pPr>
        <w:spacing w:line="240" w:lineRule="auto"/>
        <w:jc w:val="both"/>
        <w:rPr>
          <w:rFonts w:ascii="Times New Roman" w:eastAsia="Times New Roman" w:hAnsi="Times New Roman" w:cs="Times New Roman"/>
        </w:rPr>
      </w:pPr>
      <w:commentRangeStart w:id="13"/>
      <w:r w:rsidRPr="30ABF73B">
        <w:rPr>
          <w:rFonts w:ascii="Times New Roman" w:eastAsia="Times New Roman" w:hAnsi="Times New Roman" w:cs="Times New Roman"/>
        </w:rPr>
        <w:t>Eelnõu seadusena vastuvõtmiseks on vajalik Riigikogu poolthäälte enamus.</w:t>
      </w:r>
      <w:commentRangeEnd w:id="13"/>
      <w:r w:rsidR="560B879D">
        <w:commentReference w:id="13"/>
      </w:r>
    </w:p>
    <w:p w14:paraId="02E36E0B" w14:textId="10D564FB" w:rsidR="00BB513C" w:rsidRDefault="11B88C8D" w:rsidP="780DE211">
      <w:pPr>
        <w:pStyle w:val="Loendilik"/>
        <w:numPr>
          <w:ilvl w:val="0"/>
          <w:numId w:val="1"/>
        </w:numPr>
        <w:spacing w:line="240" w:lineRule="auto"/>
        <w:jc w:val="both"/>
        <w:rPr>
          <w:rFonts w:ascii="Times New Roman" w:eastAsia="Times New Roman" w:hAnsi="Times New Roman" w:cs="Times New Roman"/>
          <w:b/>
          <w:bCs/>
        </w:rPr>
      </w:pPr>
      <w:del w:id="14" w:author="Maarja-Liis Lall - JUSTDIGI" w:date="2025-10-06T06:55:00Z">
        <w:r w:rsidRPr="3D7EBC15" w:rsidDel="11B88C8D">
          <w:rPr>
            <w:rFonts w:ascii="Times New Roman" w:eastAsia="Times New Roman" w:hAnsi="Times New Roman" w:cs="Times New Roman"/>
            <w:b/>
            <w:bCs/>
          </w:rPr>
          <w:delText>Eelnõu</w:delText>
        </w:r>
      </w:del>
      <w:ins w:id="15" w:author="Maarja-Liis Lall - JUSTDIGI" w:date="2025-10-06T06:55:00Z">
        <w:r w:rsidR="0A9644AB" w:rsidRPr="3D7EBC15">
          <w:rPr>
            <w:rFonts w:ascii="Times New Roman" w:eastAsia="Times New Roman" w:hAnsi="Times New Roman" w:cs="Times New Roman"/>
            <w:b/>
            <w:bCs/>
          </w:rPr>
          <w:t>Seaduse</w:t>
        </w:r>
      </w:ins>
      <w:r w:rsidR="01295AB7" w:rsidRPr="780DE211">
        <w:rPr>
          <w:rFonts w:ascii="Times New Roman" w:eastAsia="Times New Roman" w:hAnsi="Times New Roman" w:cs="Times New Roman"/>
          <w:b/>
          <w:bCs/>
        </w:rPr>
        <w:t xml:space="preserve"> eesmärk</w:t>
      </w:r>
    </w:p>
    <w:p w14:paraId="27BCB29F" w14:textId="6F6701FC" w:rsidR="00572F68" w:rsidRDefault="7A77087B" w:rsidP="002037DE">
      <w:pPr>
        <w:spacing w:line="240" w:lineRule="auto"/>
        <w:jc w:val="both"/>
        <w:rPr>
          <w:rFonts w:ascii="Times New Roman" w:eastAsia="Times New Roman" w:hAnsi="Times New Roman" w:cs="Times New Roman"/>
        </w:rPr>
      </w:pPr>
      <w:r w:rsidRPr="30ABF73B">
        <w:rPr>
          <w:rFonts w:ascii="Times New Roman" w:eastAsia="Times New Roman" w:hAnsi="Times New Roman" w:cs="Times New Roman"/>
        </w:rPr>
        <w:t>Õigusaktide muudatuste eesmärk on vähendada bürokraatiat</w:t>
      </w:r>
      <w:r w:rsidR="49FE37E6" w:rsidRPr="30ABF73B">
        <w:rPr>
          <w:rFonts w:ascii="Times New Roman" w:eastAsia="Times New Roman" w:hAnsi="Times New Roman" w:cs="Times New Roman"/>
        </w:rPr>
        <w:t>.</w:t>
      </w:r>
      <w:ins w:id="16" w:author="Maarja-Liis Lall - JUSTDIGI" w:date="2025-10-02T16:46:00Z">
        <w:r w:rsidR="33A62AAB" w:rsidRPr="30ABF73B">
          <w:rPr>
            <w:rFonts w:ascii="Times New Roman" w:eastAsia="Times New Roman" w:hAnsi="Times New Roman" w:cs="Times New Roman"/>
          </w:rPr>
          <w:t xml:space="preserve"> </w:t>
        </w:r>
        <w:commentRangeStart w:id="17"/>
        <w:r w:rsidR="33A62AAB" w:rsidRPr="30ABF73B">
          <w:rPr>
            <w:rFonts w:ascii="Times New Roman" w:eastAsia="Times New Roman" w:hAnsi="Times New Roman" w:cs="Times New Roman"/>
          </w:rPr>
          <w:t>Eelnõuga on kokkuvõtlikult kavas järgmised muudatused:</w:t>
        </w:r>
      </w:ins>
      <w:commentRangeEnd w:id="17"/>
      <w:r w:rsidR="7F9894AE">
        <w:commentReference w:id="17"/>
      </w:r>
    </w:p>
    <w:p w14:paraId="782EEE26" w14:textId="65AF7BD2" w:rsidR="00C836CF" w:rsidRDefault="1BB77EAC" w:rsidP="780DE211">
      <w:pPr>
        <w:pStyle w:val="Loendilik"/>
        <w:numPr>
          <w:ilvl w:val="0"/>
          <w:numId w:val="19"/>
        </w:numPr>
        <w:spacing w:line="240" w:lineRule="auto"/>
        <w:jc w:val="both"/>
        <w:rPr>
          <w:rFonts w:ascii="Times New Roman" w:eastAsia="Times New Roman" w:hAnsi="Times New Roman" w:cs="Times New Roman"/>
        </w:rPr>
      </w:pPr>
      <w:r w:rsidRPr="30ABF73B">
        <w:rPr>
          <w:rFonts w:ascii="Times New Roman" w:eastAsia="Times New Roman" w:hAnsi="Times New Roman" w:cs="Times New Roman"/>
        </w:rPr>
        <w:t>A</w:t>
      </w:r>
      <w:r w:rsidR="21A6E881" w:rsidRPr="30ABF73B">
        <w:rPr>
          <w:rFonts w:ascii="Times New Roman" w:eastAsia="Times New Roman" w:hAnsi="Times New Roman" w:cs="Times New Roman"/>
        </w:rPr>
        <w:t>lkoholiseaduse</w:t>
      </w:r>
      <w:r w:rsidR="00B0AE3A" w:rsidRPr="30ABF73B">
        <w:rPr>
          <w:rFonts w:ascii="Times New Roman" w:eastAsia="Times New Roman" w:hAnsi="Times New Roman" w:cs="Times New Roman"/>
        </w:rPr>
        <w:t xml:space="preserve"> </w:t>
      </w:r>
      <w:commentRangeStart w:id="18"/>
      <w:commentRangeStart w:id="19"/>
      <w:commentRangeStart w:id="20"/>
      <w:r w:rsidR="21A6E881" w:rsidRPr="30ABF73B">
        <w:rPr>
          <w:rFonts w:ascii="Times New Roman" w:eastAsia="Times New Roman" w:hAnsi="Times New Roman" w:cs="Times New Roman"/>
        </w:rPr>
        <w:t>m</w:t>
      </w:r>
      <w:r w:rsidR="7E63E231" w:rsidRPr="30ABF73B">
        <w:rPr>
          <w:rFonts w:ascii="Times New Roman" w:eastAsia="Times New Roman" w:hAnsi="Times New Roman" w:cs="Times New Roman"/>
        </w:rPr>
        <w:t>uudatus</w:t>
      </w:r>
      <w:ins w:id="21" w:author="Maarja-Liis Lall - JUSTDIGI" w:date="2025-10-02T16:47:00Z">
        <w:r w:rsidR="40AF5D60" w:rsidRPr="30ABF73B">
          <w:rPr>
            <w:rFonts w:ascii="Times New Roman" w:eastAsia="Times New Roman" w:hAnsi="Times New Roman" w:cs="Times New Roman"/>
          </w:rPr>
          <w:t>t</w:t>
        </w:r>
      </w:ins>
      <w:r w:rsidR="7E63E231" w:rsidRPr="30ABF73B">
        <w:rPr>
          <w:rFonts w:ascii="Times New Roman" w:eastAsia="Times New Roman" w:hAnsi="Times New Roman" w:cs="Times New Roman"/>
        </w:rPr>
        <w:t>e</w:t>
      </w:r>
      <w:commentRangeEnd w:id="18"/>
      <w:r w:rsidR="004E7B17">
        <w:rPr>
          <w:rStyle w:val="Kommentaariviide"/>
        </w:rPr>
        <w:commentReference w:id="18"/>
      </w:r>
      <w:commentRangeEnd w:id="19"/>
      <w:r w:rsidR="004E7B17">
        <w:rPr>
          <w:rStyle w:val="Kommentaariviide"/>
        </w:rPr>
        <w:commentReference w:id="19"/>
      </w:r>
      <w:commentRangeEnd w:id="20"/>
      <w:r w:rsidR="004E7B17">
        <w:rPr>
          <w:rStyle w:val="Kommentaariviide"/>
        </w:rPr>
        <w:commentReference w:id="20"/>
      </w:r>
      <w:r w:rsidR="7E63E231" w:rsidRPr="30ABF73B">
        <w:rPr>
          <w:rFonts w:ascii="Times New Roman" w:eastAsia="Times New Roman" w:hAnsi="Times New Roman" w:cs="Times New Roman"/>
        </w:rPr>
        <w:t xml:space="preserve"> </w:t>
      </w:r>
      <w:commentRangeStart w:id="22"/>
      <w:r w:rsidR="7E63E231" w:rsidRPr="30ABF73B">
        <w:rPr>
          <w:rFonts w:ascii="Times New Roman" w:eastAsia="Times New Roman" w:hAnsi="Times New Roman" w:cs="Times New Roman"/>
        </w:rPr>
        <w:t>eesmärk on seaduse kaasajastamine</w:t>
      </w:r>
      <w:commentRangeEnd w:id="22"/>
      <w:r w:rsidR="00127240">
        <w:rPr>
          <w:rStyle w:val="Kommentaariviide"/>
          <w:kern w:val="2"/>
          <w14:ligatures w14:val="standardContextual"/>
        </w:rPr>
        <w:commentReference w:id="22"/>
      </w:r>
      <w:r w:rsidR="7E63E231" w:rsidRPr="30ABF73B">
        <w:rPr>
          <w:rFonts w:ascii="Times New Roman" w:eastAsia="Times New Roman" w:hAnsi="Times New Roman" w:cs="Times New Roman"/>
        </w:rPr>
        <w:t>, et vähendada ettevõtjatele kehtivaid ebamõistlikke nõudeid ning samal ajal suurendada e-kaubanduse paindlikkust ja soodustada tehnoloogiliste lahenduste kasutuselevõttu. Füüsilise kaupluse ja kassaaparaadi nõude kaotamine vähendab halduskoormust, samas kui täiendava</w:t>
      </w:r>
      <w:r w:rsidR="6C15D01C" w:rsidRPr="30ABF73B">
        <w:rPr>
          <w:rFonts w:ascii="Times New Roman" w:eastAsia="Times New Roman" w:hAnsi="Times New Roman" w:cs="Times New Roman"/>
        </w:rPr>
        <w:t>te</w:t>
      </w:r>
      <w:r w:rsidR="7E63E231" w:rsidRPr="30ABF73B">
        <w:rPr>
          <w:rFonts w:ascii="Times New Roman" w:eastAsia="Times New Roman" w:hAnsi="Times New Roman" w:cs="Times New Roman"/>
        </w:rPr>
        <w:t xml:space="preserve"> nõu</w:t>
      </w:r>
      <w:r w:rsidR="6C15D01C" w:rsidRPr="30ABF73B">
        <w:rPr>
          <w:rFonts w:ascii="Times New Roman" w:eastAsia="Times New Roman" w:hAnsi="Times New Roman" w:cs="Times New Roman"/>
        </w:rPr>
        <w:t>ete kehtestamisega</w:t>
      </w:r>
      <w:r w:rsidR="7E63E231" w:rsidRPr="30ABF73B">
        <w:rPr>
          <w:rFonts w:ascii="Times New Roman" w:eastAsia="Times New Roman" w:hAnsi="Times New Roman" w:cs="Times New Roman"/>
        </w:rPr>
        <w:t xml:space="preserve"> taga</w:t>
      </w:r>
      <w:r w:rsidR="6C15D01C" w:rsidRPr="30ABF73B">
        <w:rPr>
          <w:rFonts w:ascii="Times New Roman" w:eastAsia="Times New Roman" w:hAnsi="Times New Roman" w:cs="Times New Roman"/>
        </w:rPr>
        <w:t>takse</w:t>
      </w:r>
      <w:r w:rsidR="7E63E231" w:rsidRPr="30ABF73B">
        <w:rPr>
          <w:rFonts w:ascii="Times New Roman" w:eastAsia="Times New Roman" w:hAnsi="Times New Roman" w:cs="Times New Roman"/>
        </w:rPr>
        <w:t>, et alkohol ei oleks alaealistele kättesaadav.</w:t>
      </w:r>
    </w:p>
    <w:p w14:paraId="1C4FD2F0" w14:textId="3CAE8C3A" w:rsidR="00F2795E" w:rsidRDefault="1BB77EAC" w:rsidP="780DE211">
      <w:pPr>
        <w:pStyle w:val="Loendilik"/>
        <w:numPr>
          <w:ilvl w:val="0"/>
          <w:numId w:val="19"/>
        </w:numPr>
        <w:spacing w:line="240" w:lineRule="auto"/>
        <w:jc w:val="both"/>
        <w:rPr>
          <w:rFonts w:ascii="Times New Roman" w:eastAsia="Times New Roman" w:hAnsi="Times New Roman" w:cs="Times New Roman"/>
        </w:rPr>
      </w:pPr>
      <w:r w:rsidRPr="30ABF73B">
        <w:rPr>
          <w:rFonts w:ascii="Times New Roman" w:eastAsia="Times New Roman" w:hAnsi="Times New Roman" w:cs="Times New Roman"/>
        </w:rPr>
        <w:t>E</w:t>
      </w:r>
      <w:r w:rsidR="46CFA6C7" w:rsidRPr="30ABF73B">
        <w:rPr>
          <w:rFonts w:ascii="Times New Roman" w:eastAsia="Times New Roman" w:hAnsi="Times New Roman" w:cs="Times New Roman"/>
        </w:rPr>
        <w:t>lektroonilise side seaduse</w:t>
      </w:r>
      <w:r w:rsidR="0E96775F" w:rsidRPr="30ABF73B">
        <w:rPr>
          <w:rFonts w:ascii="Times New Roman" w:eastAsia="Times New Roman" w:hAnsi="Times New Roman" w:cs="Times New Roman"/>
        </w:rPr>
        <w:t xml:space="preserve"> </w:t>
      </w:r>
      <w:del w:id="23" w:author="Maarja-Liis Lall - JUSTDIGI" w:date="2025-10-06T12:18:00Z">
        <w:r w:rsidR="0E96775F" w:rsidRPr="30ABF73B">
          <w:rPr>
            <w:rFonts w:ascii="Times New Roman" w:eastAsia="Times New Roman" w:hAnsi="Times New Roman" w:cs="Times New Roman"/>
          </w:rPr>
          <w:delText>(ESS)</w:delText>
        </w:r>
        <w:r w:rsidR="1FBBFE04" w:rsidRPr="30ABF73B">
          <w:rPr>
            <w:rFonts w:ascii="Times New Roman" w:eastAsia="Times New Roman" w:hAnsi="Times New Roman" w:cs="Times New Roman"/>
          </w:rPr>
          <w:delText xml:space="preserve"> </w:delText>
        </w:r>
      </w:del>
      <w:r w:rsidR="6C6429A2" w:rsidRPr="30ABF73B">
        <w:rPr>
          <w:rFonts w:ascii="Times New Roman" w:eastAsia="Times New Roman" w:hAnsi="Times New Roman" w:cs="Times New Roman"/>
        </w:rPr>
        <w:t>muudatus</w:t>
      </w:r>
      <w:ins w:id="24" w:author="Maarja-Liis Lall - JUSTDIGI" w:date="2025-10-02T16:49:00Z">
        <w:r w:rsidR="755EDA81" w:rsidRPr="30ABF73B">
          <w:rPr>
            <w:rFonts w:ascii="Times New Roman" w:eastAsia="Times New Roman" w:hAnsi="Times New Roman" w:cs="Times New Roman"/>
          </w:rPr>
          <w:t>t</w:t>
        </w:r>
      </w:ins>
      <w:r w:rsidR="6C6429A2" w:rsidRPr="30ABF73B">
        <w:rPr>
          <w:rFonts w:ascii="Times New Roman" w:eastAsia="Times New Roman" w:hAnsi="Times New Roman" w:cs="Times New Roman"/>
        </w:rPr>
        <w:t xml:space="preserve">e eesmärk </w:t>
      </w:r>
      <w:commentRangeStart w:id="25"/>
      <w:r w:rsidR="6C6429A2" w:rsidRPr="30ABF73B">
        <w:rPr>
          <w:rFonts w:ascii="Times New Roman" w:eastAsia="Times New Roman" w:hAnsi="Times New Roman" w:cs="Times New Roman"/>
        </w:rPr>
        <w:t xml:space="preserve">on </w:t>
      </w:r>
      <w:r w:rsidR="1E44066A" w:rsidRPr="30ABF73B">
        <w:rPr>
          <w:rFonts w:ascii="Times New Roman" w:eastAsia="Times New Roman" w:hAnsi="Times New Roman" w:cs="Times New Roman"/>
        </w:rPr>
        <w:t>ajakohastada elektroonilise side seadust</w:t>
      </w:r>
      <w:commentRangeEnd w:id="25"/>
      <w:r w:rsidR="00127240">
        <w:rPr>
          <w:rStyle w:val="Kommentaariviide"/>
          <w:kern w:val="2"/>
          <w14:ligatures w14:val="standardContextual"/>
        </w:rPr>
        <w:commentReference w:id="25"/>
      </w:r>
      <w:r w:rsidR="1E44066A" w:rsidRPr="30ABF73B">
        <w:rPr>
          <w:rFonts w:ascii="Times New Roman" w:eastAsia="Times New Roman" w:hAnsi="Times New Roman" w:cs="Times New Roman"/>
        </w:rPr>
        <w:t>, vähendada ettevõtjate halduskoormust, ühtlustada raadio- ja sageduslubade kehtivusaegu ning tunnistada kehtetuks nõuded, mis ei ole enam asjakohased.</w:t>
      </w:r>
    </w:p>
    <w:p w14:paraId="45E7498E" w14:textId="778DEAEF" w:rsidR="00C836CF" w:rsidRDefault="1BB77EAC" w:rsidP="780DE211">
      <w:pPr>
        <w:pStyle w:val="Loendilik"/>
        <w:numPr>
          <w:ilvl w:val="0"/>
          <w:numId w:val="19"/>
        </w:numPr>
        <w:spacing w:line="240" w:lineRule="auto"/>
        <w:jc w:val="both"/>
        <w:rPr>
          <w:rFonts w:ascii="Times New Roman" w:eastAsia="Times New Roman" w:hAnsi="Times New Roman" w:cs="Times New Roman"/>
        </w:rPr>
      </w:pPr>
      <w:proofErr w:type="spellStart"/>
      <w:r w:rsidRPr="30ABF73B">
        <w:rPr>
          <w:rFonts w:ascii="Times New Roman" w:eastAsia="Times New Roman" w:hAnsi="Times New Roman" w:cs="Times New Roman"/>
        </w:rPr>
        <w:t>L</w:t>
      </w:r>
      <w:r w:rsidR="03693DE5" w:rsidRPr="30ABF73B">
        <w:rPr>
          <w:rFonts w:ascii="Times New Roman" w:eastAsia="Times New Roman" w:hAnsi="Times New Roman" w:cs="Times New Roman"/>
        </w:rPr>
        <w:t>õhkematerjaliseaduse</w:t>
      </w:r>
      <w:proofErr w:type="spellEnd"/>
      <w:r w:rsidR="66D8573F" w:rsidRPr="30ABF73B">
        <w:rPr>
          <w:rFonts w:ascii="Times New Roman" w:eastAsia="Times New Roman" w:hAnsi="Times New Roman" w:cs="Times New Roman"/>
        </w:rPr>
        <w:t xml:space="preserve"> </w:t>
      </w:r>
      <w:r w:rsidR="03693DE5" w:rsidRPr="30ABF73B">
        <w:rPr>
          <w:rFonts w:ascii="Times New Roman" w:eastAsia="Times New Roman" w:hAnsi="Times New Roman" w:cs="Times New Roman"/>
        </w:rPr>
        <w:t>m</w:t>
      </w:r>
      <w:r w:rsidR="27C89010" w:rsidRPr="30ABF73B">
        <w:rPr>
          <w:rFonts w:ascii="Times New Roman" w:eastAsia="Times New Roman" w:hAnsi="Times New Roman" w:cs="Times New Roman"/>
        </w:rPr>
        <w:t>uudatus</w:t>
      </w:r>
      <w:ins w:id="26" w:author="Maarja-Liis Lall - JUSTDIGI" w:date="2025-10-02T16:49:00Z">
        <w:r w:rsidR="222B4E5A" w:rsidRPr="30ABF73B">
          <w:rPr>
            <w:rFonts w:ascii="Times New Roman" w:eastAsia="Times New Roman" w:hAnsi="Times New Roman" w:cs="Times New Roman"/>
          </w:rPr>
          <w:t>t</w:t>
        </w:r>
      </w:ins>
      <w:r w:rsidR="27C89010" w:rsidRPr="30ABF73B">
        <w:rPr>
          <w:rFonts w:ascii="Times New Roman" w:eastAsia="Times New Roman" w:hAnsi="Times New Roman" w:cs="Times New Roman"/>
        </w:rPr>
        <w:t>e eesmärk</w:t>
      </w:r>
      <w:r w:rsidR="395419AA" w:rsidRPr="30ABF73B">
        <w:rPr>
          <w:rFonts w:ascii="Times New Roman" w:eastAsia="Times New Roman" w:hAnsi="Times New Roman" w:cs="Times New Roman"/>
        </w:rPr>
        <w:t xml:space="preserve"> on </w:t>
      </w:r>
      <w:r w:rsidR="06D17C34" w:rsidRPr="30ABF73B">
        <w:rPr>
          <w:rFonts w:ascii="Times New Roman" w:eastAsia="Times New Roman" w:hAnsi="Times New Roman" w:cs="Times New Roman"/>
        </w:rPr>
        <w:t>leevendada ettevõtja</w:t>
      </w:r>
      <w:r w:rsidR="20B8E145" w:rsidRPr="30ABF73B">
        <w:rPr>
          <w:rFonts w:ascii="Times New Roman" w:eastAsia="Times New Roman" w:hAnsi="Times New Roman" w:cs="Times New Roman"/>
        </w:rPr>
        <w:t>te</w:t>
      </w:r>
      <w:r w:rsidR="06D17C34" w:rsidRPr="30ABF73B">
        <w:rPr>
          <w:rFonts w:ascii="Times New Roman" w:eastAsia="Times New Roman" w:hAnsi="Times New Roman" w:cs="Times New Roman"/>
        </w:rPr>
        <w:t>le kehtivaid nõudeid</w:t>
      </w:r>
      <w:r w:rsidR="3CB5E832" w:rsidRPr="30ABF73B">
        <w:rPr>
          <w:rFonts w:ascii="Times New Roman" w:eastAsia="Times New Roman" w:hAnsi="Times New Roman" w:cs="Times New Roman"/>
        </w:rPr>
        <w:t>.</w:t>
      </w:r>
      <w:r w:rsidR="06D17C34" w:rsidRPr="30ABF73B">
        <w:rPr>
          <w:rFonts w:ascii="Times New Roman" w:eastAsia="Times New Roman" w:hAnsi="Times New Roman" w:cs="Times New Roman"/>
        </w:rPr>
        <w:t xml:space="preserve"> </w:t>
      </w:r>
      <w:r w:rsidR="1B73EF83" w:rsidRPr="30ABF73B">
        <w:rPr>
          <w:rFonts w:ascii="Times New Roman" w:eastAsia="Times New Roman" w:hAnsi="Times New Roman" w:cs="Times New Roman"/>
        </w:rPr>
        <w:t>L</w:t>
      </w:r>
      <w:r w:rsidR="06D17C34" w:rsidRPr="30ABF73B">
        <w:rPr>
          <w:rFonts w:ascii="Times New Roman" w:eastAsia="Times New Roman" w:hAnsi="Times New Roman" w:cs="Times New Roman"/>
        </w:rPr>
        <w:t xml:space="preserve">oakohustuse </w:t>
      </w:r>
      <w:r w:rsidR="75D05EC9" w:rsidRPr="30ABF73B">
        <w:rPr>
          <w:rFonts w:ascii="Times New Roman" w:eastAsia="Times New Roman" w:hAnsi="Times New Roman" w:cs="Times New Roman"/>
        </w:rPr>
        <w:t xml:space="preserve">asendamine </w:t>
      </w:r>
      <w:r w:rsidR="50CB5045" w:rsidRPr="30ABF73B">
        <w:rPr>
          <w:rFonts w:ascii="Times New Roman" w:eastAsia="Times New Roman" w:hAnsi="Times New Roman" w:cs="Times New Roman"/>
        </w:rPr>
        <w:t xml:space="preserve">teatamiskohustusega </w:t>
      </w:r>
      <w:proofErr w:type="spellStart"/>
      <w:r w:rsidR="50CB5045" w:rsidRPr="30ABF73B">
        <w:rPr>
          <w:rFonts w:ascii="Times New Roman" w:eastAsia="Times New Roman" w:hAnsi="Times New Roman" w:cs="Times New Roman"/>
        </w:rPr>
        <w:t>lõhkematerjali</w:t>
      </w:r>
      <w:proofErr w:type="spellEnd"/>
      <w:r w:rsidR="50CB5045" w:rsidRPr="30ABF73B">
        <w:rPr>
          <w:rFonts w:ascii="Times New Roman" w:eastAsia="Times New Roman" w:hAnsi="Times New Roman" w:cs="Times New Roman"/>
        </w:rPr>
        <w:t xml:space="preserve"> vedamise korral </w:t>
      </w:r>
      <w:r w:rsidR="06D17C34" w:rsidRPr="30ABF73B">
        <w:rPr>
          <w:rFonts w:ascii="Times New Roman" w:eastAsia="Times New Roman" w:hAnsi="Times New Roman" w:cs="Times New Roman"/>
        </w:rPr>
        <w:t xml:space="preserve">Eesti territooriumi piires </w:t>
      </w:r>
      <w:r w:rsidR="395419AA" w:rsidRPr="30ABF73B">
        <w:rPr>
          <w:rFonts w:ascii="Times New Roman" w:eastAsia="Times New Roman" w:hAnsi="Times New Roman" w:cs="Times New Roman"/>
        </w:rPr>
        <w:t>vähen</w:t>
      </w:r>
      <w:r w:rsidR="760DB1E1" w:rsidRPr="30ABF73B">
        <w:rPr>
          <w:rFonts w:ascii="Times New Roman" w:eastAsia="Times New Roman" w:hAnsi="Times New Roman" w:cs="Times New Roman"/>
        </w:rPr>
        <w:t>dab</w:t>
      </w:r>
      <w:r w:rsidR="395419AA" w:rsidRPr="30ABF73B">
        <w:rPr>
          <w:rFonts w:ascii="Times New Roman" w:eastAsia="Times New Roman" w:hAnsi="Times New Roman" w:cs="Times New Roman"/>
        </w:rPr>
        <w:t xml:space="preserve"> nii ettevõtja</w:t>
      </w:r>
      <w:r w:rsidR="352828E9" w:rsidRPr="30ABF73B">
        <w:rPr>
          <w:rFonts w:ascii="Times New Roman" w:eastAsia="Times New Roman" w:hAnsi="Times New Roman" w:cs="Times New Roman"/>
        </w:rPr>
        <w:t>t</w:t>
      </w:r>
      <w:r w:rsidR="395419AA" w:rsidRPr="30ABF73B">
        <w:rPr>
          <w:rFonts w:ascii="Times New Roman" w:eastAsia="Times New Roman" w:hAnsi="Times New Roman" w:cs="Times New Roman"/>
        </w:rPr>
        <w:t>e kui ka riigi</w:t>
      </w:r>
      <w:r w:rsidR="3BF9114B" w:rsidRPr="30ABF73B">
        <w:rPr>
          <w:rFonts w:ascii="Times New Roman" w:eastAsia="Times New Roman" w:hAnsi="Times New Roman" w:cs="Times New Roman"/>
        </w:rPr>
        <w:t xml:space="preserve"> </w:t>
      </w:r>
      <w:commentRangeStart w:id="27"/>
      <w:r w:rsidR="3BF9114B" w:rsidRPr="30ABF73B">
        <w:rPr>
          <w:rFonts w:ascii="Times New Roman" w:eastAsia="Times New Roman" w:hAnsi="Times New Roman" w:cs="Times New Roman"/>
        </w:rPr>
        <w:t>halduskoormust</w:t>
      </w:r>
      <w:commentRangeEnd w:id="27"/>
      <w:r w:rsidR="000A4BFD">
        <w:rPr>
          <w:rStyle w:val="Kommentaariviide"/>
          <w:kern w:val="2"/>
          <w14:ligatures w14:val="standardContextual"/>
        </w:rPr>
        <w:commentReference w:id="27"/>
      </w:r>
      <w:r w:rsidR="395419AA" w:rsidRPr="30ABF73B">
        <w:rPr>
          <w:rFonts w:ascii="Times New Roman" w:eastAsia="Times New Roman" w:hAnsi="Times New Roman" w:cs="Times New Roman"/>
        </w:rPr>
        <w:t>.</w:t>
      </w:r>
    </w:p>
    <w:p w14:paraId="337B0442" w14:textId="7D30A993" w:rsidR="00265C77" w:rsidRPr="007F0EB2" w:rsidRDefault="2CF6B983" w:rsidP="780DE211">
      <w:pPr>
        <w:pStyle w:val="Loendilik"/>
        <w:numPr>
          <w:ilvl w:val="0"/>
          <w:numId w:val="19"/>
        </w:numPr>
        <w:spacing w:line="240" w:lineRule="auto"/>
        <w:jc w:val="both"/>
        <w:rPr>
          <w:rFonts w:ascii="Times New Roman" w:eastAsia="Times New Roman" w:hAnsi="Times New Roman" w:cs="Times New Roman"/>
        </w:rPr>
      </w:pPr>
      <w:r w:rsidRPr="30ABF73B">
        <w:rPr>
          <w:rFonts w:ascii="Times New Roman" w:eastAsia="Times New Roman" w:hAnsi="Times New Roman" w:cs="Times New Roman"/>
        </w:rPr>
        <w:t>R</w:t>
      </w:r>
      <w:r w:rsidR="0B39FA64" w:rsidRPr="30ABF73B">
        <w:rPr>
          <w:rFonts w:ascii="Times New Roman" w:eastAsia="Times New Roman" w:hAnsi="Times New Roman" w:cs="Times New Roman"/>
        </w:rPr>
        <w:t>iigilõivuseaduse muudatus</w:t>
      </w:r>
      <w:ins w:id="28" w:author="Maarja-Liis Lall - JUSTDIGI" w:date="2025-10-02T16:49:00Z">
        <w:r w:rsidR="13D2192C" w:rsidRPr="30ABF73B">
          <w:rPr>
            <w:rFonts w:ascii="Times New Roman" w:eastAsia="Times New Roman" w:hAnsi="Times New Roman" w:cs="Times New Roman"/>
          </w:rPr>
          <w:t>t</w:t>
        </w:r>
      </w:ins>
      <w:r w:rsidR="0B39FA64" w:rsidRPr="30ABF73B">
        <w:rPr>
          <w:rFonts w:ascii="Times New Roman" w:eastAsia="Times New Roman" w:hAnsi="Times New Roman" w:cs="Times New Roman"/>
        </w:rPr>
        <w:t xml:space="preserve">e eesmärk on </w:t>
      </w:r>
      <w:r w:rsidR="40138487" w:rsidRPr="30ABF73B">
        <w:rPr>
          <w:rFonts w:ascii="Times New Roman" w:eastAsia="Times New Roman" w:hAnsi="Times New Roman" w:cs="Times New Roman"/>
        </w:rPr>
        <w:t>otseselt seotud ESS-i muudatustega, millega pikendatakse amatöörraadiojaama tööloa kehtivusaega ning ühtlustatakse raadioteenuse osutamiseks antava sagedusloa kehtivusaeg meediateenuste seaduse (</w:t>
      </w:r>
      <w:proofErr w:type="spellStart"/>
      <w:r w:rsidR="40138487" w:rsidRPr="30ABF73B">
        <w:rPr>
          <w:rFonts w:ascii="Times New Roman" w:eastAsia="Times New Roman" w:hAnsi="Times New Roman" w:cs="Times New Roman"/>
        </w:rPr>
        <w:t>MeeTS</w:t>
      </w:r>
      <w:proofErr w:type="spellEnd"/>
      <w:r w:rsidR="40138487" w:rsidRPr="30ABF73B">
        <w:rPr>
          <w:rFonts w:ascii="Times New Roman" w:eastAsia="Times New Roman" w:hAnsi="Times New Roman" w:cs="Times New Roman"/>
        </w:rPr>
        <w:t>) alusel antava raadioteenuse tegevusloa kehtivusajaga. Sellest tulenevalt on vaja korrigeerida ka vastavate toimingute eest tasumisele kuuluvaid riigilõive, et tagada nende proportsionaalsus ja vastavus kulupõhimõttele pikema perioodi jooksul.</w:t>
      </w:r>
    </w:p>
    <w:p w14:paraId="54742BB7" w14:textId="44972558" w:rsidR="00C836CF" w:rsidRPr="000B4F13" w:rsidRDefault="0654A886" w:rsidP="780DE211">
      <w:pPr>
        <w:pStyle w:val="Loendilik"/>
        <w:numPr>
          <w:ilvl w:val="0"/>
          <w:numId w:val="19"/>
        </w:numPr>
        <w:spacing w:line="240" w:lineRule="auto"/>
        <w:jc w:val="both"/>
        <w:rPr>
          <w:rFonts w:ascii="Times New Roman" w:eastAsia="Times New Roman" w:hAnsi="Times New Roman" w:cs="Times New Roman"/>
          <w:color w:val="000000" w:themeColor="text1"/>
        </w:rPr>
      </w:pPr>
      <w:r w:rsidRPr="30ABF73B">
        <w:rPr>
          <w:rFonts w:ascii="Times New Roman" w:eastAsia="Times New Roman" w:hAnsi="Times New Roman" w:cs="Times New Roman"/>
        </w:rPr>
        <w:t>T</w:t>
      </w:r>
      <w:r w:rsidR="21A6E881" w:rsidRPr="30ABF73B">
        <w:rPr>
          <w:rFonts w:ascii="Times New Roman" w:eastAsia="Times New Roman" w:hAnsi="Times New Roman" w:cs="Times New Roman"/>
        </w:rPr>
        <w:t xml:space="preserve">arbijakaitseseaduse </w:t>
      </w:r>
      <w:r w:rsidR="326FF71D" w:rsidRPr="30ABF73B">
        <w:rPr>
          <w:rFonts w:ascii="Times New Roman" w:eastAsia="Times New Roman" w:hAnsi="Times New Roman" w:cs="Times New Roman"/>
        </w:rPr>
        <w:t>m</w:t>
      </w:r>
      <w:r w:rsidR="1647D253" w:rsidRPr="30ABF73B">
        <w:rPr>
          <w:rFonts w:ascii="Times New Roman" w:eastAsia="Times New Roman" w:hAnsi="Times New Roman" w:cs="Times New Roman"/>
        </w:rPr>
        <w:t>uudatus</w:t>
      </w:r>
      <w:ins w:id="29" w:author="Maarja-Liis Lall - JUSTDIGI" w:date="2025-10-02T16:49:00Z">
        <w:r w:rsidR="0C633D09" w:rsidRPr="30ABF73B">
          <w:rPr>
            <w:rFonts w:ascii="Times New Roman" w:eastAsia="Times New Roman" w:hAnsi="Times New Roman" w:cs="Times New Roman"/>
          </w:rPr>
          <w:t>t</w:t>
        </w:r>
      </w:ins>
      <w:r w:rsidR="1647D253" w:rsidRPr="30ABF73B">
        <w:rPr>
          <w:rFonts w:ascii="Times New Roman" w:eastAsia="Times New Roman" w:hAnsi="Times New Roman" w:cs="Times New Roman"/>
        </w:rPr>
        <w:t>e eesmär</w:t>
      </w:r>
      <w:r w:rsidR="79E1884C" w:rsidRPr="30ABF73B">
        <w:rPr>
          <w:rFonts w:ascii="Times New Roman" w:eastAsia="Times New Roman" w:hAnsi="Times New Roman" w:cs="Times New Roman"/>
        </w:rPr>
        <w:t>k on tõhustada tarbijavaidluste komisjoni tööd</w:t>
      </w:r>
      <w:r w:rsidR="6B5ED117" w:rsidRPr="30ABF73B">
        <w:rPr>
          <w:rFonts w:ascii="Times New Roman" w:eastAsia="Times New Roman" w:hAnsi="Times New Roman" w:cs="Times New Roman"/>
        </w:rPr>
        <w:t xml:space="preserve">, </w:t>
      </w:r>
      <w:r w:rsidR="468D492E" w:rsidRPr="30ABF73B">
        <w:rPr>
          <w:rFonts w:ascii="Times New Roman" w:eastAsia="Times New Roman" w:hAnsi="Times New Roman" w:cs="Times New Roman"/>
        </w:rPr>
        <w:t>muutes komisjoni koosseisu reeglina üheliikmeliseks</w:t>
      </w:r>
      <w:r w:rsidR="11AF3315" w:rsidRPr="30ABF73B">
        <w:rPr>
          <w:rFonts w:ascii="Times New Roman" w:eastAsia="Times New Roman" w:hAnsi="Times New Roman" w:cs="Times New Roman"/>
        </w:rPr>
        <w:t xml:space="preserve"> ja andes komisjoni esimehele õigus</w:t>
      </w:r>
      <w:r w:rsidR="685E6B5C" w:rsidRPr="30ABF73B">
        <w:rPr>
          <w:rFonts w:ascii="Times New Roman" w:eastAsia="Times New Roman" w:hAnsi="Times New Roman" w:cs="Times New Roman"/>
        </w:rPr>
        <w:t>e</w:t>
      </w:r>
      <w:r w:rsidR="11AF3315" w:rsidRPr="30ABF73B">
        <w:rPr>
          <w:rFonts w:ascii="Times New Roman" w:eastAsia="Times New Roman" w:hAnsi="Times New Roman" w:cs="Times New Roman"/>
        </w:rPr>
        <w:t xml:space="preserve"> otsustada suulise istungi vajaduse üle</w:t>
      </w:r>
      <w:r w:rsidR="468D492E" w:rsidRPr="30ABF73B">
        <w:rPr>
          <w:rFonts w:ascii="Times New Roman" w:eastAsia="Times New Roman" w:hAnsi="Times New Roman" w:cs="Times New Roman"/>
        </w:rPr>
        <w:t xml:space="preserve">, </w:t>
      </w:r>
      <w:r w:rsidR="79728C2F" w:rsidRPr="30ABF73B">
        <w:rPr>
          <w:rFonts w:ascii="Times New Roman" w:eastAsia="Times New Roman" w:hAnsi="Times New Roman" w:cs="Times New Roman"/>
        </w:rPr>
        <w:t xml:space="preserve">suurendades </w:t>
      </w:r>
      <w:r w:rsidR="6B5ED117" w:rsidRPr="30ABF73B">
        <w:rPr>
          <w:rFonts w:ascii="Times New Roman" w:eastAsia="Times New Roman" w:hAnsi="Times New Roman" w:cs="Times New Roman"/>
        </w:rPr>
        <w:t>komisjoni sekretariaadi pädevus</w:t>
      </w:r>
      <w:r w:rsidR="26DAB8C7" w:rsidRPr="30ABF73B">
        <w:rPr>
          <w:rFonts w:ascii="Times New Roman" w:eastAsia="Times New Roman" w:hAnsi="Times New Roman" w:cs="Times New Roman"/>
        </w:rPr>
        <w:t>t</w:t>
      </w:r>
      <w:r w:rsidR="6B5ED117" w:rsidRPr="30ABF73B">
        <w:rPr>
          <w:rFonts w:ascii="Times New Roman" w:eastAsia="Times New Roman" w:hAnsi="Times New Roman" w:cs="Times New Roman"/>
        </w:rPr>
        <w:t xml:space="preserve"> otsustada menetluse mittealustamise ja lõpetamise </w:t>
      </w:r>
      <w:r w:rsidR="7C07C3DC" w:rsidRPr="30ABF73B">
        <w:rPr>
          <w:rFonts w:ascii="Times New Roman" w:eastAsia="Times New Roman" w:hAnsi="Times New Roman" w:cs="Times New Roman"/>
        </w:rPr>
        <w:t>üle</w:t>
      </w:r>
      <w:r w:rsidR="75EBDBA5" w:rsidRPr="30ABF73B">
        <w:rPr>
          <w:rFonts w:ascii="Times New Roman" w:eastAsia="Times New Roman" w:hAnsi="Times New Roman" w:cs="Times New Roman"/>
        </w:rPr>
        <w:t xml:space="preserve">, kaotades ära mahukate </w:t>
      </w:r>
      <w:r w:rsidR="75EBDBA5" w:rsidRPr="30ABF73B">
        <w:rPr>
          <w:rFonts w:ascii="Times New Roman" w:eastAsia="Times New Roman" w:hAnsi="Times New Roman" w:cs="Times New Roman"/>
        </w:rPr>
        <w:lastRenderedPageBreak/>
        <w:t>protokollide koostamise nõude</w:t>
      </w:r>
      <w:r w:rsidR="5885BC50" w:rsidRPr="30ABF73B">
        <w:rPr>
          <w:rFonts w:ascii="Times New Roman" w:eastAsia="Times New Roman" w:hAnsi="Times New Roman" w:cs="Times New Roman"/>
        </w:rPr>
        <w:t xml:space="preserve"> ja suurendades piirmäära, mill</w:t>
      </w:r>
      <w:r w:rsidR="325AECCD" w:rsidRPr="30ABF73B">
        <w:rPr>
          <w:rFonts w:ascii="Times New Roman" w:eastAsia="Times New Roman" w:hAnsi="Times New Roman" w:cs="Times New Roman"/>
        </w:rPr>
        <w:t>e korr</w:t>
      </w:r>
      <w:r w:rsidR="5885BC50" w:rsidRPr="30ABF73B">
        <w:rPr>
          <w:rFonts w:ascii="Times New Roman" w:eastAsia="Times New Roman" w:hAnsi="Times New Roman" w:cs="Times New Roman"/>
        </w:rPr>
        <w:t>al komisjon võib jätta tarbija avalduse menetlusse võtmata või menetlus</w:t>
      </w:r>
      <w:r w:rsidR="7C07C3DC" w:rsidRPr="30ABF73B">
        <w:rPr>
          <w:rFonts w:ascii="Times New Roman" w:eastAsia="Times New Roman" w:hAnsi="Times New Roman" w:cs="Times New Roman"/>
        </w:rPr>
        <w:t>e</w:t>
      </w:r>
      <w:r w:rsidR="5885BC50" w:rsidRPr="30ABF73B">
        <w:rPr>
          <w:rFonts w:ascii="Times New Roman" w:eastAsia="Times New Roman" w:hAnsi="Times New Roman" w:cs="Times New Roman"/>
        </w:rPr>
        <w:t xml:space="preserve"> lõpetada. Vastavad muudatused a</w:t>
      </w:r>
      <w:r w:rsidR="21A763A7" w:rsidRPr="30ABF73B">
        <w:rPr>
          <w:rFonts w:ascii="Times New Roman" w:eastAsia="Times New Roman" w:hAnsi="Times New Roman" w:cs="Times New Roman"/>
        </w:rPr>
        <w:t>valdavad positiivset mõju ka kaupleja</w:t>
      </w:r>
      <w:r w:rsidR="598B8908" w:rsidRPr="30ABF73B">
        <w:rPr>
          <w:rFonts w:ascii="Times New Roman" w:eastAsia="Times New Roman" w:hAnsi="Times New Roman" w:cs="Times New Roman"/>
        </w:rPr>
        <w:t>te</w:t>
      </w:r>
      <w:r w:rsidR="21A763A7" w:rsidRPr="30ABF73B">
        <w:rPr>
          <w:rFonts w:ascii="Times New Roman" w:eastAsia="Times New Roman" w:hAnsi="Times New Roman" w:cs="Times New Roman"/>
        </w:rPr>
        <w:t>le ja tarbija</w:t>
      </w:r>
      <w:r w:rsidR="598B8908" w:rsidRPr="30ABF73B">
        <w:rPr>
          <w:rFonts w:ascii="Times New Roman" w:eastAsia="Times New Roman" w:hAnsi="Times New Roman" w:cs="Times New Roman"/>
        </w:rPr>
        <w:t>te</w:t>
      </w:r>
      <w:r w:rsidR="21A763A7" w:rsidRPr="30ABF73B">
        <w:rPr>
          <w:rFonts w:ascii="Times New Roman" w:eastAsia="Times New Roman" w:hAnsi="Times New Roman" w:cs="Times New Roman"/>
        </w:rPr>
        <w:t xml:space="preserve">le, kes saavad lahendi </w:t>
      </w:r>
      <w:r w:rsidR="6B8E712E" w:rsidRPr="30ABF73B">
        <w:rPr>
          <w:rFonts w:ascii="Times New Roman" w:eastAsia="Times New Roman" w:hAnsi="Times New Roman" w:cs="Times New Roman"/>
        </w:rPr>
        <w:t xml:space="preserve">tulevikus </w:t>
      </w:r>
      <w:r w:rsidR="21A763A7" w:rsidRPr="30ABF73B">
        <w:rPr>
          <w:rFonts w:ascii="Times New Roman" w:eastAsia="Times New Roman" w:hAnsi="Times New Roman" w:cs="Times New Roman"/>
        </w:rPr>
        <w:t>kätte kiiremini</w:t>
      </w:r>
      <w:r w:rsidR="010A972E" w:rsidRPr="30ABF73B">
        <w:rPr>
          <w:rFonts w:ascii="Times New Roman" w:eastAsia="Times New Roman" w:hAnsi="Times New Roman" w:cs="Times New Roman"/>
        </w:rPr>
        <w:t xml:space="preserve">. Lisaks väheneb </w:t>
      </w:r>
      <w:r w:rsidR="010A972E" w:rsidRPr="30ABF73B">
        <w:rPr>
          <w:rFonts w:ascii="Times New Roman" w:eastAsia="Times New Roman" w:hAnsi="Times New Roman" w:cs="Times New Roman"/>
          <w:color w:val="000000" w:themeColor="text1"/>
        </w:rPr>
        <w:t>ettevõtlus- või kutseliidu esindajate halduskoormus komisjonis osalemise vajaduse vähenemise</w:t>
      </w:r>
      <w:r w:rsidR="725EE2B5" w:rsidRPr="30ABF73B">
        <w:rPr>
          <w:rFonts w:ascii="Times New Roman" w:eastAsia="Times New Roman" w:hAnsi="Times New Roman" w:cs="Times New Roman"/>
          <w:color w:val="000000" w:themeColor="text1"/>
        </w:rPr>
        <w:t xml:space="preserve"> tõttu</w:t>
      </w:r>
      <w:r w:rsidR="2CE2E15F" w:rsidRPr="30ABF73B">
        <w:rPr>
          <w:rFonts w:ascii="Times New Roman" w:eastAsia="Times New Roman" w:hAnsi="Times New Roman" w:cs="Times New Roman"/>
          <w:color w:val="000000" w:themeColor="text1"/>
        </w:rPr>
        <w:t>.</w:t>
      </w:r>
    </w:p>
    <w:p w14:paraId="4B49F7B9" w14:textId="6AC9A87A" w:rsidR="00C836CF" w:rsidRDefault="725EE2B5" w:rsidP="780DE211">
      <w:pPr>
        <w:pStyle w:val="Loendilik"/>
        <w:numPr>
          <w:ilvl w:val="0"/>
          <w:numId w:val="19"/>
        </w:numPr>
        <w:spacing w:line="240" w:lineRule="auto"/>
        <w:jc w:val="both"/>
        <w:rPr>
          <w:rFonts w:ascii="Times New Roman" w:eastAsia="Times New Roman" w:hAnsi="Times New Roman" w:cs="Times New Roman"/>
        </w:rPr>
      </w:pPr>
      <w:r w:rsidRPr="30ABF73B">
        <w:rPr>
          <w:rFonts w:ascii="Times New Roman" w:eastAsia="Times New Roman" w:hAnsi="Times New Roman" w:cs="Times New Roman"/>
        </w:rPr>
        <w:t>T</w:t>
      </w:r>
      <w:r w:rsidR="21A6E881" w:rsidRPr="30ABF73B">
        <w:rPr>
          <w:rFonts w:ascii="Times New Roman" w:eastAsia="Times New Roman" w:hAnsi="Times New Roman" w:cs="Times New Roman"/>
        </w:rPr>
        <w:t>ubakaseaduse</w:t>
      </w:r>
      <w:ins w:id="30" w:author="Maarja-Liis Lall - JUSTDIGI" w:date="2025-10-02T16:48:00Z">
        <w:r w:rsidR="3DFA2DF2" w:rsidRPr="30ABF73B">
          <w:rPr>
            <w:rFonts w:ascii="Times New Roman" w:eastAsia="Times New Roman" w:hAnsi="Times New Roman" w:cs="Times New Roman"/>
          </w:rPr>
          <w:t xml:space="preserve"> </w:t>
        </w:r>
      </w:ins>
      <w:r w:rsidR="21A6E881" w:rsidRPr="30ABF73B">
        <w:rPr>
          <w:rFonts w:ascii="Times New Roman" w:eastAsia="Times New Roman" w:hAnsi="Times New Roman" w:cs="Times New Roman"/>
        </w:rPr>
        <w:t xml:space="preserve"> m</w:t>
      </w:r>
      <w:r w:rsidR="03989BA3" w:rsidRPr="30ABF73B">
        <w:rPr>
          <w:rFonts w:ascii="Times New Roman" w:eastAsia="Times New Roman" w:hAnsi="Times New Roman" w:cs="Times New Roman"/>
        </w:rPr>
        <w:t xml:space="preserve">uudatuse eesmärk on </w:t>
      </w:r>
      <w:r w:rsidR="72509435" w:rsidRPr="30ABF73B">
        <w:rPr>
          <w:rFonts w:ascii="Times New Roman" w:eastAsia="Times New Roman" w:hAnsi="Times New Roman" w:cs="Times New Roman"/>
        </w:rPr>
        <w:t xml:space="preserve">luua õigusselgust </w:t>
      </w:r>
      <w:r w:rsidR="72509435" w:rsidRPr="30ABF73B">
        <w:rPr>
          <w:rFonts w:ascii="Times New Roman" w:eastAsia="Times New Roman" w:hAnsi="Times New Roman" w:cs="Times New Roman"/>
          <w:i/>
          <w:iCs/>
        </w:rPr>
        <w:t>müügisaalita müügikoha</w:t>
      </w:r>
      <w:r w:rsidR="72509435" w:rsidRPr="30ABF73B">
        <w:rPr>
          <w:rFonts w:ascii="Times New Roman" w:eastAsia="Times New Roman" w:hAnsi="Times New Roman" w:cs="Times New Roman"/>
        </w:rPr>
        <w:t xml:space="preserve"> </w:t>
      </w:r>
      <w:r w:rsidRPr="30ABF73B">
        <w:rPr>
          <w:rFonts w:ascii="Times New Roman" w:eastAsia="Times New Roman" w:hAnsi="Times New Roman" w:cs="Times New Roman"/>
        </w:rPr>
        <w:t xml:space="preserve">termini </w:t>
      </w:r>
      <w:r w:rsidR="72509435" w:rsidRPr="30ABF73B">
        <w:rPr>
          <w:rFonts w:ascii="Times New Roman" w:eastAsia="Times New Roman" w:hAnsi="Times New Roman" w:cs="Times New Roman"/>
        </w:rPr>
        <w:t xml:space="preserve">defineerimisel. </w:t>
      </w:r>
      <w:r w:rsidR="21A6E881" w:rsidRPr="30ABF73B">
        <w:rPr>
          <w:rFonts w:ascii="Times New Roman" w:eastAsia="Times New Roman" w:hAnsi="Times New Roman" w:cs="Times New Roman"/>
        </w:rPr>
        <w:t xml:space="preserve">Tubakaseadus keelab tubakatoodete müügi müügisaalita müügikohas, </w:t>
      </w:r>
      <w:r w:rsidR="21A6E881" w:rsidRPr="30ABF73B">
        <w:rPr>
          <w:rFonts w:ascii="Times New Roman" w:eastAsia="Times New Roman" w:hAnsi="Times New Roman" w:cs="Times New Roman"/>
          <w:i/>
          <w:iCs/>
        </w:rPr>
        <w:t>müügisaalita müügikoht</w:t>
      </w:r>
      <w:r w:rsidRPr="30ABF73B">
        <w:rPr>
          <w:rFonts w:ascii="Times New Roman" w:eastAsia="Times New Roman" w:hAnsi="Times New Roman" w:cs="Times New Roman"/>
        </w:rPr>
        <w:t xml:space="preserve"> aga</w:t>
      </w:r>
      <w:r w:rsidR="21A6E881" w:rsidRPr="30ABF73B">
        <w:rPr>
          <w:rFonts w:ascii="Times New Roman" w:eastAsia="Times New Roman" w:hAnsi="Times New Roman" w:cs="Times New Roman"/>
        </w:rPr>
        <w:t xml:space="preserve"> on defineerimata. </w:t>
      </w:r>
      <w:commentRangeStart w:id="31"/>
      <w:r w:rsidR="21A6E881" w:rsidRPr="30ABF73B">
        <w:rPr>
          <w:rFonts w:ascii="Times New Roman" w:eastAsia="Times New Roman" w:hAnsi="Times New Roman" w:cs="Times New Roman"/>
        </w:rPr>
        <w:t>Praktikas on erinevate müügikohtade defineerimine olnud ettevõtjatele keerukas</w:t>
      </w:r>
      <w:commentRangeEnd w:id="31"/>
      <w:r w:rsidR="002217E5">
        <w:rPr>
          <w:rStyle w:val="Kommentaariviide"/>
          <w:kern w:val="2"/>
          <w14:ligatures w14:val="standardContextual"/>
        </w:rPr>
        <w:commentReference w:id="31"/>
      </w:r>
      <w:r w:rsidR="21A6E881" w:rsidRPr="30ABF73B">
        <w:rPr>
          <w:rFonts w:ascii="Times New Roman" w:eastAsia="Times New Roman" w:hAnsi="Times New Roman" w:cs="Times New Roman"/>
        </w:rPr>
        <w:t xml:space="preserve">, mistõttu vajab </w:t>
      </w:r>
      <w:r w:rsidRPr="30ABF73B">
        <w:rPr>
          <w:rFonts w:ascii="Times New Roman" w:eastAsia="Times New Roman" w:hAnsi="Times New Roman" w:cs="Times New Roman"/>
        </w:rPr>
        <w:t xml:space="preserve">termin </w:t>
      </w:r>
      <w:r w:rsidR="21A6E881" w:rsidRPr="30ABF73B">
        <w:rPr>
          <w:rFonts w:ascii="Times New Roman" w:eastAsia="Times New Roman" w:hAnsi="Times New Roman" w:cs="Times New Roman"/>
        </w:rPr>
        <w:t>legaaldefinitsiooni seaduse tasandil.</w:t>
      </w:r>
    </w:p>
    <w:p w14:paraId="6735291D" w14:textId="2071DD3F" w:rsidR="007F0EB2" w:rsidRPr="000B4F13" w:rsidRDefault="725EE2B5" w:rsidP="780DE211">
      <w:pPr>
        <w:pStyle w:val="Loendilik"/>
        <w:numPr>
          <w:ilvl w:val="0"/>
          <w:numId w:val="19"/>
        </w:numPr>
        <w:spacing w:line="240" w:lineRule="auto"/>
        <w:jc w:val="both"/>
        <w:rPr>
          <w:rFonts w:ascii="Times New Roman" w:eastAsia="Times New Roman" w:hAnsi="Times New Roman" w:cs="Times New Roman"/>
        </w:rPr>
      </w:pPr>
      <w:r w:rsidRPr="30ABF73B">
        <w:rPr>
          <w:rFonts w:ascii="Times New Roman" w:eastAsia="Times New Roman" w:hAnsi="Times New Roman" w:cs="Times New Roman"/>
        </w:rPr>
        <w:t>T</w:t>
      </w:r>
      <w:r w:rsidR="4D236F18" w:rsidRPr="30ABF73B">
        <w:rPr>
          <w:rFonts w:ascii="Times New Roman" w:eastAsia="Times New Roman" w:hAnsi="Times New Roman" w:cs="Times New Roman"/>
        </w:rPr>
        <w:t>urismiseadus</w:t>
      </w:r>
      <w:r w:rsidR="45D681B1" w:rsidRPr="30ABF73B">
        <w:rPr>
          <w:rFonts w:ascii="Times New Roman" w:eastAsia="Times New Roman" w:hAnsi="Times New Roman" w:cs="Times New Roman"/>
        </w:rPr>
        <w:t xml:space="preserve">e muudatuse </w:t>
      </w:r>
      <w:r w:rsidR="35382809" w:rsidRPr="30ABF73B">
        <w:rPr>
          <w:rFonts w:ascii="Times New Roman" w:eastAsia="Times New Roman" w:hAnsi="Times New Roman" w:cs="Times New Roman"/>
        </w:rPr>
        <w:t>eesmärk on ühtlustada reisiettevõtjate erinevate dokumentide T</w:t>
      </w:r>
      <w:r w:rsidR="292D3A4A" w:rsidRPr="30ABF73B">
        <w:rPr>
          <w:rFonts w:ascii="Times New Roman" w:eastAsia="Times New Roman" w:hAnsi="Times New Roman" w:cs="Times New Roman"/>
        </w:rPr>
        <w:t>TJA-</w:t>
      </w:r>
      <w:proofErr w:type="spellStart"/>
      <w:r w:rsidR="292D3A4A" w:rsidRPr="30ABF73B">
        <w:rPr>
          <w:rFonts w:ascii="Times New Roman" w:eastAsia="Times New Roman" w:hAnsi="Times New Roman" w:cs="Times New Roman"/>
        </w:rPr>
        <w:t>le</w:t>
      </w:r>
      <w:proofErr w:type="spellEnd"/>
      <w:r w:rsidR="78F0E92C" w:rsidRPr="30ABF73B">
        <w:rPr>
          <w:rFonts w:ascii="Times New Roman" w:eastAsia="Times New Roman" w:hAnsi="Times New Roman" w:cs="Times New Roman"/>
        </w:rPr>
        <w:t xml:space="preserve"> </w:t>
      </w:r>
      <w:r w:rsidR="35382809" w:rsidRPr="30ABF73B">
        <w:rPr>
          <w:rFonts w:ascii="Times New Roman" w:eastAsia="Times New Roman" w:hAnsi="Times New Roman" w:cs="Times New Roman"/>
        </w:rPr>
        <w:t>esitamise viisi, et vähendada halduskoormust ning muuta dokumentide esitamine lihtsamaks ja menetlus kiiremaks.</w:t>
      </w:r>
    </w:p>
    <w:p w14:paraId="7B65042B" w14:textId="3011E5D1" w:rsidR="00C836CF" w:rsidRDefault="5A34AEC9" w:rsidP="780DE211">
      <w:pPr>
        <w:pStyle w:val="Loendilik"/>
        <w:numPr>
          <w:ilvl w:val="0"/>
          <w:numId w:val="19"/>
        </w:numPr>
        <w:spacing w:line="240" w:lineRule="auto"/>
        <w:jc w:val="both"/>
        <w:rPr>
          <w:rFonts w:ascii="Times New Roman" w:eastAsia="Times New Roman" w:hAnsi="Times New Roman" w:cs="Times New Roman"/>
        </w:rPr>
      </w:pPr>
      <w:r w:rsidRPr="30ABF73B">
        <w:rPr>
          <w:rFonts w:ascii="Times New Roman" w:eastAsia="Times New Roman" w:hAnsi="Times New Roman" w:cs="Times New Roman"/>
        </w:rPr>
        <w:t>V</w:t>
      </w:r>
      <w:r w:rsidR="059A3995" w:rsidRPr="30ABF73B">
        <w:rPr>
          <w:rFonts w:ascii="Times New Roman" w:eastAsia="Times New Roman" w:hAnsi="Times New Roman" w:cs="Times New Roman"/>
        </w:rPr>
        <w:t>äärismetalltoodete seadus</w:t>
      </w:r>
      <w:r w:rsidR="718628BB" w:rsidRPr="30ABF73B">
        <w:rPr>
          <w:rFonts w:ascii="Times New Roman" w:eastAsia="Times New Roman" w:hAnsi="Times New Roman" w:cs="Times New Roman"/>
        </w:rPr>
        <w:t>e</w:t>
      </w:r>
      <w:r w:rsidR="7AAC112F" w:rsidRPr="30ABF73B">
        <w:rPr>
          <w:rFonts w:ascii="Times New Roman" w:eastAsia="Times New Roman" w:hAnsi="Times New Roman" w:cs="Times New Roman"/>
        </w:rPr>
        <w:t xml:space="preserve"> </w:t>
      </w:r>
      <w:r w:rsidR="718628BB" w:rsidRPr="30ABF73B">
        <w:rPr>
          <w:rFonts w:ascii="Times New Roman" w:eastAsia="Times New Roman" w:hAnsi="Times New Roman" w:cs="Times New Roman"/>
        </w:rPr>
        <w:t>muudatus</w:t>
      </w:r>
      <w:ins w:id="32" w:author="Maarja-Liis Lall - JUSTDIGI" w:date="2025-10-02T16:49:00Z">
        <w:r w:rsidR="11489E9B" w:rsidRPr="30ABF73B">
          <w:rPr>
            <w:rFonts w:ascii="Times New Roman" w:eastAsia="Times New Roman" w:hAnsi="Times New Roman" w:cs="Times New Roman"/>
          </w:rPr>
          <w:t>t</w:t>
        </w:r>
      </w:ins>
      <w:r w:rsidR="718628BB" w:rsidRPr="30ABF73B">
        <w:rPr>
          <w:rFonts w:ascii="Times New Roman" w:eastAsia="Times New Roman" w:hAnsi="Times New Roman" w:cs="Times New Roman"/>
        </w:rPr>
        <w:t>e eesmärk</w:t>
      </w:r>
      <w:r w:rsidR="5F66AA2B" w:rsidRPr="30ABF73B">
        <w:rPr>
          <w:rFonts w:ascii="Times New Roman" w:eastAsia="Times New Roman" w:hAnsi="Times New Roman" w:cs="Times New Roman"/>
        </w:rPr>
        <w:t xml:space="preserve"> </w:t>
      </w:r>
      <w:r w:rsidR="1A64A712" w:rsidRPr="30ABF73B">
        <w:rPr>
          <w:rFonts w:ascii="Times New Roman" w:eastAsia="Times New Roman" w:hAnsi="Times New Roman" w:cs="Times New Roman"/>
        </w:rPr>
        <w:t>on muuta nimemärgise registreerimise protsess ühekordseks tegevuseks, kus registreering kehtib tähtajatult, ilma et seda oleks vaja perioodiliselt uuendada või pikendada.</w:t>
      </w:r>
      <w:r w:rsidR="565CE476" w:rsidRPr="30ABF73B">
        <w:rPr>
          <w:rFonts w:ascii="Times New Roman" w:eastAsia="Times New Roman" w:hAnsi="Times New Roman" w:cs="Times New Roman"/>
        </w:rPr>
        <w:t xml:space="preserve"> Tähtajatu registreering vähendab nii ettevõtjate kui </w:t>
      </w:r>
      <w:r w:rsidR="3BF9114B" w:rsidRPr="30ABF73B">
        <w:rPr>
          <w:rFonts w:ascii="Times New Roman" w:eastAsia="Times New Roman" w:hAnsi="Times New Roman" w:cs="Times New Roman"/>
        </w:rPr>
        <w:t xml:space="preserve">ka </w:t>
      </w:r>
      <w:r w:rsidR="565CE476" w:rsidRPr="30ABF73B">
        <w:rPr>
          <w:rFonts w:ascii="Times New Roman" w:eastAsia="Times New Roman" w:hAnsi="Times New Roman" w:cs="Times New Roman"/>
        </w:rPr>
        <w:t>riigi halduskoormust.</w:t>
      </w:r>
    </w:p>
    <w:p w14:paraId="09CB1456" w14:textId="651EC425" w:rsidR="785AB7BD" w:rsidRDefault="785AB7BD" w:rsidP="780DE211">
      <w:pPr>
        <w:pStyle w:val="Loendilik"/>
        <w:spacing w:line="240" w:lineRule="auto"/>
        <w:jc w:val="both"/>
        <w:rPr>
          <w:rFonts w:ascii="Times New Roman" w:eastAsia="Times New Roman" w:hAnsi="Times New Roman" w:cs="Times New Roman"/>
        </w:rPr>
      </w:pPr>
    </w:p>
    <w:p w14:paraId="1631DB61" w14:textId="50DBA92C" w:rsidR="00974FA4" w:rsidRPr="009625A1" w:rsidRDefault="134EC1A0" w:rsidP="780DE211">
      <w:pPr>
        <w:pStyle w:val="Loendilik"/>
        <w:numPr>
          <w:ilvl w:val="0"/>
          <w:numId w:val="1"/>
        </w:num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Eelnõu</w:t>
      </w:r>
      <w:r w:rsidR="413AE08C" w:rsidRPr="780DE211">
        <w:rPr>
          <w:rFonts w:ascii="Times New Roman" w:eastAsia="Times New Roman" w:hAnsi="Times New Roman" w:cs="Times New Roman"/>
          <w:b/>
          <w:bCs/>
        </w:rPr>
        <w:t xml:space="preserve"> sisu ja võrdlev analüüs</w:t>
      </w:r>
    </w:p>
    <w:p w14:paraId="27A817DD" w14:textId="0ADF0055" w:rsidR="007A6E83" w:rsidRDefault="13BE95A1"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Eelnõu koosneb </w:t>
      </w:r>
      <w:r w:rsidR="00750020">
        <w:rPr>
          <w:rFonts w:ascii="Times New Roman" w:eastAsia="Times New Roman" w:hAnsi="Times New Roman" w:cs="Times New Roman"/>
        </w:rPr>
        <w:t>üheksast</w:t>
      </w:r>
      <w:r w:rsidR="00750020" w:rsidRPr="780DE211">
        <w:rPr>
          <w:rFonts w:ascii="Times New Roman" w:eastAsia="Times New Roman" w:hAnsi="Times New Roman" w:cs="Times New Roman"/>
        </w:rPr>
        <w:t xml:space="preserve"> </w:t>
      </w:r>
      <w:r w:rsidRPr="780DE211">
        <w:rPr>
          <w:rFonts w:ascii="Times New Roman" w:eastAsia="Times New Roman" w:hAnsi="Times New Roman" w:cs="Times New Roman"/>
        </w:rPr>
        <w:t>paragrahvist</w:t>
      </w:r>
      <w:r w:rsidR="18FADCA2" w:rsidRPr="780DE211">
        <w:rPr>
          <w:rFonts w:ascii="Times New Roman" w:eastAsia="Times New Roman" w:hAnsi="Times New Roman" w:cs="Times New Roman"/>
        </w:rPr>
        <w:t xml:space="preserve">, milles nähakse ette </w:t>
      </w:r>
      <w:r w:rsidR="00750020">
        <w:rPr>
          <w:rFonts w:ascii="Times New Roman" w:eastAsia="Times New Roman" w:hAnsi="Times New Roman" w:cs="Times New Roman"/>
        </w:rPr>
        <w:t>kaheksa</w:t>
      </w:r>
      <w:r w:rsidR="00750020" w:rsidRPr="780DE211">
        <w:rPr>
          <w:rFonts w:ascii="Times New Roman" w:eastAsia="Times New Roman" w:hAnsi="Times New Roman" w:cs="Times New Roman"/>
        </w:rPr>
        <w:t xml:space="preserve"> </w:t>
      </w:r>
      <w:r w:rsidR="18FADCA2" w:rsidRPr="780DE211">
        <w:rPr>
          <w:rFonts w:ascii="Times New Roman" w:eastAsia="Times New Roman" w:hAnsi="Times New Roman" w:cs="Times New Roman"/>
        </w:rPr>
        <w:t>seaduse muutmine</w:t>
      </w:r>
      <w:r w:rsidR="618B46B4" w:rsidRPr="780DE211">
        <w:rPr>
          <w:rFonts w:ascii="Times New Roman" w:eastAsia="Times New Roman" w:hAnsi="Times New Roman" w:cs="Times New Roman"/>
        </w:rPr>
        <w:t>.</w:t>
      </w:r>
    </w:p>
    <w:p w14:paraId="0F9D0768" w14:textId="2FAF2DC0" w:rsidR="00974FA4" w:rsidRDefault="2227A92D" w:rsidP="780DE211">
      <w:pPr>
        <w:spacing w:line="240" w:lineRule="auto"/>
        <w:jc w:val="both"/>
        <w:rPr>
          <w:rFonts w:ascii="Times New Roman" w:eastAsia="Times New Roman" w:hAnsi="Times New Roman" w:cs="Times New Roman"/>
          <w:b/>
          <w:bCs/>
        </w:rPr>
      </w:pPr>
      <w:r w:rsidRPr="30ABF73B">
        <w:rPr>
          <w:rFonts w:ascii="Times New Roman" w:eastAsia="Times New Roman" w:hAnsi="Times New Roman" w:cs="Times New Roman"/>
          <w:b/>
          <w:bCs/>
        </w:rPr>
        <w:t xml:space="preserve">Eelnõu §-ga 1 muudetakse </w:t>
      </w:r>
      <w:r w:rsidR="3C28770B" w:rsidRPr="30ABF73B">
        <w:rPr>
          <w:rFonts w:ascii="Times New Roman" w:eastAsia="Times New Roman" w:hAnsi="Times New Roman" w:cs="Times New Roman"/>
          <w:b/>
          <w:bCs/>
        </w:rPr>
        <w:t>alkoholi</w:t>
      </w:r>
      <w:r w:rsidRPr="30ABF73B">
        <w:rPr>
          <w:rFonts w:ascii="Times New Roman" w:eastAsia="Times New Roman" w:hAnsi="Times New Roman" w:cs="Times New Roman"/>
          <w:b/>
          <w:bCs/>
        </w:rPr>
        <w:t>seadust</w:t>
      </w:r>
      <w:r w:rsidR="02B6B45B" w:rsidRPr="30ABF73B" w:rsidDel="2227A92D">
        <w:rPr>
          <w:rFonts w:ascii="Times New Roman" w:eastAsia="Times New Roman" w:hAnsi="Times New Roman" w:cs="Times New Roman"/>
          <w:b/>
          <w:bCs/>
        </w:rPr>
        <w:t xml:space="preserve"> (</w:t>
      </w:r>
      <w:r w:rsidR="02B6B45B" w:rsidRPr="30ABF73B" w:rsidDel="4B78D217">
        <w:rPr>
          <w:rFonts w:ascii="Times New Roman" w:eastAsia="Times New Roman" w:hAnsi="Times New Roman" w:cs="Times New Roman"/>
          <w:b/>
          <w:bCs/>
        </w:rPr>
        <w:t>AS</w:t>
      </w:r>
      <w:r w:rsidR="02B6B45B" w:rsidRPr="3EFBE805">
        <w:rPr>
          <w:rFonts w:ascii="Times New Roman" w:eastAsia="Times New Roman" w:hAnsi="Times New Roman" w:cs="Times New Roman"/>
          <w:b/>
          <w:bCs/>
        </w:rPr>
        <w:t>)</w:t>
      </w:r>
    </w:p>
    <w:p w14:paraId="2B8B26D7" w14:textId="3040AD3F" w:rsidR="00090A40" w:rsidRDefault="3F811138" w:rsidP="30ABF73B">
      <w:pPr>
        <w:spacing w:line="240" w:lineRule="auto"/>
        <w:jc w:val="both"/>
        <w:rPr>
          <w:rFonts w:ascii="Times New Roman" w:eastAsia="Times New Roman" w:hAnsi="Times New Roman" w:cs="Times New Roman"/>
        </w:rPr>
      </w:pPr>
      <w:r w:rsidRPr="30ABF73B">
        <w:rPr>
          <w:rFonts w:ascii="Times New Roman" w:eastAsia="Times New Roman" w:hAnsi="Times New Roman" w:cs="Times New Roman"/>
          <w:b/>
          <w:bCs/>
        </w:rPr>
        <w:t xml:space="preserve">Punktiga 1 </w:t>
      </w:r>
      <w:r w:rsidRPr="30ABF73B">
        <w:rPr>
          <w:rFonts w:ascii="Times New Roman" w:eastAsia="Times New Roman" w:hAnsi="Times New Roman" w:cs="Times New Roman"/>
        </w:rPr>
        <w:t>muudetakse</w:t>
      </w:r>
      <w:r w:rsidRPr="30ABF73B">
        <w:rPr>
          <w:rFonts w:ascii="Times New Roman" w:eastAsia="Times New Roman" w:hAnsi="Times New Roman" w:cs="Times New Roman"/>
          <w:b/>
          <w:bCs/>
        </w:rPr>
        <w:t xml:space="preserve"> </w:t>
      </w:r>
      <w:r w:rsidRPr="30ABF73B">
        <w:rPr>
          <w:rFonts w:ascii="Times New Roman" w:eastAsia="Times New Roman" w:hAnsi="Times New Roman" w:cs="Times New Roman"/>
        </w:rPr>
        <w:t xml:space="preserve">AS § 40 lõike 1 punkti 12 ja </w:t>
      </w:r>
      <w:r w:rsidR="395B8BC0" w:rsidRPr="30ABF73B">
        <w:rPr>
          <w:rFonts w:ascii="Times New Roman" w:eastAsia="Times New Roman" w:hAnsi="Times New Roman" w:cs="Times New Roman"/>
        </w:rPr>
        <w:t xml:space="preserve">see </w:t>
      </w:r>
      <w:r w:rsidRPr="30ABF73B">
        <w:rPr>
          <w:rFonts w:ascii="Times New Roman" w:eastAsia="Times New Roman" w:hAnsi="Times New Roman" w:cs="Times New Roman"/>
        </w:rPr>
        <w:t>sõnastatakse järgmiselt: „12) e-kaubanduses“. Seni on alkoholiseaduse kohaselt olnud alkoholi e-kaubanduses jaemüügiga tegeleval ettevõt</w:t>
      </w:r>
      <w:r w:rsidR="395B8BC0" w:rsidRPr="30ABF73B">
        <w:rPr>
          <w:rFonts w:ascii="Times New Roman" w:eastAsia="Times New Roman" w:hAnsi="Times New Roman" w:cs="Times New Roman"/>
        </w:rPr>
        <w:t>ja</w:t>
      </w:r>
      <w:r w:rsidRPr="30ABF73B">
        <w:rPr>
          <w:rFonts w:ascii="Times New Roman" w:eastAsia="Times New Roman" w:hAnsi="Times New Roman" w:cs="Times New Roman"/>
        </w:rPr>
        <w:t xml:space="preserve">l kohustus </w:t>
      </w:r>
      <w:r w:rsidR="3831E9D2" w:rsidRPr="30ABF73B">
        <w:rPr>
          <w:rFonts w:ascii="Times New Roman" w:eastAsia="Times New Roman" w:hAnsi="Times New Roman" w:cs="Times New Roman"/>
        </w:rPr>
        <w:t xml:space="preserve">pidada </w:t>
      </w:r>
      <w:r w:rsidRPr="30ABF73B">
        <w:rPr>
          <w:rFonts w:ascii="Times New Roman" w:eastAsia="Times New Roman" w:hAnsi="Times New Roman" w:cs="Times New Roman"/>
        </w:rPr>
        <w:t xml:space="preserve">füüsilist kauplust või toitlustusettevõtet, kuna </w:t>
      </w:r>
      <w:r w:rsidR="38EC2528" w:rsidRPr="30ABF73B">
        <w:rPr>
          <w:rFonts w:ascii="Times New Roman" w:eastAsia="Times New Roman" w:hAnsi="Times New Roman" w:cs="Times New Roman"/>
        </w:rPr>
        <w:t xml:space="preserve">nimetatud </w:t>
      </w:r>
      <w:r w:rsidR="78C0231B" w:rsidRPr="30ABF73B">
        <w:rPr>
          <w:rFonts w:ascii="Times New Roman" w:eastAsia="Times New Roman" w:hAnsi="Times New Roman" w:cs="Times New Roman"/>
        </w:rPr>
        <w:t>säte</w:t>
      </w:r>
      <w:r w:rsidRPr="30ABF73B">
        <w:rPr>
          <w:rFonts w:ascii="Times New Roman" w:eastAsia="Times New Roman" w:hAnsi="Times New Roman" w:cs="Times New Roman"/>
        </w:rPr>
        <w:t xml:space="preserve"> lubab alkohoolsete jookide jaemüüki e-kaubanduse korras üksnes ettevõtja kaupluse või toitlustusettevõtte kaudu, mis on kantud majandustegevuse registrisse. Kavandatav muudatus võimaldab alkohoolsete jookide müüki ka ilma füüsilise kaupluse olemasoluta. Tänapäeval on füüsilise kaupluse nõue osutunud ebamõistlikuks ja ebaefektiivseks, eriti Eesti enda väikeettevõtjate ja -tootjate jaoks, kellel puudub võimalus konkureerida suurte </w:t>
      </w:r>
      <w:proofErr w:type="spellStart"/>
      <w:r w:rsidRPr="30ABF73B">
        <w:rPr>
          <w:rFonts w:ascii="Times New Roman" w:eastAsia="Times New Roman" w:hAnsi="Times New Roman" w:cs="Times New Roman"/>
        </w:rPr>
        <w:t>jaekettidega</w:t>
      </w:r>
      <w:proofErr w:type="spellEnd"/>
      <w:r w:rsidRPr="30ABF73B">
        <w:rPr>
          <w:rFonts w:ascii="Times New Roman" w:eastAsia="Times New Roman" w:hAnsi="Times New Roman" w:cs="Times New Roman"/>
        </w:rPr>
        <w:t xml:space="preserve"> ning kelle jaoks on e-kaubandus ja avalikud üritused sageli ainsad realistlikud turustamiskanalid. Füüsilise poe pidamine üksnes e-kaubanduse võimaldamiseks toob kaasa ebaproportsionaalseid kulusid, mida väiksemad tootjad sageli kanda ei suuda. Samuti ei võimalda </w:t>
      </w:r>
      <w:r w:rsidR="112EB6FD" w:rsidRPr="30ABF73B">
        <w:rPr>
          <w:rFonts w:ascii="Times New Roman" w:eastAsia="Times New Roman" w:hAnsi="Times New Roman" w:cs="Times New Roman"/>
        </w:rPr>
        <w:t xml:space="preserve">ühe </w:t>
      </w:r>
      <w:r w:rsidRPr="30ABF73B">
        <w:rPr>
          <w:rFonts w:ascii="Times New Roman" w:eastAsia="Times New Roman" w:hAnsi="Times New Roman" w:cs="Times New Roman"/>
        </w:rPr>
        <w:t>kauplus</w:t>
      </w:r>
      <w:r w:rsidR="112EB6FD" w:rsidRPr="30ABF73B">
        <w:rPr>
          <w:rFonts w:ascii="Times New Roman" w:eastAsia="Times New Roman" w:hAnsi="Times New Roman" w:cs="Times New Roman"/>
        </w:rPr>
        <w:t>e pidamine</w:t>
      </w:r>
      <w:r w:rsidRPr="30ABF73B">
        <w:rPr>
          <w:rFonts w:ascii="Times New Roman" w:eastAsia="Times New Roman" w:hAnsi="Times New Roman" w:cs="Times New Roman"/>
        </w:rPr>
        <w:t xml:space="preserve"> neil mõistlikult jõuda tarbijateni, kes võivad asuda üle Eesti. Selleks, et kehtivat piirangut formaalselt täita, on ettevõtjad avanud väikeseid poode laoruumidesse, millel on väga piiratud lahtiolekuajad ja mis ei täida tegelikku kaubanduseesmärki, vaid võimaldavad üksnes kauba legaalset realiseerimist e-kaubanduse vahendusel. Õiguskantsler on juba 2011. aastal juhtinud tähelepanu sellele, et selline piirang moonutab konkurentsi, annab põhjendamatult eelise suurtele kauplustele ja maaletoojatele ning piirab ebaproportsionaalselt ettevõtlusvabadust. Alkoholi kättesaadavuse piiramine on saavutatav ka leebemate meetmetega. Alkoholiseaduse alusel on järelevalve </w:t>
      </w:r>
      <w:r w:rsidR="42E41E50" w:rsidRPr="30ABF73B">
        <w:rPr>
          <w:rFonts w:ascii="Times New Roman" w:eastAsia="Times New Roman" w:hAnsi="Times New Roman" w:cs="Times New Roman"/>
        </w:rPr>
        <w:t xml:space="preserve">tegemine </w:t>
      </w:r>
      <w:r w:rsidRPr="30ABF73B">
        <w:rPr>
          <w:rFonts w:ascii="Times New Roman" w:eastAsia="Times New Roman" w:hAnsi="Times New Roman" w:cs="Times New Roman"/>
        </w:rPr>
        <w:t xml:space="preserve">jagatud mitme asutuse vahel (TTJA, </w:t>
      </w:r>
      <w:r w:rsidR="7BB79C11" w:rsidRPr="30ABF73B">
        <w:rPr>
          <w:rFonts w:ascii="Times New Roman" w:eastAsia="Times New Roman" w:hAnsi="Times New Roman" w:cs="Times New Roman"/>
        </w:rPr>
        <w:t>Maksu- ja Tolliamet (</w:t>
      </w:r>
      <w:r w:rsidRPr="30ABF73B">
        <w:rPr>
          <w:rFonts w:ascii="Times New Roman" w:eastAsia="Times New Roman" w:hAnsi="Times New Roman" w:cs="Times New Roman"/>
        </w:rPr>
        <w:t>MTA</w:t>
      </w:r>
      <w:r w:rsidR="7BB79C11" w:rsidRPr="30ABF73B">
        <w:rPr>
          <w:rFonts w:ascii="Times New Roman" w:eastAsia="Times New Roman" w:hAnsi="Times New Roman" w:cs="Times New Roman"/>
        </w:rPr>
        <w:t>)</w:t>
      </w:r>
      <w:r w:rsidRPr="30ABF73B">
        <w:rPr>
          <w:rFonts w:ascii="Times New Roman" w:eastAsia="Times New Roman" w:hAnsi="Times New Roman" w:cs="Times New Roman"/>
        </w:rPr>
        <w:t xml:space="preserve">, </w:t>
      </w:r>
      <w:r w:rsidR="7BB79C11" w:rsidRPr="30ABF73B">
        <w:rPr>
          <w:rFonts w:ascii="Times New Roman" w:eastAsia="Times New Roman" w:hAnsi="Times New Roman" w:cs="Times New Roman"/>
        </w:rPr>
        <w:t>Põllumajandus- ja Toiduamet (</w:t>
      </w:r>
      <w:r w:rsidRPr="30ABF73B">
        <w:rPr>
          <w:rFonts w:ascii="Times New Roman" w:eastAsia="Times New Roman" w:hAnsi="Times New Roman" w:cs="Times New Roman"/>
        </w:rPr>
        <w:t>PTA</w:t>
      </w:r>
      <w:r w:rsidR="7BB79C11" w:rsidRPr="30ABF73B">
        <w:rPr>
          <w:rFonts w:ascii="Times New Roman" w:eastAsia="Times New Roman" w:hAnsi="Times New Roman" w:cs="Times New Roman"/>
        </w:rPr>
        <w:t>)</w:t>
      </w:r>
      <w:r w:rsidRPr="30ABF73B">
        <w:rPr>
          <w:rFonts w:ascii="Times New Roman" w:eastAsia="Times New Roman" w:hAnsi="Times New Roman" w:cs="Times New Roman"/>
        </w:rPr>
        <w:t xml:space="preserve">, </w:t>
      </w:r>
      <w:r w:rsidR="2E6415AE" w:rsidRPr="30ABF73B">
        <w:rPr>
          <w:rFonts w:ascii="Times New Roman" w:eastAsia="Times New Roman" w:hAnsi="Times New Roman" w:cs="Times New Roman"/>
        </w:rPr>
        <w:t>Politsei- ja Piirivalveamet (</w:t>
      </w:r>
      <w:r w:rsidRPr="30ABF73B">
        <w:rPr>
          <w:rFonts w:ascii="Times New Roman" w:eastAsia="Times New Roman" w:hAnsi="Times New Roman" w:cs="Times New Roman"/>
        </w:rPr>
        <w:t>PPA</w:t>
      </w:r>
      <w:r w:rsidR="2E6415AE" w:rsidRPr="30ABF73B">
        <w:rPr>
          <w:rFonts w:ascii="Times New Roman" w:eastAsia="Times New Roman" w:hAnsi="Times New Roman" w:cs="Times New Roman"/>
        </w:rPr>
        <w:t>)</w:t>
      </w:r>
      <w:r w:rsidRPr="30ABF73B">
        <w:rPr>
          <w:rFonts w:ascii="Times New Roman" w:eastAsia="Times New Roman" w:hAnsi="Times New Roman" w:cs="Times New Roman"/>
        </w:rPr>
        <w:t xml:space="preserve">, kohalik omavalitsus enda haldusterritooriumil) ning füüsilise poe olemasolu ei hõlbusta e-kaubanduse müügitehingute kontrollimist, kuivõrd veebimüügi üle tuleb </w:t>
      </w:r>
      <w:r w:rsidR="23CEE2E9" w:rsidRPr="30ABF73B">
        <w:rPr>
          <w:rFonts w:ascii="Times New Roman" w:eastAsia="Times New Roman" w:hAnsi="Times New Roman" w:cs="Times New Roman"/>
        </w:rPr>
        <w:t>teha</w:t>
      </w:r>
      <w:r w:rsidRPr="30ABF73B">
        <w:rPr>
          <w:rFonts w:ascii="Times New Roman" w:eastAsia="Times New Roman" w:hAnsi="Times New Roman" w:cs="Times New Roman"/>
        </w:rPr>
        <w:t xml:space="preserve"> eraldi järelevalvet. Füüsilise poe kohustuse kaotamine ei võta kohalikelt omavalitsustelt </w:t>
      </w:r>
      <w:r w:rsidR="23CEE2E9" w:rsidRPr="30ABF73B">
        <w:rPr>
          <w:rFonts w:ascii="Times New Roman" w:eastAsia="Times New Roman" w:hAnsi="Times New Roman" w:cs="Times New Roman"/>
        </w:rPr>
        <w:t xml:space="preserve">voli </w:t>
      </w:r>
      <w:r w:rsidRPr="30ABF73B">
        <w:rPr>
          <w:rFonts w:ascii="Times New Roman" w:eastAsia="Times New Roman" w:hAnsi="Times New Roman" w:cs="Times New Roman"/>
        </w:rPr>
        <w:t>kehtestada piiranguid</w:t>
      </w:r>
      <w:r w:rsidR="23CEE2E9" w:rsidRPr="30ABF73B">
        <w:rPr>
          <w:rFonts w:ascii="Times New Roman" w:eastAsia="Times New Roman" w:hAnsi="Times New Roman" w:cs="Times New Roman"/>
        </w:rPr>
        <w:t xml:space="preserve"> selle kohta</w:t>
      </w:r>
      <w:r w:rsidRPr="30ABF73B">
        <w:rPr>
          <w:rFonts w:ascii="Times New Roman" w:eastAsia="Times New Roman" w:hAnsi="Times New Roman" w:cs="Times New Roman"/>
        </w:rPr>
        <w:t xml:space="preserve">, kus võib alkoholi müüa. Positiivsena võib see vähendada kohalike omavalitsuste </w:t>
      </w:r>
      <w:r w:rsidR="63714356" w:rsidRPr="30ABF73B">
        <w:rPr>
          <w:rFonts w:ascii="Times New Roman" w:eastAsia="Times New Roman" w:hAnsi="Times New Roman" w:cs="Times New Roman"/>
        </w:rPr>
        <w:t>töökoormust</w:t>
      </w:r>
      <w:r w:rsidRPr="30ABF73B">
        <w:rPr>
          <w:rFonts w:ascii="Times New Roman" w:eastAsia="Times New Roman" w:hAnsi="Times New Roman" w:cs="Times New Roman"/>
        </w:rPr>
        <w:t>, kuivõrd jääb ära nn näiliste poodide</w:t>
      </w:r>
      <w:r w:rsidR="7708D82F" w:rsidRPr="30ABF73B">
        <w:rPr>
          <w:rFonts w:ascii="Times New Roman" w:eastAsia="Times New Roman" w:hAnsi="Times New Roman" w:cs="Times New Roman"/>
        </w:rPr>
        <w:t xml:space="preserve">ga </w:t>
      </w:r>
      <w:r w:rsidR="7708D82F" w:rsidRPr="30ABF73B">
        <w:rPr>
          <w:rFonts w:ascii="Times New Roman" w:eastAsia="Times New Roman" w:hAnsi="Times New Roman" w:cs="Times New Roman"/>
        </w:rPr>
        <w:lastRenderedPageBreak/>
        <w:t>seonduv</w:t>
      </w:r>
      <w:r w:rsidRPr="30ABF73B">
        <w:rPr>
          <w:rFonts w:ascii="Times New Roman" w:eastAsia="Times New Roman" w:hAnsi="Times New Roman" w:cs="Times New Roman"/>
        </w:rPr>
        <w:t xml:space="preserve"> </w:t>
      </w:r>
      <w:r w:rsidR="7708D82F" w:rsidRPr="30ABF73B">
        <w:rPr>
          <w:rFonts w:ascii="Times New Roman" w:eastAsia="Times New Roman" w:hAnsi="Times New Roman" w:cs="Times New Roman"/>
        </w:rPr>
        <w:t>haldustegevus</w:t>
      </w:r>
      <w:r w:rsidRPr="30ABF73B">
        <w:rPr>
          <w:rFonts w:ascii="Times New Roman" w:eastAsia="Times New Roman" w:hAnsi="Times New Roman" w:cs="Times New Roman"/>
        </w:rPr>
        <w:t xml:space="preserve">, kus pood on loodud üksnes seadusest tuleneva nõude täitmiseks ja </w:t>
      </w:r>
      <w:r w:rsidR="139D9FE5" w:rsidRPr="30ABF73B">
        <w:rPr>
          <w:rFonts w:ascii="Times New Roman" w:eastAsia="Times New Roman" w:hAnsi="Times New Roman" w:cs="Times New Roman"/>
        </w:rPr>
        <w:t xml:space="preserve">tegutseb </w:t>
      </w:r>
      <w:r w:rsidRPr="30ABF73B">
        <w:rPr>
          <w:rFonts w:ascii="Times New Roman" w:eastAsia="Times New Roman" w:hAnsi="Times New Roman" w:cs="Times New Roman"/>
        </w:rPr>
        <w:t xml:space="preserve">piiratud lahtiolekuajaga. </w:t>
      </w:r>
      <w:r w:rsidR="283A0C16" w:rsidRPr="30ABF73B">
        <w:rPr>
          <w:rFonts w:ascii="Times New Roman" w:eastAsia="Times New Roman" w:hAnsi="Times New Roman" w:cs="Times New Roman"/>
        </w:rPr>
        <w:t>Müügik</w:t>
      </w:r>
      <w:r w:rsidR="5205FBC1" w:rsidRPr="30ABF73B">
        <w:rPr>
          <w:rFonts w:ascii="Times New Roman" w:eastAsia="Times New Roman" w:hAnsi="Times New Roman" w:cs="Times New Roman"/>
        </w:rPr>
        <w:t>ellaaegade</w:t>
      </w:r>
      <w:r w:rsidR="13E49D1D" w:rsidRPr="30ABF73B">
        <w:rPr>
          <w:rFonts w:ascii="Times New Roman" w:eastAsia="Times New Roman" w:hAnsi="Times New Roman" w:cs="Times New Roman"/>
        </w:rPr>
        <w:t xml:space="preserve"> suhtes</w:t>
      </w:r>
      <w:r w:rsidR="5205FBC1" w:rsidRPr="30ABF73B">
        <w:rPr>
          <w:rFonts w:ascii="Times New Roman" w:eastAsia="Times New Roman" w:hAnsi="Times New Roman" w:cs="Times New Roman"/>
        </w:rPr>
        <w:t xml:space="preserve"> kehtestatud </w:t>
      </w:r>
      <w:r w:rsidRPr="30ABF73B">
        <w:rPr>
          <w:rFonts w:ascii="Times New Roman" w:eastAsia="Times New Roman" w:hAnsi="Times New Roman" w:cs="Times New Roman"/>
        </w:rPr>
        <w:t>piirangud, reklaamikeeld</w:t>
      </w:r>
      <w:r w:rsidR="283A0C16" w:rsidRPr="30ABF73B">
        <w:rPr>
          <w:rFonts w:ascii="Times New Roman" w:eastAsia="Times New Roman" w:hAnsi="Times New Roman" w:cs="Times New Roman"/>
        </w:rPr>
        <w:t>,</w:t>
      </w:r>
      <w:r w:rsidRPr="30ABF73B">
        <w:rPr>
          <w:rFonts w:ascii="Times New Roman" w:eastAsia="Times New Roman" w:hAnsi="Times New Roman" w:cs="Times New Roman"/>
        </w:rPr>
        <w:t xml:space="preserve"> alaealiste kaitse vanuse kontrolli</w:t>
      </w:r>
      <w:r w:rsidR="283A0C16" w:rsidRPr="30ABF73B">
        <w:rPr>
          <w:rFonts w:ascii="Times New Roman" w:eastAsia="Times New Roman" w:hAnsi="Times New Roman" w:cs="Times New Roman"/>
        </w:rPr>
        <w:t xml:space="preserve"> teel</w:t>
      </w:r>
      <w:r w:rsidRPr="30ABF73B">
        <w:rPr>
          <w:rFonts w:ascii="Times New Roman" w:eastAsia="Times New Roman" w:hAnsi="Times New Roman" w:cs="Times New Roman"/>
        </w:rPr>
        <w:t xml:space="preserve"> ning alkoholi nähtavuse </w:t>
      </w:r>
      <w:r w:rsidR="283A0C16" w:rsidRPr="30ABF73B">
        <w:rPr>
          <w:rFonts w:ascii="Times New Roman" w:eastAsia="Times New Roman" w:hAnsi="Times New Roman" w:cs="Times New Roman"/>
        </w:rPr>
        <w:t>piirangud</w:t>
      </w:r>
      <w:r w:rsidRPr="30ABF73B">
        <w:rPr>
          <w:rFonts w:ascii="Times New Roman" w:eastAsia="Times New Roman" w:hAnsi="Times New Roman" w:cs="Times New Roman"/>
        </w:rPr>
        <w:t xml:space="preserve"> jäävad endiselt kehtima. Samuti on tulenevalt </w:t>
      </w:r>
      <w:del w:id="33" w:author="Maarja-Liis Lall - JUSTDIGI" w:date="2025-10-02T16:53:00Z">
        <w:r w:rsidR="00090A40" w:rsidRPr="30ABF73B" w:rsidDel="3F811138">
          <w:rPr>
            <w:rFonts w:ascii="Times New Roman" w:eastAsia="Times New Roman" w:hAnsi="Times New Roman" w:cs="Times New Roman"/>
          </w:rPr>
          <w:delText>alkoholiseaduse</w:delText>
        </w:r>
      </w:del>
      <w:ins w:id="34" w:author="Maarja-Liis Lall - JUSTDIGI" w:date="2025-10-02T16:53:00Z">
        <w:r w:rsidR="1B7F7D46" w:rsidRPr="30ABF73B">
          <w:rPr>
            <w:rFonts w:ascii="Times New Roman" w:eastAsia="Times New Roman" w:hAnsi="Times New Roman" w:cs="Times New Roman"/>
            <w:rPrChange w:id="35" w:author="Maarja-Liis Lall - JUSTDIGI" w:date="2025-10-02T16:53:00Z">
              <w:rPr>
                <w:rFonts w:ascii="Times New Roman" w:eastAsia="Times New Roman" w:hAnsi="Times New Roman" w:cs="Times New Roman"/>
                <w:b/>
                <w:bCs/>
              </w:rPr>
            </w:rPrChange>
          </w:rPr>
          <w:t>AS</w:t>
        </w:r>
      </w:ins>
      <w:r w:rsidRPr="30ABF73B">
        <w:rPr>
          <w:rFonts w:ascii="Times New Roman" w:eastAsia="Times New Roman" w:hAnsi="Times New Roman" w:cs="Times New Roman"/>
        </w:rPr>
        <w:t xml:space="preserve"> § 41 lõikest 5 alkohoolse joogi </w:t>
      </w:r>
      <w:proofErr w:type="spellStart"/>
      <w:r w:rsidRPr="30ABF73B">
        <w:rPr>
          <w:rFonts w:ascii="Times New Roman" w:eastAsia="Times New Roman" w:hAnsi="Times New Roman" w:cs="Times New Roman"/>
        </w:rPr>
        <w:t>kohaleveoteenuse</w:t>
      </w:r>
      <w:proofErr w:type="spellEnd"/>
      <w:r w:rsidRPr="30ABF73B">
        <w:rPr>
          <w:rFonts w:ascii="Times New Roman" w:eastAsia="Times New Roman" w:hAnsi="Times New Roman" w:cs="Times New Roman"/>
        </w:rPr>
        <w:t xml:space="preserve"> osutamine </w:t>
      </w:r>
      <w:r w:rsidR="0F5604F9" w:rsidRPr="30ABF73B">
        <w:rPr>
          <w:rFonts w:ascii="Times New Roman" w:eastAsia="Times New Roman" w:hAnsi="Times New Roman" w:cs="Times New Roman"/>
        </w:rPr>
        <w:t xml:space="preserve">endiselt </w:t>
      </w:r>
      <w:r w:rsidRPr="30ABF73B">
        <w:rPr>
          <w:rFonts w:ascii="Times New Roman" w:eastAsia="Times New Roman" w:hAnsi="Times New Roman" w:cs="Times New Roman"/>
        </w:rPr>
        <w:t>keelatud ajavahemikul kella 22.00-st kuni 10.00-ni.</w:t>
      </w:r>
    </w:p>
    <w:p w14:paraId="4BC7582D" w14:textId="2B9D17FF" w:rsidR="005777E4" w:rsidRDefault="005777E4"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Punktiga </w:t>
      </w:r>
      <w:r>
        <w:rPr>
          <w:rFonts w:ascii="Times New Roman" w:eastAsia="Times New Roman" w:hAnsi="Times New Roman" w:cs="Times New Roman"/>
          <w:b/>
          <w:bCs/>
        </w:rPr>
        <w:t>2</w:t>
      </w:r>
      <w:r w:rsidRPr="780DE211">
        <w:rPr>
          <w:rFonts w:ascii="Times New Roman" w:eastAsia="Times New Roman" w:hAnsi="Times New Roman" w:cs="Times New Roman"/>
          <w:b/>
          <w:bCs/>
        </w:rPr>
        <w:t xml:space="preserve"> </w:t>
      </w:r>
      <w:r w:rsidRPr="780DE211">
        <w:rPr>
          <w:rFonts w:ascii="Times New Roman" w:eastAsia="Times New Roman" w:hAnsi="Times New Roman" w:cs="Times New Roman"/>
        </w:rPr>
        <w:t>muud</w:t>
      </w:r>
      <w:r>
        <w:rPr>
          <w:rFonts w:ascii="Times New Roman" w:eastAsia="Times New Roman" w:hAnsi="Times New Roman" w:cs="Times New Roman"/>
        </w:rPr>
        <w:t>etakse</w:t>
      </w:r>
      <w:r w:rsidRPr="780DE211">
        <w:rPr>
          <w:rFonts w:ascii="Times New Roman" w:eastAsia="Times New Roman" w:hAnsi="Times New Roman" w:cs="Times New Roman"/>
          <w:b/>
          <w:bCs/>
        </w:rPr>
        <w:t xml:space="preserve"> </w:t>
      </w:r>
      <w:r w:rsidR="002101C4">
        <w:rPr>
          <w:rFonts w:ascii="Times New Roman" w:eastAsia="Times New Roman" w:hAnsi="Times New Roman" w:cs="Times New Roman"/>
        </w:rPr>
        <w:t xml:space="preserve">AS </w:t>
      </w:r>
      <w:r w:rsidRPr="780DE211">
        <w:rPr>
          <w:rFonts w:ascii="Times New Roman" w:eastAsia="Times New Roman" w:hAnsi="Times New Roman" w:cs="Times New Roman"/>
        </w:rPr>
        <w:t>§ 40 lõiget 1</w:t>
      </w:r>
      <w:r w:rsidRPr="780DE211">
        <w:rPr>
          <w:rFonts w:ascii="Times New Roman" w:eastAsia="Times New Roman" w:hAnsi="Times New Roman" w:cs="Times New Roman"/>
          <w:vertAlign w:val="superscript"/>
        </w:rPr>
        <w:t>2</w:t>
      </w:r>
      <w:r w:rsidR="002101C4">
        <w:rPr>
          <w:rFonts w:ascii="Times New Roman" w:eastAsia="Times New Roman" w:hAnsi="Times New Roman" w:cs="Times New Roman"/>
        </w:rPr>
        <w:t>.</w:t>
      </w:r>
      <w:r w:rsidRPr="780DE211">
        <w:rPr>
          <w:rFonts w:ascii="Times New Roman" w:eastAsia="Times New Roman" w:hAnsi="Times New Roman" w:cs="Times New Roman"/>
        </w:rPr>
        <w:t xml:space="preserve"> Alkohoolseid jooke ei tohi paigutada nii, et tarbija puutuks kaupluse külastamisel nendega vältimatult kokku, ning nende väljapanek ei tohi olla märgatavalt nähtav ülejäänud müügisaalist, välja arvatud müügisaali see ala, kus tehing fikseeritakse ja mis ei ole tarbijale ligipääsetav. Tegemist on tehnilise muudatusega</w:t>
      </w:r>
      <w:r w:rsidR="00F1692E">
        <w:rPr>
          <w:rFonts w:ascii="Times New Roman" w:eastAsia="Times New Roman" w:hAnsi="Times New Roman" w:cs="Times New Roman"/>
        </w:rPr>
        <w:t xml:space="preserve">, </w:t>
      </w:r>
      <w:r w:rsidR="00AC1DF9">
        <w:rPr>
          <w:rFonts w:ascii="Times New Roman" w:eastAsia="Times New Roman" w:hAnsi="Times New Roman" w:cs="Times New Roman"/>
        </w:rPr>
        <w:t>millega asendatakse sõna „kassaaparaat“ sõnadega „tehing fikseeritakse“</w:t>
      </w:r>
      <w:r w:rsidRPr="780DE211">
        <w:rPr>
          <w:rFonts w:ascii="Times New Roman" w:eastAsia="Times New Roman" w:hAnsi="Times New Roman" w:cs="Times New Roman"/>
        </w:rPr>
        <w:t xml:space="preserve">. Tulenevalt §-s 44 tehtavast muudatusest, millega kaotatakse </w:t>
      </w:r>
      <w:r w:rsidR="00711DC1">
        <w:rPr>
          <w:rFonts w:ascii="Times New Roman" w:eastAsia="Times New Roman" w:hAnsi="Times New Roman" w:cs="Times New Roman"/>
        </w:rPr>
        <w:t xml:space="preserve">kasutuselt </w:t>
      </w:r>
      <w:r w:rsidRPr="00946C0E">
        <w:rPr>
          <w:rFonts w:ascii="Times New Roman" w:eastAsia="Times New Roman" w:hAnsi="Times New Roman" w:cs="Times New Roman"/>
          <w:i/>
          <w:iCs/>
        </w:rPr>
        <w:t>kassaaparaadi</w:t>
      </w:r>
      <w:r w:rsidRPr="780DE211">
        <w:rPr>
          <w:rFonts w:ascii="Times New Roman" w:eastAsia="Times New Roman" w:hAnsi="Times New Roman" w:cs="Times New Roman"/>
        </w:rPr>
        <w:t xml:space="preserve"> </w:t>
      </w:r>
      <w:r w:rsidR="00711DC1">
        <w:rPr>
          <w:rFonts w:ascii="Times New Roman" w:eastAsia="Times New Roman" w:hAnsi="Times New Roman" w:cs="Times New Roman"/>
        </w:rPr>
        <w:t>termin</w:t>
      </w:r>
      <w:r w:rsidRPr="780DE211">
        <w:rPr>
          <w:rFonts w:ascii="Times New Roman" w:eastAsia="Times New Roman" w:hAnsi="Times New Roman" w:cs="Times New Roman"/>
        </w:rPr>
        <w:t xml:space="preserve">, ei ole otstarbekas viidata enam </w:t>
      </w:r>
      <w:r w:rsidR="00652561">
        <w:rPr>
          <w:rFonts w:ascii="Times New Roman" w:eastAsia="Times New Roman" w:hAnsi="Times New Roman" w:cs="Times New Roman"/>
        </w:rPr>
        <w:t xml:space="preserve">alale, kus asub </w:t>
      </w:r>
      <w:r w:rsidRPr="780DE211">
        <w:rPr>
          <w:rFonts w:ascii="Times New Roman" w:eastAsia="Times New Roman" w:hAnsi="Times New Roman" w:cs="Times New Roman"/>
        </w:rPr>
        <w:t>kassaaparaa</w:t>
      </w:r>
      <w:r w:rsidR="00652561">
        <w:rPr>
          <w:rFonts w:ascii="Times New Roman" w:eastAsia="Times New Roman" w:hAnsi="Times New Roman" w:cs="Times New Roman"/>
        </w:rPr>
        <w:t>t</w:t>
      </w:r>
      <w:r w:rsidRPr="780DE211">
        <w:rPr>
          <w:rFonts w:ascii="Times New Roman" w:eastAsia="Times New Roman" w:hAnsi="Times New Roman" w:cs="Times New Roman"/>
        </w:rPr>
        <w:t xml:space="preserve">, kuna </w:t>
      </w:r>
      <w:r w:rsidR="00652561" w:rsidRPr="780DE211">
        <w:rPr>
          <w:rFonts w:ascii="Times New Roman" w:eastAsia="Times New Roman" w:hAnsi="Times New Roman" w:cs="Times New Roman"/>
        </w:rPr>
        <w:t xml:space="preserve">tehingu fikseerimiseks </w:t>
      </w:r>
      <w:r w:rsidR="00652561">
        <w:rPr>
          <w:rFonts w:ascii="Times New Roman" w:eastAsia="Times New Roman" w:hAnsi="Times New Roman" w:cs="Times New Roman"/>
        </w:rPr>
        <w:t>saab</w:t>
      </w:r>
      <w:r w:rsidRPr="780DE211">
        <w:rPr>
          <w:rFonts w:ascii="Times New Roman" w:eastAsia="Times New Roman" w:hAnsi="Times New Roman" w:cs="Times New Roman"/>
        </w:rPr>
        <w:t xml:space="preserve"> kasutada ka teisi </w:t>
      </w:r>
      <w:r w:rsidR="00652561">
        <w:rPr>
          <w:rFonts w:ascii="Times New Roman" w:eastAsia="Times New Roman" w:hAnsi="Times New Roman" w:cs="Times New Roman"/>
        </w:rPr>
        <w:t>vahendeid</w:t>
      </w:r>
      <w:r w:rsidRPr="780DE211">
        <w:rPr>
          <w:rFonts w:ascii="Times New Roman" w:eastAsia="Times New Roman" w:hAnsi="Times New Roman" w:cs="Times New Roman"/>
        </w:rPr>
        <w:t>.</w:t>
      </w:r>
    </w:p>
    <w:p w14:paraId="30884393" w14:textId="2783E8B9" w:rsidR="00FF7D98" w:rsidRPr="00FF7D98" w:rsidRDefault="279F474C"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Punktiga </w:t>
      </w:r>
      <w:r w:rsidR="00090A40">
        <w:rPr>
          <w:rFonts w:ascii="Times New Roman" w:eastAsia="Times New Roman" w:hAnsi="Times New Roman" w:cs="Times New Roman"/>
          <w:b/>
          <w:bCs/>
        </w:rPr>
        <w:t>3</w:t>
      </w:r>
      <w:r w:rsidR="3E3AFC1D" w:rsidRPr="780DE211">
        <w:rPr>
          <w:rFonts w:ascii="Times New Roman" w:eastAsia="Times New Roman" w:hAnsi="Times New Roman" w:cs="Times New Roman"/>
          <w:b/>
          <w:bCs/>
        </w:rPr>
        <w:t xml:space="preserve"> </w:t>
      </w:r>
      <w:r w:rsidR="49567680" w:rsidRPr="780DE211">
        <w:rPr>
          <w:rFonts w:ascii="Times New Roman" w:eastAsia="Times New Roman" w:hAnsi="Times New Roman" w:cs="Times New Roman"/>
        </w:rPr>
        <w:t>täienda</w:t>
      </w:r>
      <w:r w:rsidR="00652561">
        <w:rPr>
          <w:rFonts w:ascii="Times New Roman" w:eastAsia="Times New Roman" w:hAnsi="Times New Roman" w:cs="Times New Roman"/>
        </w:rPr>
        <w:t>takse</w:t>
      </w:r>
      <w:r w:rsidR="4890C080" w:rsidRPr="780DE211">
        <w:rPr>
          <w:rFonts w:ascii="Times New Roman" w:eastAsia="Times New Roman" w:hAnsi="Times New Roman" w:cs="Times New Roman"/>
        </w:rPr>
        <w:t xml:space="preserve"> </w:t>
      </w:r>
      <w:r w:rsidR="00652561">
        <w:rPr>
          <w:rFonts w:ascii="Times New Roman" w:eastAsia="Times New Roman" w:hAnsi="Times New Roman" w:cs="Times New Roman"/>
        </w:rPr>
        <w:t xml:space="preserve">AS </w:t>
      </w:r>
      <w:r w:rsidR="0A59D558" w:rsidRPr="780DE211">
        <w:rPr>
          <w:rFonts w:ascii="Times New Roman" w:eastAsia="Times New Roman" w:hAnsi="Times New Roman" w:cs="Times New Roman"/>
        </w:rPr>
        <w:t>§</w:t>
      </w:r>
      <w:r w:rsidR="4890C080" w:rsidRPr="780DE211">
        <w:rPr>
          <w:rFonts w:ascii="Times New Roman" w:eastAsia="Times New Roman" w:hAnsi="Times New Roman" w:cs="Times New Roman"/>
        </w:rPr>
        <w:t xml:space="preserve"> 41 lõiget 3 kolmanda lausega, mille kohaselt müügisaali nõue ei kohaldu alkohoolse joogi jaemüügile e-kaubanduses, toit</w:t>
      </w:r>
      <w:r w:rsidR="7D1BE53C" w:rsidRPr="780DE211">
        <w:rPr>
          <w:rFonts w:ascii="Times New Roman" w:eastAsia="Times New Roman" w:hAnsi="Times New Roman" w:cs="Times New Roman"/>
        </w:rPr>
        <w:t>lustusettevõttes</w:t>
      </w:r>
      <w:r w:rsidR="4890C080" w:rsidRPr="780DE211">
        <w:rPr>
          <w:rFonts w:ascii="Times New Roman" w:eastAsia="Times New Roman" w:hAnsi="Times New Roman" w:cs="Times New Roman"/>
        </w:rPr>
        <w:t xml:space="preserve"> </w:t>
      </w:r>
      <w:r w:rsidR="00946C0E">
        <w:rPr>
          <w:rFonts w:ascii="Times New Roman" w:eastAsia="Times New Roman" w:hAnsi="Times New Roman" w:cs="Times New Roman"/>
        </w:rPr>
        <w:t>või</w:t>
      </w:r>
      <w:r w:rsidR="4890C080" w:rsidRPr="780DE211">
        <w:rPr>
          <w:rFonts w:ascii="Times New Roman" w:eastAsia="Times New Roman" w:hAnsi="Times New Roman" w:cs="Times New Roman"/>
        </w:rPr>
        <w:t xml:space="preserve"> avalikul üritusel. </w:t>
      </w:r>
      <w:r w:rsidR="053F9475" w:rsidRPr="780DE211">
        <w:rPr>
          <w:rFonts w:ascii="Times New Roman" w:eastAsia="Times New Roman" w:hAnsi="Times New Roman" w:cs="Times New Roman"/>
        </w:rPr>
        <w:t xml:space="preserve">Alkoholiseaduse § 40 lg 1 p-dest 2 ja 8 tulenevalt võib alkoholi </w:t>
      </w:r>
      <w:r w:rsidR="00DB3F49">
        <w:rPr>
          <w:rFonts w:ascii="Times New Roman" w:eastAsia="Times New Roman" w:hAnsi="Times New Roman" w:cs="Times New Roman"/>
        </w:rPr>
        <w:t xml:space="preserve">müüa </w:t>
      </w:r>
      <w:r w:rsidR="053F9475" w:rsidRPr="780DE211">
        <w:rPr>
          <w:rFonts w:ascii="Times New Roman" w:eastAsia="Times New Roman" w:hAnsi="Times New Roman" w:cs="Times New Roman"/>
        </w:rPr>
        <w:t xml:space="preserve">jaemüügi korras toitlustusettevõttes ja avalikul üritusel. Alkoholiseaduse § 41 lõige 3 keelab alkohoolse joogi jaemüügi müügisaalita müügikohas, mis justkui välistab võimaluse toitlustusettevõtetel, millel puudub ehitises olev piiritletud müügisaal, alkoholi müüa. Samuti ei ole </w:t>
      </w:r>
      <w:r w:rsidR="009F0C95">
        <w:rPr>
          <w:rFonts w:ascii="Times New Roman" w:eastAsia="Times New Roman" w:hAnsi="Times New Roman" w:cs="Times New Roman"/>
        </w:rPr>
        <w:t>väli</w:t>
      </w:r>
      <w:r w:rsidR="053F9475" w:rsidRPr="780DE211">
        <w:rPr>
          <w:rFonts w:ascii="Times New Roman" w:eastAsia="Times New Roman" w:hAnsi="Times New Roman" w:cs="Times New Roman"/>
        </w:rPr>
        <w:t>etendustel, laatadel ja teistel avalikel üritustel alkoholi müüjatel müügisaali, mis justkui muudaks nende tegevuse ebaseaduslikuks olenemata sellest, et alkoholiseadus (§ 40 lg 1 p-d 2</w:t>
      </w:r>
      <w:r w:rsidR="003F27A6">
        <w:rPr>
          <w:rFonts w:ascii="Times New Roman" w:eastAsia="Times New Roman" w:hAnsi="Times New Roman" w:cs="Times New Roman"/>
        </w:rPr>
        <w:t xml:space="preserve"> ja</w:t>
      </w:r>
      <w:r w:rsidR="053F9475" w:rsidRPr="780DE211">
        <w:rPr>
          <w:rFonts w:ascii="Times New Roman" w:eastAsia="Times New Roman" w:hAnsi="Times New Roman" w:cs="Times New Roman"/>
        </w:rPr>
        <w:t xml:space="preserve"> 8) seda lubab.</w:t>
      </w:r>
    </w:p>
    <w:p w14:paraId="5EFAE2EA" w14:textId="41C51DC6" w:rsidR="00224A55" w:rsidRDefault="00283FBF" w:rsidP="780DE211">
      <w:pPr>
        <w:spacing w:line="240" w:lineRule="auto"/>
        <w:jc w:val="both"/>
        <w:rPr>
          <w:rFonts w:ascii="Times New Roman" w:eastAsia="Times New Roman" w:hAnsi="Times New Roman" w:cs="Times New Roman"/>
        </w:rPr>
      </w:pPr>
      <w:r>
        <w:rPr>
          <w:rFonts w:ascii="Times New Roman" w:eastAsia="Times New Roman" w:hAnsi="Times New Roman" w:cs="Times New Roman"/>
        </w:rPr>
        <w:t>See</w:t>
      </w:r>
      <w:r w:rsidRPr="780DE211">
        <w:rPr>
          <w:rFonts w:ascii="Times New Roman" w:eastAsia="Times New Roman" w:hAnsi="Times New Roman" w:cs="Times New Roman"/>
        </w:rPr>
        <w:t xml:space="preserve"> </w:t>
      </w:r>
      <w:r w:rsidR="1C147444" w:rsidRPr="780DE211">
        <w:rPr>
          <w:rFonts w:ascii="Times New Roman" w:eastAsia="Times New Roman" w:hAnsi="Times New Roman" w:cs="Times New Roman"/>
        </w:rPr>
        <w:t>muudatus annab müüjate jaoks kindlust ja tagab õigusselguse järelevalves, et müügisaali puudumine nendel konkreetsetel juhtudel ei muuda tegevust ebaseaduslikuks. Rõhutada tuleb, et alkoholi tarbimine avalikus kohas on üldjuhul keelatud korrakaitseseaduse § 55 lõike 2 kohaselt. Samuti ei ole muudatuse eesmärgiks laiendada alkoholi jaemüügikohti. Oluline on samuti kohalike omavalitsuste roll alkoholimüügi reguleerimisel ning nende jaoks säilib võimalus ja õigus kehtestada oma haldusterritooriumil täiendavaid piiranguid (AS § 42).</w:t>
      </w:r>
    </w:p>
    <w:p w14:paraId="36E3531B" w14:textId="777F846F" w:rsidR="00FC2256" w:rsidRPr="00FC2256" w:rsidRDefault="62FA0721" w:rsidP="780DE211">
      <w:pPr>
        <w:spacing w:line="240" w:lineRule="auto"/>
        <w:jc w:val="both"/>
        <w:rPr>
          <w:ins w:id="36" w:author="Maarja-Liis Lall - JUSTDIGI" w:date="2025-10-02T16:55:00Z" w16du:dateUtc="2025-10-02T16:55:43Z"/>
          <w:rFonts w:ascii="Times New Roman" w:eastAsia="Times New Roman" w:hAnsi="Times New Roman" w:cs="Times New Roman"/>
        </w:rPr>
      </w:pPr>
      <w:r w:rsidRPr="30ABF73B">
        <w:rPr>
          <w:rFonts w:ascii="Times New Roman" w:eastAsia="Times New Roman" w:hAnsi="Times New Roman" w:cs="Times New Roman"/>
          <w:b/>
          <w:bCs/>
        </w:rPr>
        <w:t xml:space="preserve">Punktiga </w:t>
      </w:r>
      <w:r w:rsidR="2A120297" w:rsidRPr="30ABF73B">
        <w:rPr>
          <w:rFonts w:ascii="Times New Roman" w:eastAsia="Times New Roman" w:hAnsi="Times New Roman" w:cs="Times New Roman"/>
          <w:b/>
          <w:bCs/>
        </w:rPr>
        <w:t>4</w:t>
      </w:r>
      <w:r w:rsidRPr="30ABF73B">
        <w:rPr>
          <w:rFonts w:ascii="Times New Roman" w:eastAsia="Times New Roman" w:hAnsi="Times New Roman" w:cs="Times New Roman"/>
          <w:b/>
          <w:bCs/>
        </w:rPr>
        <w:t xml:space="preserve"> </w:t>
      </w:r>
      <w:r w:rsidR="6CA79C31" w:rsidRPr="30ABF73B">
        <w:rPr>
          <w:rFonts w:ascii="Times New Roman" w:eastAsia="Times New Roman" w:hAnsi="Times New Roman" w:cs="Times New Roman"/>
        </w:rPr>
        <w:t>muud</w:t>
      </w:r>
      <w:r w:rsidR="2A120297" w:rsidRPr="30ABF73B">
        <w:rPr>
          <w:rFonts w:ascii="Times New Roman" w:eastAsia="Times New Roman" w:hAnsi="Times New Roman" w:cs="Times New Roman"/>
        </w:rPr>
        <w:t>etakse</w:t>
      </w:r>
      <w:r w:rsidR="10B3E824" w:rsidRPr="30ABF73B">
        <w:rPr>
          <w:rFonts w:ascii="Times New Roman" w:eastAsia="Times New Roman" w:hAnsi="Times New Roman" w:cs="Times New Roman"/>
        </w:rPr>
        <w:t xml:space="preserve"> </w:t>
      </w:r>
      <w:r w:rsidR="2A120297" w:rsidRPr="30ABF73B">
        <w:rPr>
          <w:rFonts w:ascii="Times New Roman" w:eastAsia="Times New Roman" w:hAnsi="Times New Roman" w:cs="Times New Roman"/>
        </w:rPr>
        <w:t xml:space="preserve">AS </w:t>
      </w:r>
      <w:r w:rsidR="6CA79C31" w:rsidRPr="30ABF73B">
        <w:rPr>
          <w:rFonts w:ascii="Times New Roman" w:eastAsia="Times New Roman" w:hAnsi="Times New Roman" w:cs="Times New Roman"/>
        </w:rPr>
        <w:t>§ 44 pealkirja ja</w:t>
      </w:r>
      <w:r w:rsidR="32399758" w:rsidRPr="30ABF73B">
        <w:rPr>
          <w:rFonts w:ascii="Times New Roman" w:eastAsia="Times New Roman" w:hAnsi="Times New Roman" w:cs="Times New Roman"/>
        </w:rPr>
        <w:t xml:space="preserve"> sätte sõnastust</w:t>
      </w:r>
      <w:r w:rsidR="0C8F032B" w:rsidRPr="30ABF73B">
        <w:rPr>
          <w:rFonts w:ascii="Times New Roman" w:eastAsia="Times New Roman" w:hAnsi="Times New Roman" w:cs="Times New Roman"/>
        </w:rPr>
        <w:t xml:space="preserve"> selliselt, et alkohoolse joogi jaemüük kaupluses ja toitlustusettevõttes on lubatud, kui </w:t>
      </w:r>
      <w:r w:rsidR="37D39839" w:rsidRPr="30ABF73B">
        <w:rPr>
          <w:rFonts w:ascii="Times New Roman" w:eastAsia="Times New Roman" w:hAnsi="Times New Roman" w:cs="Times New Roman"/>
        </w:rPr>
        <w:t xml:space="preserve">kellaaja täpsusega </w:t>
      </w:r>
      <w:r w:rsidR="0C8F032B" w:rsidRPr="30ABF73B">
        <w:rPr>
          <w:rFonts w:ascii="Times New Roman" w:eastAsia="Times New Roman" w:hAnsi="Times New Roman" w:cs="Times New Roman"/>
        </w:rPr>
        <w:t>fikseeritakse kirjalikku taasesitamist võimaldavas vormis kõik alkohoolse joogi jaemüügi tehingud</w:t>
      </w:r>
      <w:r w:rsidR="78F25ADC" w:rsidRPr="30ABF73B">
        <w:rPr>
          <w:rFonts w:ascii="Times New Roman" w:eastAsia="Times New Roman" w:hAnsi="Times New Roman" w:cs="Times New Roman"/>
        </w:rPr>
        <w:t xml:space="preserve">. </w:t>
      </w:r>
      <w:r w:rsidR="02E97C9B" w:rsidRPr="30ABF73B">
        <w:rPr>
          <w:rFonts w:ascii="Times New Roman" w:eastAsia="Times New Roman" w:hAnsi="Times New Roman" w:cs="Times New Roman"/>
        </w:rPr>
        <w:t xml:space="preserve">Seni </w:t>
      </w:r>
      <w:r w:rsidR="19CD0BE6" w:rsidRPr="30ABF73B">
        <w:rPr>
          <w:rFonts w:ascii="Times New Roman" w:eastAsia="Times New Roman" w:hAnsi="Times New Roman" w:cs="Times New Roman"/>
        </w:rPr>
        <w:t>kehtib</w:t>
      </w:r>
      <w:r w:rsidR="02E97C9B" w:rsidRPr="30ABF73B">
        <w:rPr>
          <w:rFonts w:ascii="Times New Roman" w:eastAsia="Times New Roman" w:hAnsi="Times New Roman" w:cs="Times New Roman"/>
        </w:rPr>
        <w:t xml:space="preserve"> kauplustes ja toitlustusettevõtetes kohustus alkohoolse joogi jaemüügi</w:t>
      </w:r>
      <w:r w:rsidR="058B7A06" w:rsidRPr="30ABF73B">
        <w:rPr>
          <w:rFonts w:ascii="Times New Roman" w:eastAsia="Times New Roman" w:hAnsi="Times New Roman" w:cs="Times New Roman"/>
        </w:rPr>
        <w:t>ks</w:t>
      </w:r>
      <w:r w:rsidR="02E97C9B" w:rsidRPr="30ABF73B">
        <w:rPr>
          <w:rFonts w:ascii="Times New Roman" w:eastAsia="Times New Roman" w:hAnsi="Times New Roman" w:cs="Times New Roman"/>
        </w:rPr>
        <w:t xml:space="preserve"> omada </w:t>
      </w:r>
      <w:r w:rsidR="19CD0BE6" w:rsidRPr="30ABF73B">
        <w:rPr>
          <w:rFonts w:ascii="Times New Roman" w:eastAsia="Times New Roman" w:hAnsi="Times New Roman" w:cs="Times New Roman"/>
        </w:rPr>
        <w:t xml:space="preserve">kassaaparaati </w:t>
      </w:r>
      <w:r w:rsidR="02E97C9B" w:rsidRPr="30ABF73B">
        <w:rPr>
          <w:rFonts w:ascii="Times New Roman" w:eastAsia="Times New Roman" w:hAnsi="Times New Roman" w:cs="Times New Roman"/>
        </w:rPr>
        <w:t xml:space="preserve">ja </w:t>
      </w:r>
      <w:r w:rsidR="487B78EF" w:rsidRPr="30ABF73B">
        <w:rPr>
          <w:rFonts w:ascii="Times New Roman" w:eastAsia="Times New Roman" w:hAnsi="Times New Roman" w:cs="Times New Roman"/>
        </w:rPr>
        <w:t xml:space="preserve">fikseerida </w:t>
      </w:r>
      <w:r w:rsidR="02E97C9B" w:rsidRPr="30ABF73B">
        <w:rPr>
          <w:rFonts w:ascii="Times New Roman" w:eastAsia="Times New Roman" w:hAnsi="Times New Roman" w:cs="Times New Roman"/>
        </w:rPr>
        <w:t xml:space="preserve">tehinguid </w:t>
      </w:r>
      <w:r w:rsidR="19CD0BE6" w:rsidRPr="30ABF73B">
        <w:rPr>
          <w:rFonts w:ascii="Times New Roman" w:eastAsia="Times New Roman" w:hAnsi="Times New Roman" w:cs="Times New Roman"/>
        </w:rPr>
        <w:t>sellega</w:t>
      </w:r>
      <w:r w:rsidR="02E97C9B" w:rsidRPr="30ABF73B">
        <w:rPr>
          <w:rFonts w:ascii="Times New Roman" w:eastAsia="Times New Roman" w:hAnsi="Times New Roman" w:cs="Times New Roman"/>
        </w:rPr>
        <w:t xml:space="preserve">. </w:t>
      </w:r>
      <w:r w:rsidR="3D70EDD7" w:rsidRPr="30ABF73B">
        <w:rPr>
          <w:rFonts w:ascii="Times New Roman" w:eastAsia="Times New Roman" w:hAnsi="Times New Roman" w:cs="Times New Roman"/>
        </w:rPr>
        <w:t xml:space="preserve">See </w:t>
      </w:r>
      <w:r w:rsidR="02E97C9B" w:rsidRPr="30ABF73B">
        <w:rPr>
          <w:rFonts w:ascii="Times New Roman" w:eastAsia="Times New Roman" w:hAnsi="Times New Roman" w:cs="Times New Roman"/>
        </w:rPr>
        <w:t xml:space="preserve">nõue on eelkõige väikeettevõtjate jaoks ebamõistlik ning säte ei täida oma eesmärki, kuivõrd kassaaparaadile kohaldatavad nõuded puuduvad. Nüüdseks on arenenud erinevad tehnoloogilised lahendused ja ettevõtjatel on võimalik kasutada </w:t>
      </w:r>
      <w:r w:rsidR="3D70EDD7" w:rsidRPr="30ABF73B">
        <w:rPr>
          <w:rFonts w:ascii="Times New Roman" w:eastAsia="Times New Roman" w:hAnsi="Times New Roman" w:cs="Times New Roman"/>
        </w:rPr>
        <w:t xml:space="preserve">müügi fikseerimiseks </w:t>
      </w:r>
      <w:r w:rsidR="02E97C9B" w:rsidRPr="30ABF73B">
        <w:rPr>
          <w:rFonts w:ascii="Times New Roman" w:eastAsia="Times New Roman" w:hAnsi="Times New Roman" w:cs="Times New Roman"/>
        </w:rPr>
        <w:t xml:space="preserve">mitmesuguseid elektroonilisi lahendusi, mis ei ole seotud kassaaparaadi olemasoluga. Kassaaparaadi nõude kaotamisega liigutakse </w:t>
      </w:r>
      <w:r w:rsidR="15337514" w:rsidRPr="30ABF73B">
        <w:rPr>
          <w:rFonts w:ascii="Times New Roman" w:eastAsia="Times New Roman" w:hAnsi="Times New Roman" w:cs="Times New Roman"/>
        </w:rPr>
        <w:t>ajaga kaasa</w:t>
      </w:r>
      <w:r w:rsidR="02E97C9B" w:rsidRPr="30ABF73B">
        <w:rPr>
          <w:rFonts w:ascii="Times New Roman" w:eastAsia="Times New Roman" w:hAnsi="Times New Roman" w:cs="Times New Roman"/>
        </w:rPr>
        <w:t>, muutes regulatsiooni tehnoloogianeutraalseks</w:t>
      </w:r>
      <w:r w:rsidR="15337514" w:rsidRPr="30ABF73B">
        <w:rPr>
          <w:rFonts w:ascii="Times New Roman" w:eastAsia="Times New Roman" w:hAnsi="Times New Roman" w:cs="Times New Roman"/>
        </w:rPr>
        <w:t xml:space="preserve"> ja</w:t>
      </w:r>
      <w:r w:rsidR="02E97C9B" w:rsidRPr="30ABF73B">
        <w:rPr>
          <w:rFonts w:ascii="Times New Roman" w:eastAsia="Times New Roman" w:hAnsi="Times New Roman" w:cs="Times New Roman"/>
        </w:rPr>
        <w:t xml:space="preserve"> rõhutades</w:t>
      </w:r>
      <w:r w:rsidR="178F4A8A" w:rsidRPr="30ABF73B">
        <w:rPr>
          <w:rFonts w:ascii="Times New Roman" w:eastAsia="Times New Roman" w:hAnsi="Times New Roman" w:cs="Times New Roman"/>
        </w:rPr>
        <w:t>, et oluline on</w:t>
      </w:r>
      <w:r w:rsidR="02E97C9B" w:rsidRPr="30ABF73B">
        <w:rPr>
          <w:rFonts w:ascii="Times New Roman" w:eastAsia="Times New Roman" w:hAnsi="Times New Roman" w:cs="Times New Roman"/>
        </w:rPr>
        <w:t xml:space="preserve"> tulemus, milleks on konkreetsete andmete fikseerimine</w:t>
      </w:r>
      <w:r w:rsidR="178F4A8A" w:rsidRPr="30ABF73B">
        <w:rPr>
          <w:rFonts w:ascii="Times New Roman" w:eastAsia="Times New Roman" w:hAnsi="Times New Roman" w:cs="Times New Roman"/>
        </w:rPr>
        <w:t>,</w:t>
      </w:r>
      <w:r w:rsidR="02E97C9B" w:rsidRPr="30ABF73B">
        <w:rPr>
          <w:rFonts w:ascii="Times New Roman" w:eastAsia="Times New Roman" w:hAnsi="Times New Roman" w:cs="Times New Roman"/>
        </w:rPr>
        <w:t xml:space="preserve"> tähtsusta</w:t>
      </w:r>
      <w:r w:rsidR="178F4A8A" w:rsidRPr="30ABF73B">
        <w:rPr>
          <w:rFonts w:ascii="Times New Roman" w:eastAsia="Times New Roman" w:hAnsi="Times New Roman" w:cs="Times New Roman"/>
        </w:rPr>
        <w:t>ma</w:t>
      </w:r>
      <w:r w:rsidR="02E97C9B" w:rsidRPr="30ABF73B">
        <w:rPr>
          <w:rFonts w:ascii="Times New Roman" w:eastAsia="Times New Roman" w:hAnsi="Times New Roman" w:cs="Times New Roman"/>
        </w:rPr>
        <w:t xml:space="preserve">ta vahendit, mille abil </w:t>
      </w:r>
      <w:r w:rsidR="15E71246" w:rsidRPr="30ABF73B">
        <w:rPr>
          <w:rFonts w:ascii="Times New Roman" w:eastAsia="Times New Roman" w:hAnsi="Times New Roman" w:cs="Times New Roman"/>
        </w:rPr>
        <w:t>seda tehakse</w:t>
      </w:r>
      <w:r w:rsidR="02E97C9B" w:rsidRPr="30ABF73B">
        <w:rPr>
          <w:rFonts w:ascii="Times New Roman" w:eastAsia="Times New Roman" w:hAnsi="Times New Roman" w:cs="Times New Roman"/>
        </w:rPr>
        <w:t xml:space="preserve">. </w:t>
      </w:r>
      <w:r w:rsidR="0F47462E" w:rsidRPr="30ABF73B">
        <w:rPr>
          <w:rFonts w:ascii="Times New Roman" w:eastAsia="Times New Roman" w:hAnsi="Times New Roman" w:cs="Times New Roman"/>
        </w:rPr>
        <w:t xml:space="preserve">Väikeettevõtjal </w:t>
      </w:r>
      <w:r w:rsidR="02E97C9B" w:rsidRPr="30ABF73B">
        <w:rPr>
          <w:rFonts w:ascii="Times New Roman" w:eastAsia="Times New Roman" w:hAnsi="Times New Roman" w:cs="Times New Roman"/>
        </w:rPr>
        <w:t xml:space="preserve">ei ole majanduslikult otstarbekas kassaaparaati soetada ja ülal pidada üksnes seadusest tuleneva </w:t>
      </w:r>
      <w:r w:rsidR="15E71246" w:rsidRPr="30ABF73B">
        <w:rPr>
          <w:rFonts w:ascii="Times New Roman" w:eastAsia="Times New Roman" w:hAnsi="Times New Roman" w:cs="Times New Roman"/>
        </w:rPr>
        <w:t xml:space="preserve">kassaaparaadi omamise </w:t>
      </w:r>
      <w:r w:rsidR="02E97C9B" w:rsidRPr="30ABF73B">
        <w:rPr>
          <w:rFonts w:ascii="Times New Roman" w:eastAsia="Times New Roman" w:hAnsi="Times New Roman" w:cs="Times New Roman"/>
        </w:rPr>
        <w:t>kohustuse tõttu. Ettevõtja saab valida sobiva müügitulemuse fikseerimise viisi, mis tagab vajaminevate andmete säilitamise.</w:t>
      </w:r>
    </w:p>
    <w:p w14:paraId="0A69248A" w14:textId="4D9CAB00" w:rsidR="30ABF73B" w:rsidRDefault="30ABF73B" w:rsidP="30ABF73B">
      <w:pPr>
        <w:spacing w:line="240" w:lineRule="auto"/>
        <w:jc w:val="both"/>
        <w:rPr>
          <w:rFonts w:ascii="Times New Roman" w:eastAsia="Times New Roman" w:hAnsi="Times New Roman" w:cs="Times New Roman"/>
        </w:rPr>
      </w:pPr>
      <w:commentRangeStart w:id="37"/>
      <w:commentRangeEnd w:id="37"/>
      <w:r>
        <w:commentReference w:id="37"/>
      </w:r>
    </w:p>
    <w:p w14:paraId="49F7F831" w14:textId="5B7DDABE" w:rsidR="00FC2256" w:rsidRDefault="0CC1C02E"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Kehtiv kohustus omada alkohoolse joogi jaemüügi</w:t>
      </w:r>
      <w:r w:rsidR="00990909">
        <w:rPr>
          <w:rFonts w:ascii="Times New Roman" w:eastAsia="Times New Roman" w:hAnsi="Times New Roman" w:cs="Times New Roman"/>
        </w:rPr>
        <w:t>ks</w:t>
      </w:r>
      <w:r w:rsidRPr="780DE211">
        <w:rPr>
          <w:rFonts w:ascii="Times New Roman" w:eastAsia="Times New Roman" w:hAnsi="Times New Roman" w:cs="Times New Roman"/>
        </w:rPr>
        <w:t xml:space="preserve"> kaupluses ja toitlustusettevõttes kassaaparaati asendatakse kohustusega </w:t>
      </w:r>
      <w:r w:rsidR="1C43F0D6" w:rsidRPr="780DE211">
        <w:rPr>
          <w:rFonts w:ascii="Times New Roman" w:eastAsia="Times New Roman" w:hAnsi="Times New Roman" w:cs="Times New Roman"/>
        </w:rPr>
        <w:t>fikseeri</w:t>
      </w:r>
      <w:r w:rsidRPr="780DE211">
        <w:rPr>
          <w:rFonts w:ascii="Times New Roman" w:eastAsia="Times New Roman" w:hAnsi="Times New Roman" w:cs="Times New Roman"/>
        </w:rPr>
        <w:t xml:space="preserve">da tehingu toimumise kellaaeg kirjalikku taasesitamist võimaldavas vormis. Alkoholiseadus piirab alkoholi jaemüüki teatud kellaaegadel </w:t>
      </w:r>
      <w:r w:rsidRPr="780DE211">
        <w:rPr>
          <w:rFonts w:ascii="Times New Roman" w:eastAsia="Times New Roman" w:hAnsi="Times New Roman" w:cs="Times New Roman"/>
        </w:rPr>
        <w:lastRenderedPageBreak/>
        <w:t xml:space="preserve">ning tehingu kellaaja </w:t>
      </w:r>
      <w:r w:rsidR="78501F72" w:rsidRPr="780DE211">
        <w:rPr>
          <w:rFonts w:ascii="Times New Roman" w:eastAsia="Times New Roman" w:hAnsi="Times New Roman" w:cs="Times New Roman"/>
        </w:rPr>
        <w:t>fikseeri</w:t>
      </w:r>
      <w:r w:rsidRPr="780DE211">
        <w:rPr>
          <w:rFonts w:ascii="Times New Roman" w:eastAsia="Times New Roman" w:hAnsi="Times New Roman" w:cs="Times New Roman"/>
        </w:rPr>
        <w:t xml:space="preserve">mise nõue tagab võimaluse </w:t>
      </w:r>
      <w:r w:rsidR="0037677C" w:rsidRPr="780DE211">
        <w:rPr>
          <w:rFonts w:ascii="Times New Roman" w:eastAsia="Times New Roman" w:hAnsi="Times New Roman" w:cs="Times New Roman"/>
        </w:rPr>
        <w:t>andme</w:t>
      </w:r>
      <w:r w:rsidR="0037677C">
        <w:rPr>
          <w:rFonts w:ascii="Times New Roman" w:eastAsia="Times New Roman" w:hAnsi="Times New Roman" w:cs="Times New Roman"/>
        </w:rPr>
        <w:t>id</w:t>
      </w:r>
      <w:r w:rsidR="0037677C" w:rsidRPr="780DE211">
        <w:rPr>
          <w:rFonts w:ascii="Times New Roman" w:eastAsia="Times New Roman" w:hAnsi="Times New Roman" w:cs="Times New Roman"/>
        </w:rPr>
        <w:t xml:space="preserve"> kontrolli</w:t>
      </w:r>
      <w:r w:rsidR="0037677C">
        <w:rPr>
          <w:rFonts w:ascii="Times New Roman" w:eastAsia="Times New Roman" w:hAnsi="Times New Roman" w:cs="Times New Roman"/>
        </w:rPr>
        <w:t>da</w:t>
      </w:r>
      <w:r w:rsidR="0037677C" w:rsidRPr="780DE211">
        <w:rPr>
          <w:rFonts w:ascii="Times New Roman" w:eastAsia="Times New Roman" w:hAnsi="Times New Roman" w:cs="Times New Roman"/>
        </w:rPr>
        <w:t xml:space="preserve"> </w:t>
      </w:r>
      <w:r w:rsidRPr="780DE211">
        <w:rPr>
          <w:rFonts w:ascii="Times New Roman" w:eastAsia="Times New Roman" w:hAnsi="Times New Roman" w:cs="Times New Roman"/>
        </w:rPr>
        <w:t>järelevalve korras, lihtsustades järelevalveasutus</w:t>
      </w:r>
      <w:r w:rsidR="0037677C">
        <w:rPr>
          <w:rFonts w:ascii="Times New Roman" w:eastAsia="Times New Roman" w:hAnsi="Times New Roman" w:cs="Times New Roman"/>
        </w:rPr>
        <w:t>e jaoks</w:t>
      </w:r>
      <w:r w:rsidRPr="780DE211">
        <w:rPr>
          <w:rFonts w:ascii="Times New Roman" w:eastAsia="Times New Roman" w:hAnsi="Times New Roman" w:cs="Times New Roman"/>
        </w:rPr>
        <w:t xml:space="preserve"> tuvasta</w:t>
      </w:r>
      <w:r w:rsidR="0083677C">
        <w:rPr>
          <w:rFonts w:ascii="Times New Roman" w:eastAsia="Times New Roman" w:hAnsi="Times New Roman" w:cs="Times New Roman"/>
        </w:rPr>
        <w:t>mist</w:t>
      </w:r>
      <w:r w:rsidRPr="780DE211">
        <w:rPr>
          <w:rFonts w:ascii="Times New Roman" w:eastAsia="Times New Roman" w:hAnsi="Times New Roman" w:cs="Times New Roman"/>
        </w:rPr>
        <w:t xml:space="preserve">, </w:t>
      </w:r>
      <w:r w:rsidR="002F467E">
        <w:rPr>
          <w:rFonts w:ascii="Times New Roman" w:eastAsia="Times New Roman" w:hAnsi="Times New Roman" w:cs="Times New Roman"/>
        </w:rPr>
        <w:t>kas</w:t>
      </w:r>
      <w:r w:rsidRPr="780DE211">
        <w:rPr>
          <w:rFonts w:ascii="Times New Roman" w:eastAsia="Times New Roman" w:hAnsi="Times New Roman" w:cs="Times New Roman"/>
        </w:rPr>
        <w:t xml:space="preserve"> alkoholi </w:t>
      </w:r>
      <w:r w:rsidR="002F467E">
        <w:rPr>
          <w:rFonts w:ascii="Times New Roman" w:eastAsia="Times New Roman" w:hAnsi="Times New Roman" w:cs="Times New Roman"/>
        </w:rPr>
        <w:t>müüdi</w:t>
      </w:r>
      <w:r w:rsidRPr="780DE211">
        <w:rPr>
          <w:rFonts w:ascii="Times New Roman" w:eastAsia="Times New Roman" w:hAnsi="Times New Roman" w:cs="Times New Roman"/>
        </w:rPr>
        <w:t xml:space="preserve"> väljaspool lubatud a</w:t>
      </w:r>
      <w:r w:rsidR="0083677C">
        <w:rPr>
          <w:rFonts w:ascii="Times New Roman" w:eastAsia="Times New Roman" w:hAnsi="Times New Roman" w:cs="Times New Roman"/>
        </w:rPr>
        <w:t>ega</w:t>
      </w:r>
      <w:r w:rsidRPr="780DE211">
        <w:rPr>
          <w:rFonts w:ascii="Times New Roman" w:eastAsia="Times New Roman" w:hAnsi="Times New Roman" w:cs="Times New Roman"/>
        </w:rPr>
        <w:t xml:space="preserve">. </w:t>
      </w:r>
      <w:r w:rsidR="00FF1B39">
        <w:rPr>
          <w:rFonts w:ascii="Times New Roman" w:eastAsia="Times New Roman" w:hAnsi="Times New Roman" w:cs="Times New Roman"/>
        </w:rPr>
        <w:t>K</w:t>
      </w:r>
      <w:r w:rsidRPr="780DE211">
        <w:rPr>
          <w:rFonts w:ascii="Times New Roman" w:eastAsia="Times New Roman" w:hAnsi="Times New Roman" w:cs="Times New Roman"/>
        </w:rPr>
        <w:t xml:space="preserve">assaaparaadi olemasolu kohustus ei taga, et müügitehingu kellaaeg oleks fikseeritud ning seeläbi järelevalveasutuse </w:t>
      </w:r>
      <w:r w:rsidR="007C5FD8">
        <w:rPr>
          <w:rFonts w:ascii="Times New Roman" w:eastAsia="Times New Roman" w:hAnsi="Times New Roman" w:cs="Times New Roman"/>
        </w:rPr>
        <w:t xml:space="preserve">jaoks </w:t>
      </w:r>
      <w:r w:rsidRPr="780DE211">
        <w:rPr>
          <w:rFonts w:ascii="Times New Roman" w:eastAsia="Times New Roman" w:hAnsi="Times New Roman" w:cs="Times New Roman"/>
        </w:rPr>
        <w:t>kontrolli</w:t>
      </w:r>
      <w:r w:rsidR="007C5FD8">
        <w:rPr>
          <w:rFonts w:ascii="Times New Roman" w:eastAsia="Times New Roman" w:hAnsi="Times New Roman" w:cs="Times New Roman"/>
        </w:rPr>
        <w:t>t</w:t>
      </w:r>
      <w:r w:rsidRPr="780DE211">
        <w:rPr>
          <w:rFonts w:ascii="Times New Roman" w:eastAsia="Times New Roman" w:hAnsi="Times New Roman" w:cs="Times New Roman"/>
        </w:rPr>
        <w:t xml:space="preserve">av. Lisaks tehingu kellaaja </w:t>
      </w:r>
      <w:r w:rsidR="315F440E" w:rsidRPr="780DE211">
        <w:rPr>
          <w:rFonts w:ascii="Times New Roman" w:eastAsia="Times New Roman" w:hAnsi="Times New Roman" w:cs="Times New Roman"/>
        </w:rPr>
        <w:t>fikseeri</w:t>
      </w:r>
      <w:r w:rsidRPr="780DE211">
        <w:rPr>
          <w:rFonts w:ascii="Times New Roman" w:eastAsia="Times New Roman" w:hAnsi="Times New Roman" w:cs="Times New Roman"/>
        </w:rPr>
        <w:t>misele kirjalikku taasesitamist võimaldavas vormis peab alkohoolse joogi jaemüügi korral kaupluses ja toitlustusettevõttes järgima tarbija õigust saada teavet kauba müümise või teenuse osutamise kohta tulenevalt tarbijakaitseseadusest (TKS § 4</w:t>
      </w:r>
      <w:r w:rsidRPr="00BA54BD">
        <w:rPr>
          <w:rFonts w:ascii="Times New Roman" w:eastAsia="Times New Roman" w:hAnsi="Times New Roman" w:cs="Times New Roman"/>
        </w:rPr>
        <w:t>).</w:t>
      </w:r>
      <w:r w:rsidR="00E45A27" w:rsidRPr="00BA54BD">
        <w:rPr>
          <w:rFonts w:ascii="Times New Roman" w:eastAsia="Times New Roman" w:hAnsi="Times New Roman" w:cs="Times New Roman"/>
        </w:rPr>
        <w:t xml:space="preserve"> </w:t>
      </w:r>
      <w:r w:rsidR="00BA54BD" w:rsidRPr="00BA54BD">
        <w:rPr>
          <w:rFonts w:ascii="Times New Roman" w:eastAsia="Times New Roman" w:hAnsi="Times New Roman" w:cs="Times New Roman"/>
        </w:rPr>
        <w:t xml:space="preserve">Säte ei kohaldu alkohoolse joogi jaemüügile e-kaubanduses, kuna tehingu toimumise aeg ei ole seal seotud füüsilise müügihetkega ega alkohoolse joogi üleandmise hetkega, vaid tellimuse vormistamisega, mis võib toimuda väljaspool alkoholi müügiks lubatud kellaaegu. Kuna e-kaubanduses ei toimu alkoholi müüki kaupluses ega toitlustusettevõttes, siis ei ole otstarbekas rakendada samasugust tehingu kellaja fikseerimise nõuet, nagu füüsilises müügikeskkonnas. AS § 41 lõike 5 kohaselt on keelatud alkohoolse joogi tarbijale üleandmine </w:t>
      </w:r>
      <w:proofErr w:type="spellStart"/>
      <w:r w:rsidR="00BA54BD" w:rsidRPr="00BA54BD">
        <w:rPr>
          <w:rFonts w:ascii="Times New Roman" w:eastAsia="Times New Roman" w:hAnsi="Times New Roman" w:cs="Times New Roman"/>
        </w:rPr>
        <w:t>kohaleveoteenuse</w:t>
      </w:r>
      <w:proofErr w:type="spellEnd"/>
      <w:r w:rsidR="00BA54BD" w:rsidRPr="00BA54BD">
        <w:rPr>
          <w:rFonts w:ascii="Times New Roman" w:eastAsia="Times New Roman" w:hAnsi="Times New Roman" w:cs="Times New Roman"/>
        </w:rPr>
        <w:t xml:space="preserve"> osutamisel ajavahemikul kella 22.00-st kuni 10.00-ni, millest tulenevalt ei ole tarbijal võimalik e-kaubanduses alkohoolset jooki omandada väljaspool selleks ettenähtud kellaaegu.</w:t>
      </w:r>
      <w:r w:rsidR="00BA54BD" w:rsidRPr="00BA54BD">
        <w:rPr>
          <w:rFonts w:ascii="Times New Roman" w:eastAsia="Times New Roman" w:hAnsi="Times New Roman" w:cs="Times New Roman"/>
          <w:b/>
          <w:bCs/>
        </w:rPr>
        <w:t xml:space="preserve">  </w:t>
      </w:r>
      <w:r w:rsidR="00BA54BD" w:rsidRPr="00BA54BD">
        <w:rPr>
          <w:rFonts w:ascii="Times New Roman" w:eastAsia="Times New Roman" w:hAnsi="Times New Roman" w:cs="Times New Roman"/>
        </w:rPr>
        <w:t> </w:t>
      </w:r>
    </w:p>
    <w:p w14:paraId="55853EAE" w14:textId="17DFEA6B" w:rsidR="00C74C51" w:rsidRPr="00714F15" w:rsidRDefault="73C07BDB" w:rsidP="30ABF73B">
      <w:pPr>
        <w:spacing w:line="240" w:lineRule="auto"/>
        <w:jc w:val="both"/>
        <w:rPr>
          <w:rFonts w:ascii="Times New Roman" w:eastAsia="Times New Roman" w:hAnsi="Times New Roman" w:cs="Times New Roman"/>
        </w:rPr>
      </w:pPr>
      <w:commentRangeStart w:id="38"/>
      <w:r w:rsidRPr="04D83447">
        <w:rPr>
          <w:rFonts w:ascii="Times New Roman" w:eastAsia="Times New Roman" w:hAnsi="Times New Roman" w:cs="Times New Roman"/>
          <w:b/>
        </w:rPr>
        <w:t>Punktiga 5</w:t>
      </w:r>
      <w:commentRangeEnd w:id="38"/>
      <w:r w:rsidR="00C74C51">
        <w:rPr>
          <w:rStyle w:val="Kommentaariviide"/>
        </w:rPr>
        <w:commentReference w:id="38"/>
      </w:r>
      <w:r w:rsidRPr="04D83447">
        <w:rPr>
          <w:rFonts w:ascii="Times New Roman" w:eastAsia="Times New Roman" w:hAnsi="Times New Roman" w:cs="Times New Roman"/>
        </w:rPr>
        <w:t xml:space="preserve"> muudetakse AS § 47 lõike 3 sõnastust, mille kohaselt enne alkohoolse joogi valduse üleandmist peab senine valdaja tuvastama, et valduse omandaja on täisealine</w:t>
      </w:r>
      <w:r w:rsidR="70330089" w:rsidRPr="04D83447">
        <w:rPr>
          <w:rFonts w:ascii="Times New Roman" w:eastAsia="Times New Roman" w:hAnsi="Times New Roman" w:cs="Times New Roman"/>
        </w:rPr>
        <w:t>,</w:t>
      </w:r>
      <w:r w:rsidRPr="04D83447">
        <w:rPr>
          <w:rFonts w:ascii="Times New Roman" w:eastAsia="Times New Roman" w:hAnsi="Times New Roman" w:cs="Times New Roman"/>
        </w:rPr>
        <w:t xml:space="preserve"> isikut tõendava dokumendi alusel</w:t>
      </w:r>
      <w:r w:rsidR="2BDD1F64" w:rsidRPr="04D83447">
        <w:rPr>
          <w:rFonts w:ascii="Times New Roman" w:eastAsia="Times New Roman" w:hAnsi="Times New Roman" w:cs="Times New Roman"/>
        </w:rPr>
        <w:t>, mis vastab isikut tõendavate dokumentide seadusele, või e-</w:t>
      </w:r>
      <w:proofErr w:type="spellStart"/>
      <w:r w:rsidR="2BDD1F64" w:rsidRPr="04D83447">
        <w:rPr>
          <w:rFonts w:ascii="Times New Roman" w:eastAsia="Times New Roman" w:hAnsi="Times New Roman" w:cs="Times New Roman"/>
        </w:rPr>
        <w:t>identimise</w:t>
      </w:r>
      <w:proofErr w:type="spellEnd"/>
      <w:r w:rsidR="2BDD1F64" w:rsidRPr="04D83447">
        <w:rPr>
          <w:rFonts w:ascii="Times New Roman" w:eastAsia="Times New Roman" w:hAnsi="Times New Roman" w:cs="Times New Roman"/>
        </w:rPr>
        <w:t xml:space="preserve"> vahendiga, mis kuulub kõrge usaldusväärsuse tasemega e-</w:t>
      </w:r>
      <w:proofErr w:type="spellStart"/>
      <w:r w:rsidR="2BDD1F64" w:rsidRPr="04D83447">
        <w:rPr>
          <w:rFonts w:ascii="Times New Roman" w:eastAsia="Times New Roman" w:hAnsi="Times New Roman" w:cs="Times New Roman"/>
        </w:rPr>
        <w:t>identimise</w:t>
      </w:r>
      <w:proofErr w:type="spellEnd"/>
      <w:r w:rsidR="2BDD1F64" w:rsidRPr="04D83447">
        <w:rPr>
          <w:rFonts w:ascii="Times New Roman" w:eastAsia="Times New Roman" w:hAnsi="Times New Roman" w:cs="Times New Roman"/>
        </w:rPr>
        <w:t xml:space="preserve"> süsteemi. Täisea</w:t>
      </w:r>
      <w:commentRangeStart w:id="39"/>
      <w:ins w:id="40" w:author="Maarja-Liis Lall - JUSTDIGI" w:date="2025-10-02T16:58:00Z">
        <w:r w:rsidR="16650755" w:rsidRPr="04D83447">
          <w:rPr>
            <w:rFonts w:ascii="Times New Roman" w:eastAsia="Times New Roman" w:hAnsi="Times New Roman" w:cs="Times New Roman"/>
          </w:rPr>
          <w:t>l</w:t>
        </w:r>
      </w:ins>
      <w:commentRangeEnd w:id="39"/>
      <w:r w:rsidR="00C74C51">
        <w:rPr>
          <w:rStyle w:val="Kommentaariviide"/>
        </w:rPr>
        <w:commentReference w:id="39"/>
      </w:r>
      <w:r w:rsidR="2BDD1F64" w:rsidRPr="04D83447">
        <w:rPr>
          <w:rFonts w:ascii="Times New Roman" w:eastAsia="Times New Roman" w:hAnsi="Times New Roman" w:cs="Times New Roman"/>
        </w:rPr>
        <w:t>isust ei pea tuvastama valduse omandaja puhul, kes on ilmselgelt täisealine või kelle täisealisus on senisele valdajale teada.</w:t>
      </w:r>
    </w:p>
    <w:p w14:paraId="6BDC9445" w14:textId="6A749B68" w:rsidR="00B16F7C" w:rsidRPr="00B16F7C" w:rsidRDefault="73C07BDB" w:rsidP="30ABF73B">
      <w:pPr>
        <w:spacing w:line="240" w:lineRule="auto"/>
        <w:jc w:val="both"/>
        <w:rPr>
          <w:rFonts w:ascii="Times New Roman" w:eastAsia="Times New Roman" w:hAnsi="Times New Roman" w:cs="Times New Roman"/>
        </w:rPr>
      </w:pPr>
      <w:r w:rsidRPr="04D83447">
        <w:rPr>
          <w:rFonts w:ascii="Times New Roman" w:eastAsia="Times New Roman" w:hAnsi="Times New Roman" w:cs="Times New Roman"/>
        </w:rPr>
        <w:t>Muudatusega täpsustatakse alkohoolse joogi valduse üleandmise hetkel vanuse tuvastamise viisi, et see vastaks tänapäevastele tehnoloogilistele võimalustele ning tagaks alaealiste kaitse alkoholi eest. Edaspidi peab senine valdaja tuvastama valduse omandaja vanuse kas isikut tõendava dokumendi andmete alusel või kõrge usaldusväärsuse tasemega e-</w:t>
      </w:r>
      <w:proofErr w:type="spellStart"/>
      <w:r w:rsidRPr="04D83447">
        <w:rPr>
          <w:rFonts w:ascii="Times New Roman" w:eastAsia="Times New Roman" w:hAnsi="Times New Roman" w:cs="Times New Roman"/>
        </w:rPr>
        <w:t>identimise</w:t>
      </w:r>
      <w:proofErr w:type="spellEnd"/>
      <w:r w:rsidRPr="04D83447">
        <w:rPr>
          <w:rFonts w:ascii="Times New Roman" w:eastAsia="Times New Roman" w:hAnsi="Times New Roman" w:cs="Times New Roman"/>
        </w:rPr>
        <w:t xml:space="preserve"> süsteemi vahendi abil, milleks on näiteks </w:t>
      </w:r>
      <w:proofErr w:type="spellStart"/>
      <w:r w:rsidRPr="04D83447">
        <w:rPr>
          <w:rFonts w:ascii="Times New Roman" w:eastAsia="Times New Roman" w:hAnsi="Times New Roman" w:cs="Times New Roman"/>
        </w:rPr>
        <w:t>Smart</w:t>
      </w:r>
      <w:proofErr w:type="spellEnd"/>
      <w:r w:rsidRPr="04D83447">
        <w:rPr>
          <w:rFonts w:ascii="Times New Roman" w:eastAsia="Times New Roman" w:hAnsi="Times New Roman" w:cs="Times New Roman"/>
        </w:rPr>
        <w:t xml:space="preserve">-ID või </w:t>
      </w:r>
      <w:r w:rsidR="4BDB54EF" w:rsidRPr="04D83447">
        <w:rPr>
          <w:rFonts w:ascii="Times New Roman" w:eastAsia="Times New Roman" w:hAnsi="Times New Roman" w:cs="Times New Roman"/>
        </w:rPr>
        <w:t>riigi aute</w:t>
      </w:r>
      <w:r w:rsidR="7C595C2A" w:rsidRPr="04D83447">
        <w:rPr>
          <w:rFonts w:ascii="Times New Roman" w:eastAsia="Times New Roman" w:hAnsi="Times New Roman" w:cs="Times New Roman"/>
        </w:rPr>
        <w:t>ntimis</w:t>
      </w:r>
      <w:r w:rsidRPr="04D83447">
        <w:rPr>
          <w:rFonts w:ascii="Times New Roman" w:eastAsia="Times New Roman" w:hAnsi="Times New Roman" w:cs="Times New Roman"/>
        </w:rPr>
        <w:t xml:space="preserve">teenuse </w:t>
      </w:r>
      <w:r w:rsidR="7C595C2A" w:rsidRPr="04D83447">
        <w:rPr>
          <w:rFonts w:ascii="Times New Roman" w:eastAsia="Times New Roman" w:hAnsi="Times New Roman" w:cs="Times New Roman"/>
        </w:rPr>
        <w:t>(</w:t>
      </w:r>
      <w:r w:rsidR="4BDB54EF" w:rsidRPr="04D83447">
        <w:rPr>
          <w:rFonts w:ascii="Times New Roman" w:eastAsia="Times New Roman" w:hAnsi="Times New Roman" w:cs="Times New Roman"/>
        </w:rPr>
        <w:t>TARA</w:t>
      </w:r>
      <w:r w:rsidR="7C595C2A" w:rsidRPr="04D83447">
        <w:rPr>
          <w:rFonts w:ascii="Times New Roman" w:eastAsia="Times New Roman" w:hAnsi="Times New Roman" w:cs="Times New Roman"/>
        </w:rPr>
        <w:t>)</w:t>
      </w:r>
      <w:r w:rsidR="4BDB54EF" w:rsidRPr="04D83447">
        <w:rPr>
          <w:rFonts w:ascii="Times New Roman" w:eastAsia="Times New Roman" w:hAnsi="Times New Roman" w:cs="Times New Roman"/>
        </w:rPr>
        <w:t xml:space="preserve"> </w:t>
      </w:r>
      <w:r w:rsidRPr="04D83447">
        <w:rPr>
          <w:rFonts w:ascii="Times New Roman" w:eastAsia="Times New Roman" w:hAnsi="Times New Roman" w:cs="Times New Roman"/>
        </w:rPr>
        <w:t xml:space="preserve">kaudu teiste liikmesriikide </w:t>
      </w:r>
      <w:proofErr w:type="spellStart"/>
      <w:r w:rsidRPr="04D83447">
        <w:rPr>
          <w:rFonts w:ascii="Times New Roman" w:eastAsia="Times New Roman" w:hAnsi="Times New Roman" w:cs="Times New Roman"/>
        </w:rPr>
        <w:t>eID</w:t>
      </w:r>
      <w:proofErr w:type="spellEnd"/>
      <w:r w:rsidR="077A91A0" w:rsidRPr="04D83447">
        <w:rPr>
          <w:rFonts w:ascii="Times New Roman" w:eastAsia="Times New Roman" w:hAnsi="Times New Roman" w:cs="Times New Roman"/>
        </w:rPr>
        <w:t>-</w:t>
      </w:r>
      <w:r w:rsidRPr="04D83447">
        <w:rPr>
          <w:rFonts w:ascii="Times New Roman" w:eastAsia="Times New Roman" w:hAnsi="Times New Roman" w:cs="Times New Roman"/>
        </w:rPr>
        <w:t>vahendi</w:t>
      </w:r>
      <w:r w:rsidR="33A1FCCC" w:rsidRPr="04D83447">
        <w:rPr>
          <w:rFonts w:ascii="Times New Roman" w:eastAsia="Times New Roman" w:hAnsi="Times New Roman" w:cs="Times New Roman"/>
        </w:rPr>
        <w:t>d</w:t>
      </w:r>
      <w:r w:rsidRPr="04D83447">
        <w:rPr>
          <w:rFonts w:ascii="Times New Roman" w:eastAsia="Times New Roman" w:hAnsi="Times New Roman" w:cs="Times New Roman"/>
        </w:rPr>
        <w:t xml:space="preserve">. </w:t>
      </w:r>
      <w:r w:rsidR="5EDF8BE6" w:rsidRPr="04D83447">
        <w:rPr>
          <w:rFonts w:ascii="Times New Roman" w:eastAsia="Times New Roman" w:hAnsi="Times New Roman" w:cs="Times New Roman"/>
        </w:rPr>
        <w:t>Euroopa Parlamendi ja nõukogu määruse</w:t>
      </w:r>
      <w:r w:rsidR="66321E68" w:rsidRPr="04D83447">
        <w:rPr>
          <w:rFonts w:ascii="Times New Roman" w:eastAsia="Times New Roman" w:hAnsi="Times New Roman" w:cs="Times New Roman"/>
        </w:rPr>
        <w:t xml:space="preserve"> </w:t>
      </w:r>
      <w:r w:rsidRPr="04D83447">
        <w:rPr>
          <w:rFonts w:ascii="Times New Roman" w:eastAsia="Times New Roman" w:hAnsi="Times New Roman" w:cs="Times New Roman"/>
        </w:rPr>
        <w:t xml:space="preserve">(EL) nr 910/2014 </w:t>
      </w:r>
      <w:r w:rsidR="2622AEC6" w:rsidRPr="04D83447">
        <w:rPr>
          <w:rFonts w:ascii="Times New Roman" w:eastAsia="Times New Roman" w:hAnsi="Times New Roman" w:cs="Times New Roman"/>
        </w:rPr>
        <w:t>(e-</w:t>
      </w:r>
      <w:proofErr w:type="spellStart"/>
      <w:r w:rsidR="2622AEC6" w:rsidRPr="04D83447">
        <w:rPr>
          <w:rFonts w:ascii="Times New Roman" w:eastAsia="Times New Roman" w:hAnsi="Times New Roman" w:cs="Times New Roman"/>
        </w:rPr>
        <w:t>identimise</w:t>
      </w:r>
      <w:proofErr w:type="spellEnd"/>
      <w:r w:rsidR="2622AEC6" w:rsidRPr="04D83447">
        <w:rPr>
          <w:rFonts w:ascii="Times New Roman" w:eastAsia="Times New Roman" w:hAnsi="Times New Roman" w:cs="Times New Roman"/>
        </w:rPr>
        <w:t xml:space="preserve"> ja e-tehingute jaoks vajalike usaldusteenuste kohta siseturul ja millega tunnistatakse kehtetuks direktiiv 1999/93/EÜ) </w:t>
      </w:r>
      <w:r w:rsidRPr="04D83447">
        <w:rPr>
          <w:rFonts w:ascii="Times New Roman" w:eastAsia="Times New Roman" w:hAnsi="Times New Roman" w:cs="Times New Roman"/>
        </w:rPr>
        <w:t>art</w:t>
      </w:r>
      <w:r w:rsidR="792218B2" w:rsidRPr="04D83447">
        <w:rPr>
          <w:rFonts w:ascii="Times New Roman" w:eastAsia="Times New Roman" w:hAnsi="Times New Roman" w:cs="Times New Roman"/>
        </w:rPr>
        <w:t>ikli</w:t>
      </w:r>
      <w:r w:rsidRPr="04D83447">
        <w:rPr>
          <w:rFonts w:ascii="Times New Roman" w:eastAsia="Times New Roman" w:hAnsi="Times New Roman" w:cs="Times New Roman"/>
        </w:rPr>
        <w:t xml:space="preserve"> 8 </w:t>
      </w:r>
      <w:r w:rsidR="792218B2" w:rsidRPr="04D83447">
        <w:rPr>
          <w:rFonts w:ascii="Times New Roman" w:eastAsia="Times New Roman" w:hAnsi="Times New Roman" w:cs="Times New Roman"/>
        </w:rPr>
        <w:t xml:space="preserve">lõike </w:t>
      </w:r>
      <w:r w:rsidR="0ABFC584" w:rsidRPr="04D83447">
        <w:rPr>
          <w:rFonts w:ascii="Times New Roman" w:eastAsia="Times New Roman" w:hAnsi="Times New Roman" w:cs="Times New Roman"/>
        </w:rPr>
        <w:t>2</w:t>
      </w:r>
      <w:r w:rsidRPr="04D83447">
        <w:rPr>
          <w:rFonts w:ascii="Times New Roman" w:eastAsia="Times New Roman" w:hAnsi="Times New Roman" w:cs="Times New Roman"/>
        </w:rPr>
        <w:t xml:space="preserve"> </w:t>
      </w:r>
      <w:r w:rsidR="792218B2" w:rsidRPr="04D83447">
        <w:rPr>
          <w:rFonts w:ascii="Times New Roman" w:eastAsia="Times New Roman" w:hAnsi="Times New Roman" w:cs="Times New Roman"/>
        </w:rPr>
        <w:t xml:space="preserve">punkt </w:t>
      </w:r>
      <w:r w:rsidRPr="04D83447">
        <w:rPr>
          <w:rFonts w:ascii="Times New Roman" w:eastAsia="Times New Roman" w:hAnsi="Times New Roman" w:cs="Times New Roman"/>
        </w:rPr>
        <w:t xml:space="preserve">c </w:t>
      </w:r>
      <w:r w:rsidR="0ABFC584" w:rsidRPr="04D83447">
        <w:rPr>
          <w:rFonts w:ascii="Times New Roman" w:eastAsia="Times New Roman" w:hAnsi="Times New Roman" w:cs="Times New Roman"/>
        </w:rPr>
        <w:t xml:space="preserve">kohaselt </w:t>
      </w:r>
      <w:r w:rsidRPr="04D83447">
        <w:rPr>
          <w:rFonts w:ascii="Times New Roman" w:eastAsia="Times New Roman" w:hAnsi="Times New Roman" w:cs="Times New Roman"/>
        </w:rPr>
        <w:t>osutab kõrge usaldusväärsuse tase e-</w:t>
      </w:r>
      <w:proofErr w:type="spellStart"/>
      <w:r w:rsidRPr="04D83447">
        <w:rPr>
          <w:rFonts w:ascii="Times New Roman" w:eastAsia="Times New Roman" w:hAnsi="Times New Roman" w:cs="Times New Roman"/>
        </w:rPr>
        <w:t>identimise</w:t>
      </w:r>
      <w:proofErr w:type="spellEnd"/>
      <w:r w:rsidRPr="04D83447">
        <w:rPr>
          <w:rFonts w:ascii="Times New Roman" w:eastAsia="Times New Roman" w:hAnsi="Times New Roman" w:cs="Times New Roman"/>
        </w:rPr>
        <w:t xml:space="preserve"> süsteemi kuuluvale e-</w:t>
      </w:r>
      <w:proofErr w:type="spellStart"/>
      <w:r w:rsidRPr="04D83447">
        <w:rPr>
          <w:rFonts w:ascii="Times New Roman" w:eastAsia="Times New Roman" w:hAnsi="Times New Roman" w:cs="Times New Roman"/>
        </w:rPr>
        <w:t>identimise</w:t>
      </w:r>
      <w:proofErr w:type="spellEnd"/>
      <w:r w:rsidRPr="04D83447">
        <w:rPr>
          <w:rFonts w:ascii="Times New Roman" w:eastAsia="Times New Roman" w:hAnsi="Times New Roman" w:cs="Times New Roman"/>
        </w:rPr>
        <w:t xml:space="preserve"> vahendile, mis on isiku väidetav</w:t>
      </w:r>
      <w:r w:rsidR="760885F0" w:rsidRPr="04D83447">
        <w:rPr>
          <w:rFonts w:ascii="Times New Roman" w:eastAsia="Times New Roman" w:hAnsi="Times New Roman" w:cs="Times New Roman"/>
        </w:rPr>
        <w:t>a või</w:t>
      </w:r>
      <w:r w:rsidRPr="04D83447">
        <w:rPr>
          <w:rFonts w:ascii="Times New Roman" w:eastAsia="Times New Roman" w:hAnsi="Times New Roman" w:cs="Times New Roman"/>
        </w:rPr>
        <w:t xml:space="preserve"> tema kinnitatud isikusamasuse tuvastamiseks kõrgema usaldusväärsuse tasemega kui märkimisväärse usaldusväärsuse tasemega e-</w:t>
      </w:r>
      <w:proofErr w:type="spellStart"/>
      <w:r w:rsidRPr="04D83447">
        <w:rPr>
          <w:rFonts w:ascii="Times New Roman" w:eastAsia="Times New Roman" w:hAnsi="Times New Roman" w:cs="Times New Roman"/>
        </w:rPr>
        <w:t>identimise</w:t>
      </w:r>
      <w:proofErr w:type="spellEnd"/>
      <w:r w:rsidRPr="04D83447">
        <w:rPr>
          <w:rFonts w:ascii="Times New Roman" w:eastAsia="Times New Roman" w:hAnsi="Times New Roman" w:cs="Times New Roman"/>
        </w:rPr>
        <w:t xml:space="preserve"> vahend ning mille kirjeldamisel osutatakse sellega seotud tehnilistele kirjeldustele, standarditele ja menetlustele, sealhulgas tehnilisele kontrollile, mille eesmärk on hoida ära isikuandmete väärkasutamist või muutmist. Vanuse tuvastamine ei ole vajalik juhul, kui isik on ilmselgelt täisealine. </w:t>
      </w:r>
      <w:commentRangeStart w:id="41"/>
      <w:r w:rsidRPr="04D83447">
        <w:rPr>
          <w:rFonts w:ascii="Times New Roman" w:eastAsia="Times New Roman" w:hAnsi="Times New Roman" w:cs="Times New Roman"/>
        </w:rPr>
        <w:t xml:space="preserve">Kui vanust ei ole võimalik tuvastada, ei tohi alkohoolse joogi valdust üle anda. </w:t>
      </w:r>
      <w:commentRangeEnd w:id="41"/>
      <w:r w:rsidR="00C74C51">
        <w:rPr>
          <w:rStyle w:val="Kommentaariviide"/>
        </w:rPr>
        <w:commentReference w:id="41"/>
      </w:r>
      <w:r w:rsidRPr="04D83447">
        <w:rPr>
          <w:rFonts w:ascii="Times New Roman" w:eastAsia="Times New Roman" w:hAnsi="Times New Roman" w:cs="Times New Roman"/>
        </w:rPr>
        <w:t>Kehtiv regulatsioon näeb ette vanuse tuvastamis</w:t>
      </w:r>
      <w:del w:id="42" w:author="Maarja-Liis Lall - JUSTDIGI" w:date="2025-10-02T17:00:00Z">
        <w:r w:rsidR="00C74C51" w:rsidRPr="04D83447" w:rsidDel="73C07BDB">
          <w:rPr>
            <w:rFonts w:ascii="Times New Roman" w:eastAsia="Times New Roman" w:hAnsi="Times New Roman" w:cs="Times New Roman"/>
          </w:rPr>
          <w:delText>t</w:delText>
        </w:r>
      </w:del>
      <w:ins w:id="43" w:author="Maarja-Liis Lall - JUSTDIGI" w:date="2025-10-02T17:00:00Z">
        <w:r w:rsidR="01FDC2EF" w:rsidRPr="04D83447">
          <w:rPr>
            <w:rFonts w:ascii="Times New Roman" w:eastAsia="Times New Roman" w:hAnsi="Times New Roman" w:cs="Times New Roman"/>
          </w:rPr>
          <w:t>e</w:t>
        </w:r>
      </w:ins>
      <w:r w:rsidRPr="04D83447">
        <w:rPr>
          <w:rFonts w:ascii="Times New Roman" w:eastAsia="Times New Roman" w:hAnsi="Times New Roman" w:cs="Times New Roman"/>
        </w:rPr>
        <w:t xml:space="preserve"> üksnes isikut tõendava dokumendi alusel, kuid praktikas on võimalik sama eesmärki saavutada erinevate tehnoloogiliste lahenduste abil, mis võimaldavad turvalist ja usaldusväärset autentimist. Kavandatav muudatus annab ettevõtjatele paindlikkuse valida sobivaim tehniline lahendus, säilitades nõutav</w:t>
      </w:r>
      <w:ins w:id="44" w:author="Maarja-Liis Lall - JUSTDIGI" w:date="2025-10-02T17:01:00Z">
        <w:r w:rsidR="7EC6474C" w:rsidRPr="04D83447">
          <w:rPr>
            <w:rFonts w:ascii="Times New Roman" w:eastAsia="Times New Roman" w:hAnsi="Times New Roman" w:cs="Times New Roman"/>
          </w:rPr>
          <w:t>a</w:t>
        </w:r>
      </w:ins>
      <w:r w:rsidRPr="04D83447">
        <w:rPr>
          <w:rFonts w:ascii="Times New Roman" w:eastAsia="Times New Roman" w:hAnsi="Times New Roman" w:cs="Times New Roman"/>
        </w:rPr>
        <w:t xml:space="preserve"> turvalisuse tase</w:t>
      </w:r>
      <w:ins w:id="45" w:author="Maarja-Liis Lall - JUSTDIGI" w:date="2025-10-02T17:01:00Z">
        <w:r w:rsidR="1AA9B95C" w:rsidRPr="04D83447">
          <w:rPr>
            <w:rFonts w:ascii="Times New Roman" w:eastAsia="Times New Roman" w:hAnsi="Times New Roman" w:cs="Times New Roman"/>
          </w:rPr>
          <w:t>me</w:t>
        </w:r>
      </w:ins>
      <w:r w:rsidRPr="04D83447">
        <w:rPr>
          <w:rFonts w:ascii="Times New Roman" w:eastAsia="Times New Roman" w:hAnsi="Times New Roman" w:cs="Times New Roman"/>
        </w:rPr>
        <w:t>.</w:t>
      </w:r>
    </w:p>
    <w:p w14:paraId="32F71AC5" w14:textId="0AC39BB3" w:rsidR="00B00949" w:rsidRPr="008E7AEE" w:rsidRDefault="6C2467B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Punktiga </w:t>
      </w:r>
      <w:r w:rsidR="009018A0">
        <w:rPr>
          <w:rFonts w:ascii="Times New Roman" w:eastAsia="Times New Roman" w:hAnsi="Times New Roman" w:cs="Times New Roman"/>
          <w:b/>
          <w:bCs/>
        </w:rPr>
        <w:t>6</w:t>
      </w:r>
      <w:r w:rsidR="6FB4879A" w:rsidRPr="780DE211">
        <w:rPr>
          <w:rFonts w:ascii="Times New Roman" w:eastAsia="Times New Roman" w:hAnsi="Times New Roman" w:cs="Times New Roman"/>
          <w:b/>
          <w:bCs/>
        </w:rPr>
        <w:t xml:space="preserve"> </w:t>
      </w:r>
      <w:r w:rsidR="6FB4879A" w:rsidRPr="780DE211">
        <w:rPr>
          <w:rFonts w:ascii="Times New Roman" w:eastAsia="Times New Roman" w:hAnsi="Times New Roman" w:cs="Times New Roman"/>
        </w:rPr>
        <w:t>muud</w:t>
      </w:r>
      <w:r w:rsidR="009018A0">
        <w:rPr>
          <w:rFonts w:ascii="Times New Roman" w:eastAsia="Times New Roman" w:hAnsi="Times New Roman" w:cs="Times New Roman"/>
        </w:rPr>
        <w:t>etakse</w:t>
      </w:r>
      <w:r w:rsidR="6FB4879A" w:rsidRPr="780DE211">
        <w:rPr>
          <w:rFonts w:ascii="Times New Roman" w:eastAsia="Times New Roman" w:hAnsi="Times New Roman" w:cs="Times New Roman"/>
        </w:rPr>
        <w:t xml:space="preserve"> </w:t>
      </w:r>
      <w:r w:rsidR="009018A0">
        <w:rPr>
          <w:rFonts w:ascii="Times New Roman" w:eastAsia="Times New Roman" w:hAnsi="Times New Roman" w:cs="Times New Roman"/>
        </w:rPr>
        <w:t xml:space="preserve">AS </w:t>
      </w:r>
      <w:r w:rsidR="5853487E" w:rsidRPr="780DE211">
        <w:rPr>
          <w:rFonts w:ascii="Times New Roman" w:eastAsia="Times New Roman" w:hAnsi="Times New Roman" w:cs="Times New Roman"/>
        </w:rPr>
        <w:t xml:space="preserve">§ 62 lõike 1 sõnastust, mille kohaselt alkohoolse joogi jaemüügil tehingu fikseerimata jätmise eest karistatakse rahatrahviga kuni 200 trahviühikut. </w:t>
      </w:r>
      <w:r w:rsidR="42F669F1" w:rsidRPr="780DE211">
        <w:rPr>
          <w:rFonts w:ascii="Times New Roman" w:eastAsia="Times New Roman" w:hAnsi="Times New Roman" w:cs="Times New Roman"/>
        </w:rPr>
        <w:t>Tegemist on tehnilise muudatusega</w:t>
      </w:r>
      <w:r w:rsidR="009018A0">
        <w:rPr>
          <w:rFonts w:ascii="Times New Roman" w:eastAsia="Times New Roman" w:hAnsi="Times New Roman" w:cs="Times New Roman"/>
        </w:rPr>
        <w:t xml:space="preserve">, millega kaotatakse </w:t>
      </w:r>
      <w:r w:rsidR="00DC374E">
        <w:rPr>
          <w:rFonts w:ascii="Times New Roman" w:eastAsia="Times New Roman" w:hAnsi="Times New Roman" w:cs="Times New Roman"/>
        </w:rPr>
        <w:t>väärteokoosseisust sõna „kassaaparaat“</w:t>
      </w:r>
      <w:r w:rsidR="42F669F1" w:rsidRPr="780DE211">
        <w:rPr>
          <w:rFonts w:ascii="Times New Roman" w:eastAsia="Times New Roman" w:hAnsi="Times New Roman" w:cs="Times New Roman"/>
        </w:rPr>
        <w:t xml:space="preserve">. Tulenevalt §-s 44 tehtavast muudatusest, millega kaotatakse kassaaparaadi </w:t>
      </w:r>
      <w:r w:rsidR="00DC374E">
        <w:rPr>
          <w:rFonts w:ascii="Times New Roman" w:eastAsia="Times New Roman" w:hAnsi="Times New Roman" w:cs="Times New Roman"/>
        </w:rPr>
        <w:t>kohustus</w:t>
      </w:r>
      <w:r w:rsidR="42F669F1" w:rsidRPr="780DE211">
        <w:rPr>
          <w:rFonts w:ascii="Times New Roman" w:eastAsia="Times New Roman" w:hAnsi="Times New Roman" w:cs="Times New Roman"/>
        </w:rPr>
        <w:t xml:space="preserve">, ei ole otstarbekas viidata enam kassaaparaadile, kuna on lubatud kasutada ka teisi lahendusi tehingu </w:t>
      </w:r>
      <w:r w:rsidR="42F669F1" w:rsidRPr="780DE211">
        <w:rPr>
          <w:rFonts w:ascii="Times New Roman" w:eastAsia="Times New Roman" w:hAnsi="Times New Roman" w:cs="Times New Roman"/>
        </w:rPr>
        <w:lastRenderedPageBreak/>
        <w:t xml:space="preserve">fikseerimiseks. </w:t>
      </w:r>
      <w:r w:rsidR="00145514">
        <w:rPr>
          <w:rFonts w:ascii="Times New Roman" w:eastAsia="Times New Roman" w:hAnsi="Times New Roman" w:cs="Times New Roman"/>
        </w:rPr>
        <w:t>M</w:t>
      </w:r>
      <w:r w:rsidR="42F669F1" w:rsidRPr="780DE211">
        <w:rPr>
          <w:rFonts w:ascii="Times New Roman" w:eastAsia="Times New Roman" w:hAnsi="Times New Roman" w:cs="Times New Roman"/>
        </w:rPr>
        <w:t>uudatuse</w:t>
      </w:r>
      <w:r w:rsidR="00145514">
        <w:rPr>
          <w:rFonts w:ascii="Times New Roman" w:eastAsia="Times New Roman" w:hAnsi="Times New Roman" w:cs="Times New Roman"/>
        </w:rPr>
        <w:t xml:space="preserve"> järel</w:t>
      </w:r>
      <w:r w:rsidR="42F669F1" w:rsidRPr="780DE211">
        <w:rPr>
          <w:rFonts w:ascii="Times New Roman" w:eastAsia="Times New Roman" w:hAnsi="Times New Roman" w:cs="Times New Roman"/>
        </w:rPr>
        <w:t xml:space="preserve"> rakendub sanktsioon edaspidi olukorras, kus tehing on jäetud fikseerimata lähtuvalt </w:t>
      </w:r>
      <w:r w:rsidR="003E5CCE">
        <w:rPr>
          <w:rFonts w:ascii="Times New Roman" w:eastAsia="Times New Roman" w:hAnsi="Times New Roman" w:cs="Times New Roman"/>
        </w:rPr>
        <w:t xml:space="preserve">muudetavast </w:t>
      </w:r>
      <w:r w:rsidR="42F669F1" w:rsidRPr="780DE211">
        <w:rPr>
          <w:rFonts w:ascii="Times New Roman" w:eastAsia="Times New Roman" w:hAnsi="Times New Roman" w:cs="Times New Roman"/>
        </w:rPr>
        <w:t>§-st 44.</w:t>
      </w:r>
    </w:p>
    <w:p w14:paraId="241BDB0B" w14:textId="21E28D88" w:rsidR="00714F15" w:rsidRDefault="753E9F92" w:rsidP="780DE211">
      <w:pPr>
        <w:spacing w:line="240" w:lineRule="auto"/>
        <w:jc w:val="both"/>
        <w:rPr>
          <w:rFonts w:ascii="Times New Roman" w:eastAsia="Times New Roman" w:hAnsi="Times New Roman" w:cs="Times New Roman"/>
          <w:b/>
          <w:bCs/>
        </w:rPr>
      </w:pPr>
      <w:r w:rsidRPr="30ABF73B">
        <w:rPr>
          <w:rFonts w:ascii="Times New Roman" w:eastAsia="Times New Roman" w:hAnsi="Times New Roman" w:cs="Times New Roman"/>
          <w:b/>
          <w:bCs/>
        </w:rPr>
        <w:t xml:space="preserve">Eelnõu §-ga 2 muudetakse </w:t>
      </w:r>
      <w:r w:rsidR="0B0F709D" w:rsidRPr="30ABF73B">
        <w:rPr>
          <w:rFonts w:ascii="Times New Roman" w:eastAsia="Times New Roman" w:hAnsi="Times New Roman" w:cs="Times New Roman"/>
          <w:b/>
          <w:bCs/>
        </w:rPr>
        <w:t>elektroonilise side seadust</w:t>
      </w:r>
      <w:r w:rsidR="00B00949" w:rsidRPr="30ABF73B" w:rsidDel="7777080C">
        <w:rPr>
          <w:rFonts w:ascii="Times New Roman" w:eastAsia="Times New Roman" w:hAnsi="Times New Roman" w:cs="Times New Roman"/>
          <w:b/>
          <w:bCs/>
        </w:rPr>
        <w:t xml:space="preserve"> (ESS</w:t>
      </w:r>
      <w:r w:rsidR="00B00949" w:rsidRPr="48E6FA90">
        <w:rPr>
          <w:rFonts w:ascii="Times New Roman" w:eastAsia="Times New Roman" w:hAnsi="Times New Roman" w:cs="Times New Roman"/>
          <w:b/>
          <w:bCs/>
        </w:rPr>
        <w:t>)</w:t>
      </w:r>
    </w:p>
    <w:p w14:paraId="5DD5FDD9" w14:textId="13A90EE0" w:rsidR="00244E75" w:rsidRPr="004528FD" w:rsidRDefault="00DD4C22" w:rsidP="00244E75">
      <w:pPr>
        <w:spacing w:after="0" w:line="240" w:lineRule="auto"/>
        <w:jc w:val="both"/>
        <w:rPr>
          <w:rFonts w:ascii="Times New Roman" w:hAnsi="Times New Roman" w:cs="Times New Roman"/>
        </w:rPr>
      </w:pPr>
      <w:r>
        <w:rPr>
          <w:rFonts w:ascii="Times New Roman" w:hAnsi="Times New Roman" w:cs="Times New Roman"/>
          <w:b/>
          <w:bCs/>
        </w:rPr>
        <w:t>P</w:t>
      </w:r>
      <w:r w:rsidR="00244E75" w:rsidRPr="004528FD">
        <w:rPr>
          <w:rFonts w:ascii="Times New Roman" w:hAnsi="Times New Roman" w:cs="Times New Roman"/>
          <w:b/>
          <w:bCs/>
        </w:rPr>
        <w:t>unktiga 1</w:t>
      </w:r>
      <w:r w:rsidR="00244E75" w:rsidRPr="004528FD">
        <w:rPr>
          <w:rFonts w:ascii="Times New Roman" w:hAnsi="Times New Roman" w:cs="Times New Roman"/>
        </w:rPr>
        <w:t xml:space="preserve"> muudetakse ESS § 11 lõiget 3</w:t>
      </w:r>
      <w:r w:rsidR="000F5DEE">
        <w:rPr>
          <w:rFonts w:ascii="Times New Roman" w:hAnsi="Times New Roman" w:cs="Times New Roman"/>
        </w:rPr>
        <w:t xml:space="preserve"> ja</w:t>
      </w:r>
      <w:r w:rsidR="00244E75" w:rsidRPr="004528FD">
        <w:rPr>
          <w:rFonts w:ascii="Times New Roman" w:hAnsi="Times New Roman" w:cs="Times New Roman"/>
        </w:rPr>
        <w:t xml:space="preserve"> lisatakse viide eelnõuga kavandatavale uuele sagedusloa kehtivusaja erandile, mida hakkab reguleerima ESS § 11 lõige 7</w:t>
      </w:r>
      <w:r w:rsidR="00244E75" w:rsidRPr="004528FD">
        <w:rPr>
          <w:rFonts w:ascii="Times New Roman" w:hAnsi="Times New Roman" w:cs="Times New Roman"/>
          <w:vertAlign w:val="superscript"/>
        </w:rPr>
        <w:t>1</w:t>
      </w:r>
      <w:r w:rsidR="00244E75" w:rsidRPr="004528FD">
        <w:rPr>
          <w:rFonts w:ascii="Times New Roman" w:hAnsi="Times New Roman" w:cs="Times New Roman"/>
        </w:rPr>
        <w:t xml:space="preserve">. ESS § 11 lõige 3 </w:t>
      </w:r>
      <w:r w:rsidR="004F7D61">
        <w:rPr>
          <w:rFonts w:ascii="Times New Roman" w:hAnsi="Times New Roman" w:cs="Times New Roman"/>
        </w:rPr>
        <w:t>sät</w:t>
      </w:r>
      <w:r w:rsidR="00485284">
        <w:rPr>
          <w:rFonts w:ascii="Times New Roman" w:hAnsi="Times New Roman" w:cs="Times New Roman"/>
        </w:rPr>
        <w:t>e</w:t>
      </w:r>
      <w:r w:rsidR="004F7D61">
        <w:rPr>
          <w:rFonts w:ascii="Times New Roman" w:hAnsi="Times New Roman" w:cs="Times New Roman"/>
        </w:rPr>
        <w:t>stab</w:t>
      </w:r>
      <w:r w:rsidR="00244E75" w:rsidRPr="004528FD">
        <w:rPr>
          <w:rFonts w:ascii="Times New Roman" w:hAnsi="Times New Roman" w:cs="Times New Roman"/>
        </w:rPr>
        <w:t xml:space="preserve"> üldreegli sagedusloa kehtivusajale, milleks on üks aasta. Sama sättega viidatakse erandkorras pikema kehtivustähta</w:t>
      </w:r>
      <w:r w:rsidR="00705D2B">
        <w:rPr>
          <w:rFonts w:ascii="Times New Roman" w:hAnsi="Times New Roman" w:cs="Times New Roman"/>
        </w:rPr>
        <w:t>ja</w:t>
      </w:r>
      <w:r w:rsidR="00244E75" w:rsidRPr="004528FD">
        <w:rPr>
          <w:rFonts w:ascii="Times New Roman" w:hAnsi="Times New Roman" w:cs="Times New Roman"/>
        </w:rPr>
        <w:t xml:space="preserve">ga sageduslubade liikidele. </w:t>
      </w:r>
      <w:r w:rsidR="004D2296" w:rsidRPr="004528FD">
        <w:rPr>
          <w:rFonts w:ascii="Times New Roman" w:hAnsi="Times New Roman" w:cs="Times New Roman"/>
        </w:rPr>
        <w:t>Ku</w:t>
      </w:r>
      <w:r w:rsidR="004D2296">
        <w:rPr>
          <w:rFonts w:ascii="Times New Roman" w:hAnsi="Times New Roman" w:cs="Times New Roman"/>
        </w:rPr>
        <w:t>na</w:t>
      </w:r>
      <w:r w:rsidR="004D2296" w:rsidRPr="004528FD">
        <w:rPr>
          <w:rFonts w:ascii="Times New Roman" w:hAnsi="Times New Roman" w:cs="Times New Roman"/>
        </w:rPr>
        <w:t xml:space="preserve"> </w:t>
      </w:r>
      <w:r w:rsidR="00B817AE" w:rsidRPr="004528FD">
        <w:rPr>
          <w:rFonts w:ascii="Times New Roman" w:hAnsi="Times New Roman" w:cs="Times New Roman"/>
        </w:rPr>
        <w:t>k</w:t>
      </w:r>
      <w:r w:rsidR="00B817AE">
        <w:rPr>
          <w:rFonts w:ascii="Times New Roman" w:hAnsi="Times New Roman" w:cs="Times New Roman"/>
        </w:rPr>
        <w:t>õn</w:t>
      </w:r>
      <w:r w:rsidR="00B817AE" w:rsidRPr="004528FD">
        <w:rPr>
          <w:rFonts w:ascii="Times New Roman" w:hAnsi="Times New Roman" w:cs="Times New Roman"/>
        </w:rPr>
        <w:t xml:space="preserve">esoleva </w:t>
      </w:r>
      <w:r w:rsidR="00244E75" w:rsidRPr="004528FD">
        <w:rPr>
          <w:rFonts w:ascii="Times New Roman" w:hAnsi="Times New Roman" w:cs="Times New Roman"/>
        </w:rPr>
        <w:t xml:space="preserve">eelnõuga </w:t>
      </w:r>
      <w:r w:rsidR="004D2296">
        <w:rPr>
          <w:rFonts w:ascii="Times New Roman" w:hAnsi="Times New Roman" w:cs="Times New Roman"/>
        </w:rPr>
        <w:t xml:space="preserve">on </w:t>
      </w:r>
      <w:r w:rsidR="00244E75" w:rsidRPr="004528FD">
        <w:rPr>
          <w:rFonts w:ascii="Times New Roman" w:hAnsi="Times New Roman" w:cs="Times New Roman"/>
        </w:rPr>
        <w:t>kava</w:t>
      </w:r>
      <w:r w:rsidR="004D2296">
        <w:rPr>
          <w:rFonts w:ascii="Times New Roman" w:hAnsi="Times New Roman" w:cs="Times New Roman"/>
        </w:rPr>
        <w:t>s</w:t>
      </w:r>
      <w:r w:rsidR="00244E75" w:rsidRPr="004528FD">
        <w:rPr>
          <w:rFonts w:ascii="Times New Roman" w:hAnsi="Times New Roman" w:cs="Times New Roman"/>
        </w:rPr>
        <w:t xml:space="preserve"> luua </w:t>
      </w:r>
      <w:r w:rsidR="004D2296" w:rsidRPr="004528FD">
        <w:rPr>
          <w:rFonts w:ascii="Times New Roman" w:hAnsi="Times New Roman" w:cs="Times New Roman"/>
        </w:rPr>
        <w:t>er</w:t>
      </w:r>
      <w:r w:rsidR="004D2296">
        <w:rPr>
          <w:rFonts w:ascii="Times New Roman" w:hAnsi="Times New Roman" w:cs="Times New Roman"/>
        </w:rPr>
        <w:t>and</w:t>
      </w:r>
      <w:r w:rsidR="004D2296" w:rsidRPr="004528FD">
        <w:rPr>
          <w:rFonts w:ascii="Times New Roman" w:hAnsi="Times New Roman" w:cs="Times New Roman"/>
        </w:rPr>
        <w:t xml:space="preserve"> </w:t>
      </w:r>
      <w:r w:rsidR="00244E75" w:rsidRPr="004528FD">
        <w:rPr>
          <w:rFonts w:ascii="Times New Roman" w:hAnsi="Times New Roman" w:cs="Times New Roman"/>
        </w:rPr>
        <w:t>raadioteenuse osutamiseks kasutatavate raadiosageduste sageduslubade tähtajale, siis lisatakse ESS § 11 lõikesse 3 täpsustus, et üheaastane kehtivusaeg ei kohaldu kavandatava ESS § 11 lõike 7</w:t>
      </w:r>
      <w:r w:rsidR="00244E75" w:rsidRPr="004528FD">
        <w:rPr>
          <w:rFonts w:ascii="Times New Roman" w:hAnsi="Times New Roman" w:cs="Times New Roman"/>
          <w:vertAlign w:val="superscript"/>
        </w:rPr>
        <w:t>1</w:t>
      </w:r>
      <w:r w:rsidR="00244E75" w:rsidRPr="004528FD">
        <w:rPr>
          <w:rFonts w:ascii="Times New Roman" w:hAnsi="Times New Roman" w:cs="Times New Roman"/>
        </w:rPr>
        <w:t xml:space="preserve"> tegevusloa puhul.</w:t>
      </w:r>
    </w:p>
    <w:p w14:paraId="75784FC3" w14:textId="77777777" w:rsidR="00244E75" w:rsidRPr="004528FD" w:rsidRDefault="00244E75" w:rsidP="00244E75">
      <w:pPr>
        <w:spacing w:after="0" w:line="240" w:lineRule="auto"/>
        <w:jc w:val="both"/>
        <w:rPr>
          <w:rFonts w:ascii="Times New Roman" w:hAnsi="Times New Roman" w:cs="Times New Roman"/>
        </w:rPr>
      </w:pPr>
    </w:p>
    <w:p w14:paraId="2398D531" w14:textId="01449F9B" w:rsidR="00244E75" w:rsidRPr="004528FD" w:rsidRDefault="00DD4C22" w:rsidP="00244E75">
      <w:pPr>
        <w:spacing w:after="0" w:line="240" w:lineRule="auto"/>
        <w:jc w:val="both"/>
        <w:rPr>
          <w:rFonts w:ascii="Times New Roman" w:hAnsi="Times New Roman" w:cs="Times New Roman"/>
          <w:color w:val="000000" w:themeColor="text1"/>
        </w:rPr>
      </w:pPr>
      <w:r>
        <w:rPr>
          <w:rFonts w:ascii="Times New Roman" w:hAnsi="Times New Roman" w:cs="Times New Roman"/>
          <w:b/>
          <w:bCs/>
        </w:rPr>
        <w:t>P</w:t>
      </w:r>
      <w:r w:rsidR="00244E75" w:rsidRPr="004528FD">
        <w:rPr>
          <w:rFonts w:ascii="Times New Roman" w:hAnsi="Times New Roman" w:cs="Times New Roman"/>
          <w:b/>
          <w:bCs/>
        </w:rPr>
        <w:t xml:space="preserve">unktiga 2 </w:t>
      </w:r>
      <w:r w:rsidR="00DC5B7E">
        <w:rPr>
          <w:rFonts w:ascii="Times New Roman" w:hAnsi="Times New Roman" w:cs="Times New Roman"/>
        </w:rPr>
        <w:t>pikenda</w:t>
      </w:r>
      <w:r w:rsidR="00DC5B7E" w:rsidRPr="004528FD">
        <w:rPr>
          <w:rFonts w:ascii="Times New Roman" w:hAnsi="Times New Roman" w:cs="Times New Roman"/>
        </w:rPr>
        <w:t xml:space="preserve">takse </w:t>
      </w:r>
      <w:r w:rsidR="00244E75" w:rsidRPr="004528FD">
        <w:rPr>
          <w:rFonts w:ascii="Times New Roman" w:hAnsi="Times New Roman" w:cs="Times New Roman"/>
        </w:rPr>
        <w:t>ESS § 11 lõikes 7 amatöörraadiojaama tööloa maksimaalset kehtivusaega viielt aastalt kümnele. Praktikas ei ole leid</w:t>
      </w:r>
      <w:r w:rsidR="00F74145">
        <w:rPr>
          <w:rFonts w:ascii="Times New Roman" w:hAnsi="Times New Roman" w:cs="Times New Roman"/>
        </w:rPr>
        <w:t>u</w:t>
      </w:r>
      <w:r w:rsidR="00244E75" w:rsidRPr="004528FD">
        <w:rPr>
          <w:rFonts w:ascii="Times New Roman" w:hAnsi="Times New Roman" w:cs="Times New Roman"/>
        </w:rPr>
        <w:t>nud põhjendust amatöörraadiojaama tööloa lühem</w:t>
      </w:r>
      <w:r w:rsidR="00F74145">
        <w:rPr>
          <w:rFonts w:ascii="Times New Roman" w:hAnsi="Times New Roman" w:cs="Times New Roman"/>
        </w:rPr>
        <w:t>ale</w:t>
      </w:r>
      <w:r w:rsidR="00244E75" w:rsidRPr="004528FD">
        <w:rPr>
          <w:rFonts w:ascii="Times New Roman" w:hAnsi="Times New Roman" w:cs="Times New Roman"/>
        </w:rPr>
        <w:t xml:space="preserve"> kehtivusa</w:t>
      </w:r>
      <w:r w:rsidR="00F74145">
        <w:rPr>
          <w:rFonts w:ascii="Times New Roman" w:hAnsi="Times New Roman" w:cs="Times New Roman"/>
        </w:rPr>
        <w:t>jale</w:t>
      </w:r>
      <w:r w:rsidR="00244E75" w:rsidRPr="004528FD">
        <w:rPr>
          <w:rFonts w:ascii="Times New Roman" w:hAnsi="Times New Roman" w:cs="Times New Roman"/>
        </w:rPr>
        <w:t xml:space="preserve">. Tööloa väljastamise üheks eelduseks on raadioamatööri kvalifikatsioonitunnistuse olemasolu, mis antakse tähtajatult. Raadioamatööride tegevus on reguleeritud ning rikkumisi esineb harva. Kui rikkumisi peaks esinema, on TTJA-l õigus tööluba peatada või kehtetuks tunnistada. Seega on tööloa tähtaja pikendamisega kaasnevat riski võimalik maandada teiste meetmete abil ning sagedane loa uuendamine ei ole põhjendatud. Arvestades, et vastavaid töölubasid on </w:t>
      </w:r>
      <w:r w:rsidR="00FF6BCD">
        <w:rPr>
          <w:rFonts w:ascii="Times New Roman" w:hAnsi="Times New Roman" w:cs="Times New Roman"/>
        </w:rPr>
        <w:t>praeguse</w:t>
      </w:r>
      <w:r w:rsidR="00244E75" w:rsidRPr="004528FD">
        <w:rPr>
          <w:rFonts w:ascii="Times New Roman" w:hAnsi="Times New Roman" w:cs="Times New Roman"/>
        </w:rPr>
        <w:t xml:space="preserve"> seisuga ligi 700 ning tööload vajavad pikendamist viie aasta tagant, esitab igal aastal </w:t>
      </w:r>
      <w:commentRangeStart w:id="46"/>
      <w:r w:rsidR="00244E75" w:rsidRPr="004528FD">
        <w:rPr>
          <w:rFonts w:ascii="Times New Roman" w:hAnsi="Times New Roman" w:cs="Times New Roman"/>
        </w:rPr>
        <w:t xml:space="preserve">tööloa taotluse </w:t>
      </w:r>
      <w:commentRangeEnd w:id="46"/>
      <w:r w:rsidR="005031BB">
        <w:rPr>
          <w:rStyle w:val="Kommentaariviide"/>
          <w:kern w:val="2"/>
          <w14:ligatures w14:val="standardContextual"/>
        </w:rPr>
        <w:commentReference w:id="46"/>
      </w:r>
      <w:r w:rsidR="00244E75" w:rsidRPr="004528FD">
        <w:rPr>
          <w:rFonts w:ascii="Times New Roman" w:hAnsi="Times New Roman" w:cs="Times New Roman"/>
        </w:rPr>
        <w:t xml:space="preserve">ligikaudu 140 isikut. Tööloa kehtivusaja pikendamine viielt aastalt kümnele vähendab oluliselt taotlejate halduskoormust ning TTJA poolt töölubade </w:t>
      </w:r>
      <w:r w:rsidR="00EE2316">
        <w:rPr>
          <w:rFonts w:ascii="Times New Roman" w:hAnsi="Times New Roman" w:cs="Times New Roman"/>
        </w:rPr>
        <w:t>andmise</w:t>
      </w:r>
      <w:r w:rsidR="00244E75" w:rsidRPr="004528FD">
        <w:rPr>
          <w:rFonts w:ascii="Times New Roman" w:hAnsi="Times New Roman" w:cs="Times New Roman"/>
        </w:rPr>
        <w:t xml:space="preserve"> </w:t>
      </w:r>
      <w:r w:rsidR="00244E75" w:rsidRPr="004528FD">
        <w:rPr>
          <w:rFonts w:ascii="Times New Roman" w:hAnsi="Times New Roman" w:cs="Times New Roman"/>
          <w:color w:val="000000" w:themeColor="text1"/>
        </w:rPr>
        <w:t>otsuste arvu poole võrra.</w:t>
      </w:r>
    </w:p>
    <w:p w14:paraId="39377B43" w14:textId="77777777" w:rsidR="00244E75" w:rsidRPr="004528FD" w:rsidRDefault="00244E75" w:rsidP="00244E75">
      <w:pPr>
        <w:spacing w:after="0" w:line="240" w:lineRule="auto"/>
        <w:jc w:val="both"/>
        <w:rPr>
          <w:rFonts w:ascii="Times New Roman" w:hAnsi="Times New Roman" w:cs="Times New Roman"/>
        </w:rPr>
      </w:pPr>
    </w:p>
    <w:p w14:paraId="2080979A" w14:textId="6FFCBF21" w:rsidR="00244E75" w:rsidRPr="004528FD" w:rsidRDefault="00172373" w:rsidP="00244E75">
      <w:pPr>
        <w:spacing w:after="0" w:line="240" w:lineRule="auto"/>
        <w:jc w:val="both"/>
        <w:rPr>
          <w:rFonts w:ascii="Times New Roman" w:hAnsi="Times New Roman" w:cs="Times New Roman"/>
        </w:rPr>
      </w:pPr>
      <w:r>
        <w:rPr>
          <w:rFonts w:ascii="Times New Roman" w:hAnsi="Times New Roman" w:cs="Times New Roman"/>
          <w:b/>
          <w:bCs/>
        </w:rPr>
        <w:t>P</w:t>
      </w:r>
      <w:r w:rsidR="00244E75" w:rsidRPr="004528FD">
        <w:rPr>
          <w:rFonts w:ascii="Times New Roman" w:hAnsi="Times New Roman" w:cs="Times New Roman"/>
          <w:b/>
          <w:bCs/>
        </w:rPr>
        <w:t xml:space="preserve">unktiga 3 </w:t>
      </w:r>
      <w:r w:rsidR="00244E75" w:rsidRPr="004528FD">
        <w:rPr>
          <w:rFonts w:ascii="Times New Roman" w:hAnsi="Times New Roman" w:cs="Times New Roman"/>
        </w:rPr>
        <w:t>täiendatakse ESS § 11 lõikega 7</w:t>
      </w:r>
      <w:r w:rsidR="00244E75" w:rsidRPr="004528FD">
        <w:rPr>
          <w:rFonts w:ascii="Times New Roman" w:hAnsi="Times New Roman" w:cs="Times New Roman"/>
          <w:vertAlign w:val="superscript"/>
        </w:rPr>
        <w:t>1</w:t>
      </w:r>
      <w:r w:rsidR="00244E75" w:rsidRPr="004528FD">
        <w:rPr>
          <w:rFonts w:ascii="Times New Roman" w:hAnsi="Times New Roman" w:cs="Times New Roman"/>
        </w:rPr>
        <w:t>, kehtestades erandi sellisele sagedusloa kehtivuse tähtajale, mis on antud raadioteenuse osutamiseks. Uue sätte kohaselt annab TTJA raadioteenuse osutamiseks raadiosageduse kasutajale sagedusloa kehtivusega kuni raadioteenuse osutamise tegevusloa kehtivuse lõppemiseni, kuid mitte kauem</w:t>
      </w:r>
      <w:r w:rsidR="00E35CC8">
        <w:rPr>
          <w:rFonts w:ascii="Times New Roman" w:hAnsi="Times New Roman" w:cs="Times New Roman"/>
        </w:rPr>
        <w:t>aks</w:t>
      </w:r>
      <w:r w:rsidR="00244E75" w:rsidRPr="004528FD">
        <w:rPr>
          <w:rFonts w:ascii="Times New Roman" w:hAnsi="Times New Roman" w:cs="Times New Roman"/>
        </w:rPr>
        <w:t xml:space="preserve"> kui seitsmeks aastaks. Uue erandi eesmärk on ühtlustada </w:t>
      </w:r>
      <w:proofErr w:type="spellStart"/>
      <w:r w:rsidR="00244E75" w:rsidRPr="004528FD">
        <w:rPr>
          <w:rFonts w:ascii="Times New Roman" w:hAnsi="Times New Roman" w:cs="Times New Roman"/>
        </w:rPr>
        <w:t>MeeTS-is</w:t>
      </w:r>
      <w:proofErr w:type="spellEnd"/>
      <w:r w:rsidR="00244E75" w:rsidRPr="004528FD">
        <w:rPr>
          <w:rFonts w:ascii="Times New Roman" w:hAnsi="Times New Roman" w:cs="Times New Roman"/>
        </w:rPr>
        <w:t xml:space="preserve"> reguleeritud raadioteenuse tegevusloa (edaspidi ka </w:t>
      </w:r>
      <w:r w:rsidR="00244E75" w:rsidRPr="0025028E">
        <w:rPr>
          <w:rFonts w:ascii="Times New Roman" w:hAnsi="Times New Roman" w:cs="Times New Roman"/>
          <w:i/>
          <w:iCs/>
        </w:rPr>
        <w:t>raadioluba</w:t>
      </w:r>
      <w:r w:rsidR="00244E75" w:rsidRPr="004528FD">
        <w:rPr>
          <w:rFonts w:ascii="Times New Roman" w:hAnsi="Times New Roman" w:cs="Times New Roman"/>
        </w:rPr>
        <w:t xml:space="preserve">) ja raadiosagedustel raadioteenuse pakkumiseks vajaliku sagedusloa kehtivusaegu. </w:t>
      </w:r>
      <w:proofErr w:type="spellStart"/>
      <w:r w:rsidR="00244E75" w:rsidRPr="004528FD">
        <w:rPr>
          <w:rFonts w:ascii="Times New Roman" w:hAnsi="Times New Roman" w:cs="Times New Roman"/>
        </w:rPr>
        <w:t>MeeTS</w:t>
      </w:r>
      <w:proofErr w:type="spellEnd"/>
      <w:r w:rsidR="00244E75" w:rsidRPr="004528FD">
        <w:rPr>
          <w:rFonts w:ascii="Times New Roman" w:hAnsi="Times New Roman" w:cs="Times New Roman"/>
        </w:rPr>
        <w:t xml:space="preserve"> § 35 lg 2 näeb ette, et raadioluba antakse kuni seitsmeks aastaks. Kui hetkel kehtib raadioteenuse osutamise otstarbel kasutatav sagedusluba vaid ühe aasta, siis tähendab see</w:t>
      </w:r>
      <w:r w:rsidR="00E87AF3">
        <w:rPr>
          <w:rFonts w:ascii="Times New Roman" w:hAnsi="Times New Roman" w:cs="Times New Roman"/>
        </w:rPr>
        <w:t>, et</w:t>
      </w:r>
      <w:r w:rsidR="00244E75" w:rsidRPr="004528FD">
        <w:rPr>
          <w:rFonts w:ascii="Times New Roman" w:hAnsi="Times New Roman" w:cs="Times New Roman"/>
        </w:rPr>
        <w:t xml:space="preserve"> raadioteenuse osutaja </w:t>
      </w:r>
      <w:r w:rsidR="00E87AF3">
        <w:rPr>
          <w:rFonts w:ascii="Times New Roman" w:hAnsi="Times New Roman" w:cs="Times New Roman"/>
        </w:rPr>
        <w:t>taotleb</w:t>
      </w:r>
      <w:r w:rsidR="00244E75" w:rsidRPr="004528FD">
        <w:rPr>
          <w:rFonts w:ascii="Times New Roman" w:hAnsi="Times New Roman" w:cs="Times New Roman"/>
        </w:rPr>
        <w:t xml:space="preserve"> raadioloa kehtivuse ajal sagedusloa kehtivuse pikendamist</w:t>
      </w:r>
      <w:r w:rsidR="003502CD" w:rsidRPr="003502CD">
        <w:rPr>
          <w:rFonts w:ascii="Times New Roman" w:hAnsi="Times New Roman" w:cs="Times New Roman"/>
        </w:rPr>
        <w:t xml:space="preserve"> </w:t>
      </w:r>
      <w:r w:rsidR="003502CD" w:rsidRPr="004528FD">
        <w:rPr>
          <w:rFonts w:ascii="Times New Roman" w:hAnsi="Times New Roman" w:cs="Times New Roman"/>
        </w:rPr>
        <w:t>iga</w:t>
      </w:r>
      <w:r w:rsidR="003502CD">
        <w:rPr>
          <w:rFonts w:ascii="Times New Roman" w:hAnsi="Times New Roman" w:cs="Times New Roman"/>
        </w:rPr>
        <w:t xml:space="preserve">l </w:t>
      </w:r>
      <w:r w:rsidR="003502CD" w:rsidRPr="004528FD">
        <w:rPr>
          <w:rFonts w:ascii="Times New Roman" w:hAnsi="Times New Roman" w:cs="Times New Roman"/>
        </w:rPr>
        <w:t>aasta</w:t>
      </w:r>
      <w:r w:rsidR="003502CD">
        <w:rPr>
          <w:rFonts w:ascii="Times New Roman" w:hAnsi="Times New Roman" w:cs="Times New Roman"/>
        </w:rPr>
        <w:t>l</w:t>
      </w:r>
      <w:r w:rsidR="00244E75" w:rsidRPr="004528FD">
        <w:rPr>
          <w:rFonts w:ascii="Times New Roman" w:hAnsi="Times New Roman" w:cs="Times New Roman"/>
        </w:rPr>
        <w:t>.</w:t>
      </w:r>
    </w:p>
    <w:p w14:paraId="0044B5C2" w14:textId="77777777" w:rsidR="00244E75" w:rsidRPr="004528FD" w:rsidRDefault="00244E75" w:rsidP="00244E75">
      <w:pPr>
        <w:spacing w:after="0" w:line="240" w:lineRule="auto"/>
        <w:jc w:val="both"/>
        <w:rPr>
          <w:rFonts w:ascii="Times New Roman" w:hAnsi="Times New Roman" w:cs="Times New Roman"/>
        </w:rPr>
      </w:pPr>
    </w:p>
    <w:p w14:paraId="66FD798A" w14:textId="0517116F" w:rsidR="00244E75" w:rsidRPr="004528FD" w:rsidRDefault="00244E75" w:rsidP="00244E75">
      <w:pPr>
        <w:spacing w:after="0" w:line="240" w:lineRule="auto"/>
        <w:jc w:val="both"/>
        <w:rPr>
          <w:rFonts w:ascii="Times New Roman" w:hAnsi="Times New Roman" w:cs="Times New Roman"/>
        </w:rPr>
      </w:pPr>
      <w:r w:rsidRPr="004528FD">
        <w:rPr>
          <w:rFonts w:ascii="Times New Roman" w:hAnsi="Times New Roman" w:cs="Times New Roman"/>
        </w:rPr>
        <w:t xml:space="preserve">Muudatuse eesmärk on vähendada raadioteenuse osutajate halduskoormust. Sagedusloa kehtivuse sidumine raadioloa kehtivusega on loogiline ja vähendab tarbetut bürokraatiat. Seitsmeaastane maksimaalne tähtaeg on kooskõlas </w:t>
      </w:r>
      <w:proofErr w:type="spellStart"/>
      <w:r>
        <w:rPr>
          <w:rFonts w:ascii="Times New Roman" w:hAnsi="Times New Roman" w:cs="Times New Roman"/>
        </w:rPr>
        <w:t>MeeTS-is</w:t>
      </w:r>
      <w:proofErr w:type="spellEnd"/>
      <w:r w:rsidRPr="004528FD">
        <w:rPr>
          <w:rFonts w:ascii="Times New Roman" w:hAnsi="Times New Roman" w:cs="Times New Roman"/>
        </w:rPr>
        <w:t xml:space="preserve"> sätestatud raadioteenuse tegevusloa maksimaalse kehtivusajaga. Samas ei anta ESS § 11 lõikega 7</w:t>
      </w:r>
      <w:r w:rsidRPr="004528FD">
        <w:rPr>
          <w:rFonts w:ascii="Times New Roman" w:hAnsi="Times New Roman" w:cs="Times New Roman"/>
          <w:vertAlign w:val="superscript"/>
        </w:rPr>
        <w:t xml:space="preserve">1 </w:t>
      </w:r>
      <w:r w:rsidRPr="004528FD">
        <w:rPr>
          <w:rFonts w:ascii="Times New Roman" w:hAnsi="Times New Roman" w:cs="Times New Roman"/>
        </w:rPr>
        <w:t>raadioteenuse osutajale sagedusluba pikemaks ajaks kui asjaomase raadioloa kehtivuse lõpuni.</w:t>
      </w:r>
    </w:p>
    <w:p w14:paraId="252C8777" w14:textId="77777777" w:rsidR="00244E75" w:rsidRPr="004528FD" w:rsidRDefault="00244E75" w:rsidP="00244E75">
      <w:pPr>
        <w:spacing w:after="0" w:line="240" w:lineRule="auto"/>
        <w:jc w:val="both"/>
        <w:rPr>
          <w:rFonts w:ascii="Times New Roman" w:hAnsi="Times New Roman" w:cs="Times New Roman"/>
        </w:rPr>
      </w:pPr>
    </w:p>
    <w:p w14:paraId="3855AA69" w14:textId="2505CB91" w:rsidR="00244E75" w:rsidRPr="004528FD" w:rsidRDefault="6B9EA394" w:rsidP="00244E75">
      <w:pPr>
        <w:spacing w:after="0" w:line="240" w:lineRule="auto"/>
        <w:jc w:val="both"/>
        <w:rPr>
          <w:rFonts w:ascii="Times New Roman" w:hAnsi="Times New Roman" w:cs="Times New Roman"/>
        </w:rPr>
      </w:pPr>
      <w:r w:rsidRPr="30ABF73B">
        <w:rPr>
          <w:rFonts w:ascii="Times New Roman" w:hAnsi="Times New Roman" w:cs="Times New Roman"/>
          <w:b/>
          <w:bCs/>
        </w:rPr>
        <w:t>P</w:t>
      </w:r>
      <w:r w:rsidR="61FCD0C4" w:rsidRPr="30ABF73B">
        <w:rPr>
          <w:rFonts w:ascii="Times New Roman" w:hAnsi="Times New Roman" w:cs="Times New Roman"/>
          <w:b/>
          <w:bCs/>
        </w:rPr>
        <w:t xml:space="preserve">unktiga 4 </w:t>
      </w:r>
      <w:r w:rsidR="61FCD0C4" w:rsidRPr="30ABF73B">
        <w:rPr>
          <w:rFonts w:ascii="Times New Roman" w:hAnsi="Times New Roman" w:cs="Times New Roman"/>
        </w:rPr>
        <w:t>tunnistatakse kehtetuks</w:t>
      </w:r>
      <w:r w:rsidR="61FCD0C4" w:rsidRPr="30ABF73B">
        <w:rPr>
          <w:rFonts w:ascii="Times New Roman" w:hAnsi="Times New Roman" w:cs="Times New Roman"/>
          <w:b/>
          <w:bCs/>
        </w:rPr>
        <w:t xml:space="preserve"> </w:t>
      </w:r>
      <w:r w:rsidR="61FCD0C4" w:rsidRPr="30ABF73B">
        <w:rPr>
          <w:rFonts w:ascii="Times New Roman" w:hAnsi="Times New Roman" w:cs="Times New Roman"/>
        </w:rPr>
        <w:t xml:space="preserve">ESS § 12 lõige 3. Nii sageduslubade kui </w:t>
      </w:r>
      <w:r w:rsidR="2C85EE7C" w:rsidRPr="30ABF73B">
        <w:rPr>
          <w:rFonts w:ascii="Times New Roman" w:hAnsi="Times New Roman" w:cs="Times New Roman"/>
        </w:rPr>
        <w:t xml:space="preserve">ka </w:t>
      </w:r>
      <w:r w:rsidR="61FCD0C4" w:rsidRPr="30ABF73B">
        <w:rPr>
          <w:rFonts w:ascii="Times New Roman" w:hAnsi="Times New Roman" w:cs="Times New Roman"/>
        </w:rPr>
        <w:t xml:space="preserve">raadioteenuse osutamise tegevuslubade väljaandja on TTJA, mistõttu seab säte ebamõistliku halduskoormuse sagedusloa taotlejale, kohustades </w:t>
      </w:r>
      <w:r w:rsidR="2F47F477" w:rsidRPr="30ABF73B">
        <w:rPr>
          <w:rFonts w:ascii="Times New Roman" w:hAnsi="Times New Roman" w:cs="Times New Roman"/>
        </w:rPr>
        <w:t xml:space="preserve">teda </w:t>
      </w:r>
      <w:r w:rsidR="61FCD0C4" w:rsidRPr="30ABF73B">
        <w:rPr>
          <w:rFonts w:ascii="Times New Roman" w:hAnsi="Times New Roman" w:cs="Times New Roman"/>
        </w:rPr>
        <w:t xml:space="preserve">esitama asutusele dokumente, mille asutus on ise välja andnud. Vabade sageduste efektiivseks kasutamiseks on sellegipoolest vajalik, et raadioteenuse osutamiseks antakse sagedusluba üksnes juhul, kui taotlejal on vastavaks perioodiks kehtiv raadioluba. Seetõttu täiendatakse ESS-is sageduslubade andmisest keeldumise aluseid (vt selgitusi eelnõu </w:t>
      </w:r>
      <w:r w:rsidR="420CC48A" w:rsidRPr="30ABF73B">
        <w:rPr>
          <w:rFonts w:ascii="Times New Roman" w:hAnsi="Times New Roman" w:cs="Times New Roman"/>
        </w:rPr>
        <w:t>§ 2</w:t>
      </w:r>
      <w:r w:rsidR="61FCD0C4" w:rsidRPr="30ABF73B">
        <w:rPr>
          <w:rFonts w:ascii="Times New Roman" w:hAnsi="Times New Roman" w:cs="Times New Roman"/>
        </w:rPr>
        <w:t xml:space="preserve"> punkti 5 </w:t>
      </w:r>
      <w:r w:rsidR="2F47F477" w:rsidRPr="30ABF73B">
        <w:rPr>
          <w:rFonts w:ascii="Times New Roman" w:hAnsi="Times New Roman" w:cs="Times New Roman"/>
        </w:rPr>
        <w:t>kohta</w:t>
      </w:r>
      <w:r w:rsidR="61FCD0C4" w:rsidRPr="30ABF73B">
        <w:rPr>
          <w:rFonts w:ascii="Times New Roman" w:hAnsi="Times New Roman" w:cs="Times New Roman"/>
        </w:rPr>
        <w:t xml:space="preserve">). </w:t>
      </w:r>
      <w:r w:rsidR="61FCD0C4" w:rsidRPr="63F37114">
        <w:rPr>
          <w:rFonts w:ascii="Times New Roman" w:hAnsi="Times New Roman" w:cs="Times New Roman"/>
        </w:rPr>
        <w:t>S</w:t>
      </w:r>
      <w:commentRangeStart w:id="47"/>
      <w:commentRangeStart w:id="48"/>
      <w:commentRangeStart w:id="49"/>
      <w:r w:rsidR="61FCD0C4" w:rsidRPr="63F37114">
        <w:rPr>
          <w:rFonts w:ascii="Times New Roman" w:hAnsi="Times New Roman" w:cs="Times New Roman"/>
        </w:rPr>
        <w:t xml:space="preserve">ageduslubade andmisest keeldumise aluse seadmisega </w:t>
      </w:r>
      <w:r w:rsidR="61FCD0C4" w:rsidRPr="63F37114">
        <w:rPr>
          <w:rFonts w:ascii="Times New Roman" w:hAnsi="Times New Roman" w:cs="Times New Roman"/>
        </w:rPr>
        <w:lastRenderedPageBreak/>
        <w:t xml:space="preserve">jäetakse välja </w:t>
      </w:r>
      <w:r w:rsidR="45F5066C" w:rsidRPr="63F37114">
        <w:rPr>
          <w:rFonts w:ascii="Times New Roman" w:hAnsi="Times New Roman" w:cs="Times New Roman"/>
        </w:rPr>
        <w:t>praegu</w:t>
      </w:r>
      <w:r w:rsidR="61FCD0C4" w:rsidRPr="63F37114">
        <w:rPr>
          <w:rFonts w:ascii="Times New Roman" w:hAnsi="Times New Roman" w:cs="Times New Roman"/>
        </w:rPr>
        <w:t xml:space="preserve"> ESS § 12 lõikes 3 </w:t>
      </w:r>
      <w:r w:rsidR="45F5066C" w:rsidRPr="63F37114">
        <w:rPr>
          <w:rFonts w:ascii="Times New Roman" w:hAnsi="Times New Roman" w:cs="Times New Roman"/>
        </w:rPr>
        <w:t xml:space="preserve">olev </w:t>
      </w:r>
      <w:r w:rsidR="61FCD0C4" w:rsidRPr="63F37114">
        <w:rPr>
          <w:rFonts w:ascii="Times New Roman" w:hAnsi="Times New Roman" w:cs="Times New Roman"/>
        </w:rPr>
        <w:t>võimalus anda sagedusluba taotlejale, kellele ei ole väljastatud soovitud sagedusloa kehtivus</w:t>
      </w:r>
      <w:r w:rsidR="2E4D2247" w:rsidRPr="63F37114">
        <w:rPr>
          <w:rFonts w:ascii="Times New Roman" w:hAnsi="Times New Roman" w:cs="Times New Roman"/>
        </w:rPr>
        <w:t>aja</w:t>
      </w:r>
      <w:r w:rsidR="61FCD0C4" w:rsidRPr="63F37114">
        <w:rPr>
          <w:rFonts w:ascii="Times New Roman" w:hAnsi="Times New Roman" w:cs="Times New Roman"/>
        </w:rPr>
        <w:t>l kehtivat raadioluba, kuid kes taotleb sagedusluba raadioluba omava raadioteenuse osutajaga kokkuleppel tema programmi edastamiseks.</w:t>
      </w:r>
      <w:commentRangeEnd w:id="47"/>
      <w:r w:rsidR="00172373">
        <w:rPr>
          <w:rStyle w:val="Kommentaariviide"/>
        </w:rPr>
        <w:commentReference w:id="47"/>
      </w:r>
      <w:commentRangeEnd w:id="48"/>
      <w:r>
        <w:rPr>
          <w:rStyle w:val="Kommentaariviide"/>
        </w:rPr>
        <w:commentReference w:id="48"/>
      </w:r>
      <w:commentRangeEnd w:id="49"/>
      <w:r>
        <w:rPr>
          <w:rStyle w:val="Kommentaariviide"/>
        </w:rPr>
        <w:commentReference w:id="49"/>
      </w:r>
      <w:r w:rsidR="61FCD0C4" w:rsidRPr="30ABF73B">
        <w:rPr>
          <w:rFonts w:ascii="Times New Roman" w:hAnsi="Times New Roman" w:cs="Times New Roman"/>
        </w:rPr>
        <w:t xml:space="preserve"> Edaspidi antakse raadioteenuse osutamiseks sagedusluba üksnes isikule, kellel on selleks vastav raadioluba. Sagedusloa andmine üksnes raadioloa omanikule ühtlustab praktikat ja lihtsustab kõikide osapoolte</w:t>
      </w:r>
      <w:r w:rsidR="548FDA09" w:rsidRPr="30ABF73B">
        <w:rPr>
          <w:rFonts w:ascii="Times New Roman" w:hAnsi="Times New Roman" w:cs="Times New Roman"/>
        </w:rPr>
        <w:t xml:space="preserve"> jaoks</w:t>
      </w:r>
      <w:r w:rsidR="61FCD0C4" w:rsidRPr="30ABF73B">
        <w:rPr>
          <w:rFonts w:ascii="Times New Roman" w:hAnsi="Times New Roman" w:cs="Times New Roman"/>
        </w:rPr>
        <w:t xml:space="preserve"> sageduslubade menetlemise ja väljaandmise protsessi.</w:t>
      </w:r>
    </w:p>
    <w:p w14:paraId="4977513D" w14:textId="77777777" w:rsidR="00244E75" w:rsidRPr="004528FD" w:rsidRDefault="00244E75" w:rsidP="00244E75">
      <w:pPr>
        <w:spacing w:after="0" w:line="240" w:lineRule="auto"/>
        <w:jc w:val="both"/>
        <w:rPr>
          <w:rFonts w:ascii="Times New Roman" w:hAnsi="Times New Roman" w:cs="Times New Roman"/>
        </w:rPr>
      </w:pPr>
    </w:p>
    <w:p w14:paraId="01747BDD" w14:textId="6622F0CB" w:rsidR="00244E75" w:rsidRDefault="420CC48A" w:rsidP="00244E75">
      <w:pPr>
        <w:spacing w:after="0" w:line="240" w:lineRule="auto"/>
        <w:jc w:val="both"/>
        <w:rPr>
          <w:rFonts w:ascii="Times New Roman" w:hAnsi="Times New Roman" w:cs="Times New Roman"/>
        </w:rPr>
      </w:pPr>
      <w:commentRangeStart w:id="50"/>
      <w:r w:rsidRPr="30ABF73B">
        <w:rPr>
          <w:rFonts w:ascii="Times New Roman" w:hAnsi="Times New Roman" w:cs="Times New Roman"/>
          <w:b/>
          <w:bCs/>
        </w:rPr>
        <w:t>P</w:t>
      </w:r>
      <w:r w:rsidR="61FCD0C4" w:rsidRPr="30ABF73B">
        <w:rPr>
          <w:rFonts w:ascii="Times New Roman" w:hAnsi="Times New Roman" w:cs="Times New Roman"/>
          <w:b/>
          <w:bCs/>
        </w:rPr>
        <w:t>unktiga 5</w:t>
      </w:r>
      <w:r w:rsidR="61FCD0C4" w:rsidRPr="30ABF73B">
        <w:rPr>
          <w:rFonts w:ascii="Times New Roman" w:hAnsi="Times New Roman" w:cs="Times New Roman"/>
        </w:rPr>
        <w:t xml:space="preserve"> </w:t>
      </w:r>
      <w:commentRangeEnd w:id="50"/>
      <w:r w:rsidR="007A4469">
        <w:commentReference w:id="50"/>
      </w:r>
      <w:r w:rsidR="61FCD0C4" w:rsidRPr="30ABF73B">
        <w:rPr>
          <w:rFonts w:ascii="Times New Roman" w:hAnsi="Times New Roman" w:cs="Times New Roman"/>
        </w:rPr>
        <w:t>täiendatakse ESS § 14 lõiget 1 punktiga 3</w:t>
      </w:r>
      <w:r w:rsidR="61FCD0C4" w:rsidRPr="30ABF73B">
        <w:rPr>
          <w:rFonts w:ascii="Times New Roman" w:hAnsi="Times New Roman" w:cs="Times New Roman"/>
          <w:vertAlign w:val="superscript"/>
        </w:rPr>
        <w:t>1</w:t>
      </w:r>
      <w:r w:rsidR="61FCD0C4" w:rsidRPr="30ABF73B">
        <w:rPr>
          <w:rFonts w:ascii="Times New Roman" w:hAnsi="Times New Roman" w:cs="Times New Roman"/>
        </w:rPr>
        <w:t>, mis loob aluse sagedusloa andmisest keeldumiseks juhul, kui sagedusluba taotletakse raadioteenuse osutamiseks, kuid taotlejal puudub soovitud sagedusloa kehtivus</w:t>
      </w:r>
      <w:r w:rsidR="63E3D2E7" w:rsidRPr="30ABF73B">
        <w:rPr>
          <w:rFonts w:ascii="Times New Roman" w:hAnsi="Times New Roman" w:cs="Times New Roman"/>
        </w:rPr>
        <w:t>aja</w:t>
      </w:r>
      <w:r w:rsidR="61FCD0C4" w:rsidRPr="30ABF73B">
        <w:rPr>
          <w:rFonts w:ascii="Times New Roman" w:hAnsi="Times New Roman" w:cs="Times New Roman"/>
        </w:rPr>
        <w:t xml:space="preserve">l kehtiv meediateenuste seaduse alusel väljastatud raadioteenuse osutamise tegevusluba. Muudatus on seotud </w:t>
      </w:r>
      <w:r w:rsidR="6B6BCA94" w:rsidRPr="30ABF73B">
        <w:rPr>
          <w:rFonts w:ascii="Times New Roman" w:hAnsi="Times New Roman" w:cs="Times New Roman"/>
        </w:rPr>
        <w:t>eelmises</w:t>
      </w:r>
      <w:r w:rsidR="61FCD0C4" w:rsidRPr="30ABF73B">
        <w:rPr>
          <w:rFonts w:ascii="Times New Roman" w:hAnsi="Times New Roman" w:cs="Times New Roman"/>
        </w:rPr>
        <w:t xml:space="preserve"> punktis kirjeldatud muudatusega, ku</w:t>
      </w:r>
      <w:r w:rsidR="39F62FA2" w:rsidRPr="30ABF73B">
        <w:rPr>
          <w:rFonts w:ascii="Times New Roman" w:hAnsi="Times New Roman" w:cs="Times New Roman"/>
        </w:rPr>
        <w:t>na</w:t>
      </w:r>
      <w:r w:rsidR="61FCD0C4" w:rsidRPr="30ABF73B">
        <w:rPr>
          <w:rFonts w:ascii="Times New Roman" w:hAnsi="Times New Roman" w:cs="Times New Roman"/>
        </w:rPr>
        <w:t xml:space="preserve"> raadioloa vajalikkus raadioteenuse osutamiseks sagedusloa väljastamise</w:t>
      </w:r>
      <w:r w:rsidR="39F62FA2" w:rsidRPr="30ABF73B">
        <w:rPr>
          <w:rFonts w:ascii="Times New Roman" w:hAnsi="Times New Roman" w:cs="Times New Roman"/>
        </w:rPr>
        <w:t>ks</w:t>
      </w:r>
      <w:r w:rsidR="61FCD0C4" w:rsidRPr="30ABF73B">
        <w:rPr>
          <w:rFonts w:ascii="Times New Roman" w:hAnsi="Times New Roman" w:cs="Times New Roman"/>
        </w:rPr>
        <w:t xml:space="preserve"> o</w:t>
      </w:r>
      <w:r w:rsidR="39F62FA2" w:rsidRPr="30ABF73B">
        <w:rPr>
          <w:rFonts w:ascii="Times New Roman" w:hAnsi="Times New Roman" w:cs="Times New Roman"/>
        </w:rPr>
        <w:t>n</w:t>
      </w:r>
      <w:r w:rsidR="61FCD0C4" w:rsidRPr="30ABF73B">
        <w:rPr>
          <w:rFonts w:ascii="Times New Roman" w:hAnsi="Times New Roman" w:cs="Times New Roman"/>
        </w:rPr>
        <w:t xml:space="preserve"> </w:t>
      </w:r>
      <w:r w:rsidR="39F62FA2" w:rsidRPr="30ABF73B">
        <w:rPr>
          <w:rFonts w:ascii="Times New Roman" w:hAnsi="Times New Roman" w:cs="Times New Roman"/>
        </w:rPr>
        <w:t xml:space="preserve">praegu </w:t>
      </w:r>
      <w:r w:rsidR="61FCD0C4" w:rsidRPr="30ABF73B">
        <w:rPr>
          <w:rFonts w:ascii="Times New Roman" w:hAnsi="Times New Roman" w:cs="Times New Roman"/>
        </w:rPr>
        <w:t xml:space="preserve">reguleeritud ESS § 12 lõikega 3. Kavandatav sagedusloa andmisest keeldumise alus täpsustab </w:t>
      </w:r>
      <w:r w:rsidR="40061C51" w:rsidRPr="30ABF73B">
        <w:rPr>
          <w:rFonts w:ascii="Times New Roman" w:hAnsi="Times New Roman" w:cs="Times New Roman"/>
        </w:rPr>
        <w:t>praegus</w:t>
      </w:r>
      <w:r w:rsidR="31FA72DD" w:rsidRPr="30ABF73B">
        <w:rPr>
          <w:rFonts w:ascii="Times New Roman" w:hAnsi="Times New Roman" w:cs="Times New Roman"/>
        </w:rPr>
        <w:t>es</w:t>
      </w:r>
      <w:r w:rsidR="40061C51" w:rsidRPr="30ABF73B">
        <w:rPr>
          <w:rFonts w:ascii="Times New Roman" w:hAnsi="Times New Roman" w:cs="Times New Roman"/>
        </w:rPr>
        <w:t xml:space="preserve"> </w:t>
      </w:r>
      <w:r w:rsidR="61FCD0C4" w:rsidRPr="30ABF73B">
        <w:rPr>
          <w:rFonts w:ascii="Times New Roman" w:hAnsi="Times New Roman" w:cs="Times New Roman"/>
        </w:rPr>
        <w:t>ESS § 12 lõikes 3</w:t>
      </w:r>
      <w:r w:rsidR="02586BA0" w:rsidRPr="30ABF73B">
        <w:rPr>
          <w:rFonts w:ascii="Times New Roman" w:hAnsi="Times New Roman" w:cs="Times New Roman"/>
        </w:rPr>
        <w:t xml:space="preserve"> </w:t>
      </w:r>
      <w:r w:rsidR="31FA72DD" w:rsidRPr="30ABF73B">
        <w:rPr>
          <w:rFonts w:ascii="Times New Roman" w:hAnsi="Times New Roman" w:cs="Times New Roman"/>
        </w:rPr>
        <w:t xml:space="preserve">sätestatut </w:t>
      </w:r>
      <w:r w:rsidR="02586BA0" w:rsidRPr="30ABF73B">
        <w:rPr>
          <w:rFonts w:ascii="Times New Roman" w:hAnsi="Times New Roman" w:cs="Times New Roman"/>
        </w:rPr>
        <w:t>nõudega</w:t>
      </w:r>
      <w:r w:rsidR="61FCD0C4" w:rsidRPr="30ABF73B">
        <w:rPr>
          <w:rFonts w:ascii="Times New Roman" w:hAnsi="Times New Roman" w:cs="Times New Roman"/>
        </w:rPr>
        <w:t>, et raadioteenuse osutamiseks sagedusloa väljastamiseks on vajalik just meediateenuste seaduse alusel väljastatud raadiol</w:t>
      </w:r>
      <w:r w:rsidR="02586BA0" w:rsidRPr="30ABF73B">
        <w:rPr>
          <w:rFonts w:ascii="Times New Roman" w:hAnsi="Times New Roman" w:cs="Times New Roman"/>
        </w:rPr>
        <w:t>uba</w:t>
      </w:r>
      <w:r w:rsidR="61FCD0C4" w:rsidRPr="30ABF73B">
        <w:rPr>
          <w:rFonts w:ascii="Times New Roman" w:hAnsi="Times New Roman" w:cs="Times New Roman"/>
        </w:rPr>
        <w:t>. Täpsustusega luuakse õigusselgus selles, et sagedusluba ei ole võimalik anda teises riigis väljastatud raadioloa alusel.</w:t>
      </w:r>
    </w:p>
    <w:p w14:paraId="6CC07392" w14:textId="77777777" w:rsidR="00244E75" w:rsidRPr="009625A1" w:rsidRDefault="00244E75" w:rsidP="00244E75">
      <w:pPr>
        <w:spacing w:after="0" w:line="240" w:lineRule="auto"/>
        <w:jc w:val="both"/>
        <w:rPr>
          <w:rFonts w:ascii="Times New Roman" w:hAnsi="Times New Roman" w:cs="Times New Roman"/>
        </w:rPr>
      </w:pPr>
    </w:p>
    <w:p w14:paraId="2E1EA147" w14:textId="7A239E04" w:rsidR="00244E75" w:rsidRPr="009625A1" w:rsidRDefault="420CC48A" w:rsidP="00244E75">
      <w:pPr>
        <w:spacing w:after="0" w:line="240" w:lineRule="auto"/>
        <w:jc w:val="both"/>
        <w:rPr>
          <w:rFonts w:ascii="Times New Roman" w:hAnsi="Times New Roman" w:cs="Times New Roman"/>
        </w:rPr>
      </w:pPr>
      <w:r w:rsidRPr="30ABF73B">
        <w:rPr>
          <w:rFonts w:ascii="Times New Roman" w:hAnsi="Times New Roman" w:cs="Times New Roman"/>
          <w:b/>
          <w:bCs/>
        </w:rPr>
        <w:t>P</w:t>
      </w:r>
      <w:r w:rsidR="61FCD0C4" w:rsidRPr="30ABF73B">
        <w:rPr>
          <w:rFonts w:ascii="Times New Roman" w:hAnsi="Times New Roman" w:cs="Times New Roman"/>
          <w:b/>
          <w:bCs/>
        </w:rPr>
        <w:t xml:space="preserve">unktiga 6 </w:t>
      </w:r>
      <w:r w:rsidR="61FCD0C4" w:rsidRPr="30ABF73B">
        <w:rPr>
          <w:rFonts w:ascii="Times New Roman" w:hAnsi="Times New Roman" w:cs="Times New Roman"/>
        </w:rPr>
        <w:t xml:space="preserve">tunnistatakse </w:t>
      </w:r>
      <w:commentRangeStart w:id="51"/>
      <w:r w:rsidR="61FCD0C4" w:rsidRPr="30ABF73B">
        <w:rPr>
          <w:rFonts w:ascii="Times New Roman" w:hAnsi="Times New Roman" w:cs="Times New Roman"/>
        </w:rPr>
        <w:t>kehtetuks ESS § 14 lõike 1 punkt 7</w:t>
      </w:r>
      <w:commentRangeEnd w:id="51"/>
      <w:r w:rsidR="007A4469">
        <w:rPr>
          <w:rStyle w:val="Kommentaariviide"/>
        </w:rPr>
        <w:commentReference w:id="51"/>
      </w:r>
      <w:r w:rsidR="61FCD0C4" w:rsidRPr="30ABF73B">
        <w:rPr>
          <w:rFonts w:ascii="Times New Roman" w:hAnsi="Times New Roman" w:cs="Times New Roman"/>
        </w:rPr>
        <w:t xml:space="preserve"> ja lõige 4. Muudatus on vajalik õigusselguse loomiseks ning ebavajalike piirangute kaotamiseks.</w:t>
      </w:r>
      <w:commentRangeStart w:id="52"/>
      <w:commentRangeEnd w:id="52"/>
      <w:r w:rsidR="007A4469">
        <w:rPr>
          <w:rStyle w:val="Kommentaariviide"/>
        </w:rPr>
        <w:commentReference w:id="52"/>
      </w:r>
    </w:p>
    <w:p w14:paraId="681DDBC2" w14:textId="172E4756" w:rsidR="00244E75" w:rsidRDefault="00244E75" w:rsidP="00244E75">
      <w:pPr>
        <w:spacing w:after="0" w:line="240" w:lineRule="auto"/>
        <w:jc w:val="both"/>
        <w:rPr>
          <w:rFonts w:ascii="Times New Roman" w:hAnsi="Times New Roman" w:cs="Times New Roman"/>
        </w:rPr>
      </w:pPr>
      <w:r w:rsidRPr="009625A1">
        <w:rPr>
          <w:rFonts w:ascii="Times New Roman" w:hAnsi="Times New Roman" w:cs="Times New Roman"/>
        </w:rPr>
        <w:t xml:space="preserve">ESS § 14 lõikega 4 on sätestatud volitusnorm vastutavale ministrile TTJA tehnilise järelevalve </w:t>
      </w:r>
      <w:r w:rsidR="009B2AF2" w:rsidRPr="009625A1">
        <w:rPr>
          <w:rFonts w:ascii="Times New Roman" w:hAnsi="Times New Roman" w:cs="Times New Roman"/>
        </w:rPr>
        <w:t>te</w:t>
      </w:r>
      <w:r w:rsidR="009B2AF2">
        <w:rPr>
          <w:rFonts w:ascii="Times New Roman" w:hAnsi="Times New Roman" w:cs="Times New Roman"/>
        </w:rPr>
        <w:t>ge</w:t>
      </w:r>
      <w:r w:rsidR="009B2AF2" w:rsidRPr="009625A1">
        <w:rPr>
          <w:rFonts w:ascii="Times New Roman" w:hAnsi="Times New Roman" w:cs="Times New Roman"/>
        </w:rPr>
        <w:t xml:space="preserve">miseks </w:t>
      </w:r>
      <w:r w:rsidRPr="009625A1">
        <w:rPr>
          <w:rFonts w:ascii="Times New Roman" w:hAnsi="Times New Roman" w:cs="Times New Roman"/>
        </w:rPr>
        <w:t>statsionaarsete seadmete paiknemise piirkondade kehtestamiseks</w:t>
      </w:r>
      <w:r w:rsidR="00C343B8" w:rsidRPr="00C343B8">
        <w:rPr>
          <w:rFonts w:ascii="Times New Roman" w:hAnsi="Times New Roman" w:cs="Times New Roman"/>
        </w:rPr>
        <w:t xml:space="preserve"> </w:t>
      </w:r>
      <w:r w:rsidR="00C343B8" w:rsidRPr="009625A1">
        <w:rPr>
          <w:rFonts w:ascii="Times New Roman" w:hAnsi="Times New Roman" w:cs="Times New Roman"/>
        </w:rPr>
        <w:t>määrusega</w:t>
      </w:r>
      <w:r w:rsidRPr="009625A1">
        <w:rPr>
          <w:rFonts w:ascii="Times New Roman" w:hAnsi="Times New Roman" w:cs="Times New Roman"/>
        </w:rPr>
        <w:t>. Volitusnormi alusel on majandus- ja kommunikatsiooniminister kehtestanud 21.</w:t>
      </w:r>
      <w:r w:rsidR="004A54C7">
        <w:rPr>
          <w:rFonts w:ascii="Times New Roman" w:hAnsi="Times New Roman" w:cs="Times New Roman"/>
        </w:rPr>
        <w:t xml:space="preserve"> aprilli </w:t>
      </w:r>
      <w:r w:rsidRPr="009625A1">
        <w:rPr>
          <w:rFonts w:ascii="Times New Roman" w:hAnsi="Times New Roman" w:cs="Times New Roman"/>
        </w:rPr>
        <w:t>2005</w:t>
      </w:r>
      <w:r w:rsidR="00A04782">
        <w:rPr>
          <w:rFonts w:ascii="Times New Roman" w:hAnsi="Times New Roman" w:cs="Times New Roman"/>
        </w:rPr>
        <w:t>. a</w:t>
      </w:r>
      <w:r w:rsidRPr="009625A1">
        <w:rPr>
          <w:rFonts w:ascii="Times New Roman" w:hAnsi="Times New Roman" w:cs="Times New Roman"/>
        </w:rPr>
        <w:t xml:space="preserve"> määrusega nr 46 „Tehnilise Järelevalve Ameti tehnilise järelevalve teostamise statsionaarsete seadmete paiknemise piirkonnad</w:t>
      </w:r>
      <w:r w:rsidR="00A04782">
        <w:rPr>
          <w:rFonts w:ascii="Times New Roman" w:hAnsi="Times New Roman" w:cs="Times New Roman"/>
        </w:rPr>
        <w:t>“</w:t>
      </w:r>
      <w:r w:rsidR="00A04782" w:rsidRPr="00A04782">
        <w:rPr>
          <w:rFonts w:ascii="Times New Roman" w:hAnsi="Times New Roman" w:cs="Times New Roman"/>
        </w:rPr>
        <w:t xml:space="preserve"> </w:t>
      </w:r>
      <w:r w:rsidR="00A04782" w:rsidRPr="009625A1">
        <w:rPr>
          <w:rFonts w:ascii="Times New Roman" w:hAnsi="Times New Roman" w:cs="Times New Roman"/>
        </w:rPr>
        <w:t>vastavad piirkonnad</w:t>
      </w:r>
      <w:r w:rsidRPr="009625A1">
        <w:rPr>
          <w:rFonts w:ascii="Times New Roman" w:hAnsi="Times New Roman" w:cs="Times New Roman"/>
        </w:rPr>
        <w:t xml:space="preserve">. ESS § 14 lõike 1 punktiga 7 </w:t>
      </w:r>
      <w:r w:rsidR="00F90815">
        <w:rPr>
          <w:rFonts w:ascii="Times New Roman" w:hAnsi="Times New Roman" w:cs="Times New Roman"/>
        </w:rPr>
        <w:t>ja sama paragrahvi</w:t>
      </w:r>
      <w:r w:rsidRPr="009625A1">
        <w:rPr>
          <w:rFonts w:ascii="Times New Roman" w:hAnsi="Times New Roman" w:cs="Times New Roman"/>
        </w:rPr>
        <w:t xml:space="preserve"> lõike 4 alusel kehtestatud määrusega ette nähtud monitooringujaamade kaitse nõuded ei ole enam vajalikud ega ajakohased. Kõnealuste sätete ja määruse algne mõte ja eesmärk oli see, et TTJA monitooringujaamasid ei segaks muud lähedal olevad FM</w:t>
      </w:r>
      <w:r w:rsidR="004A54C7">
        <w:rPr>
          <w:rFonts w:ascii="Times New Roman" w:hAnsi="Times New Roman" w:cs="Times New Roman"/>
        </w:rPr>
        <w:t>-</w:t>
      </w:r>
      <w:r w:rsidRPr="009625A1">
        <w:rPr>
          <w:rFonts w:ascii="Times New Roman" w:hAnsi="Times New Roman" w:cs="Times New Roman"/>
        </w:rPr>
        <w:t xml:space="preserve"> ja TV</w:t>
      </w:r>
      <w:r w:rsidR="004A54C7">
        <w:rPr>
          <w:rFonts w:ascii="Times New Roman" w:hAnsi="Times New Roman" w:cs="Times New Roman"/>
        </w:rPr>
        <w:t>-</w:t>
      </w:r>
      <w:r w:rsidRPr="009625A1">
        <w:rPr>
          <w:rFonts w:ascii="Times New Roman" w:hAnsi="Times New Roman" w:cs="Times New Roman"/>
        </w:rPr>
        <w:t xml:space="preserve">saatjad oma tugevate signaalidega. Tänapäevane tehnoloogia on oluliselt vastupidavam välistele </w:t>
      </w:r>
      <w:r w:rsidRPr="007175AD">
        <w:rPr>
          <w:rFonts w:ascii="Times New Roman" w:hAnsi="Times New Roman" w:cs="Times New Roman"/>
        </w:rPr>
        <w:t>häiretele</w:t>
      </w:r>
      <w:r w:rsidRPr="009625A1">
        <w:rPr>
          <w:rFonts w:ascii="Times New Roman" w:hAnsi="Times New Roman" w:cs="Times New Roman"/>
        </w:rPr>
        <w:t xml:space="preserve"> ning monitooringujaamade tööd on võimalik tagada ka ilma geograafiliste piiranguteta. ESS § 14 lõike 1 punktis 7 reguleeritud sagedusloa andmisest keeldumise alus ei ole seega enam proportsionaalne ega vajalik. Sätte kehtetuks tunnistamine vähendab piiranguid sageduste kasutamisele ja lihtsustab regulatsiooni. ESS-i volitusnormi ja ESS § 14 lõike 1 punkti 7 kehtetuks tunnistamine tagaks õigusselguse ja kaotaks ebavajalikud piirangud.</w:t>
      </w:r>
    </w:p>
    <w:p w14:paraId="5C849FCE" w14:textId="77777777" w:rsidR="00244E75" w:rsidRDefault="00244E75" w:rsidP="00244E75">
      <w:pPr>
        <w:spacing w:after="0" w:line="240" w:lineRule="auto"/>
        <w:jc w:val="both"/>
        <w:rPr>
          <w:rFonts w:ascii="Times New Roman" w:hAnsi="Times New Roman" w:cs="Times New Roman"/>
        </w:rPr>
      </w:pPr>
    </w:p>
    <w:p w14:paraId="66F3851D" w14:textId="0B4EB52D" w:rsidR="00244E75" w:rsidRPr="00B41DA0" w:rsidRDefault="000A7920" w:rsidP="00244E75">
      <w:pPr>
        <w:spacing w:after="0" w:line="240" w:lineRule="auto"/>
        <w:jc w:val="both"/>
        <w:rPr>
          <w:rFonts w:ascii="Times New Roman" w:hAnsi="Times New Roman" w:cs="Times New Roman"/>
        </w:rPr>
      </w:pPr>
      <w:r>
        <w:rPr>
          <w:rFonts w:ascii="Times New Roman" w:hAnsi="Times New Roman" w:cs="Times New Roman"/>
          <w:b/>
          <w:bCs/>
        </w:rPr>
        <w:t>P</w:t>
      </w:r>
      <w:r w:rsidR="00244E75" w:rsidRPr="00B41DA0">
        <w:rPr>
          <w:rFonts w:ascii="Times New Roman" w:hAnsi="Times New Roman" w:cs="Times New Roman"/>
          <w:b/>
          <w:bCs/>
        </w:rPr>
        <w:t>unkti</w:t>
      </w:r>
      <w:r w:rsidR="00244E75">
        <w:rPr>
          <w:rFonts w:ascii="Times New Roman" w:hAnsi="Times New Roman" w:cs="Times New Roman"/>
          <w:b/>
          <w:bCs/>
        </w:rPr>
        <w:t>de</w:t>
      </w:r>
      <w:r w:rsidR="00244E75" w:rsidRPr="00B41DA0">
        <w:rPr>
          <w:rFonts w:ascii="Times New Roman" w:hAnsi="Times New Roman" w:cs="Times New Roman"/>
          <w:b/>
          <w:bCs/>
        </w:rPr>
        <w:t>ga 7</w:t>
      </w:r>
      <w:r w:rsidR="00244E75">
        <w:rPr>
          <w:rFonts w:ascii="Times New Roman" w:hAnsi="Times New Roman" w:cs="Times New Roman"/>
          <w:b/>
          <w:bCs/>
        </w:rPr>
        <w:t xml:space="preserve"> ja 8</w:t>
      </w:r>
      <w:r w:rsidR="00244E75" w:rsidRPr="00B41DA0">
        <w:rPr>
          <w:rFonts w:ascii="Times New Roman" w:hAnsi="Times New Roman" w:cs="Times New Roman"/>
          <w:b/>
          <w:bCs/>
        </w:rPr>
        <w:t xml:space="preserve"> </w:t>
      </w:r>
      <w:r w:rsidR="00244E75" w:rsidRPr="00633D46">
        <w:rPr>
          <w:rFonts w:ascii="Times New Roman" w:hAnsi="Times New Roman" w:cs="Times New Roman"/>
        </w:rPr>
        <w:t xml:space="preserve">muudetakse ESS § 16 lõiget 1, täpsustades sageduslubade pikendamisel uue loa kehtivusaega. Kehtiv ESS § 16 sätestab sageduslubade pikendamise üldised alused ja korra, kuid ei täpsusta pikendatud sagedusloa kehtivusaega. Lisatav </w:t>
      </w:r>
      <w:r w:rsidR="00244E75">
        <w:rPr>
          <w:rFonts w:ascii="Times New Roman" w:hAnsi="Times New Roman" w:cs="Times New Roman"/>
        </w:rPr>
        <w:t>lause</w:t>
      </w:r>
      <w:r w:rsidR="00244E75" w:rsidRPr="00633D46">
        <w:rPr>
          <w:rFonts w:ascii="Times New Roman" w:hAnsi="Times New Roman" w:cs="Times New Roman"/>
        </w:rPr>
        <w:t xml:space="preserve"> loob õigusselguse, nähes ette, et sagedusluba on võimalik pikendada sama </w:t>
      </w:r>
      <w:r w:rsidR="0077475C">
        <w:rPr>
          <w:rFonts w:ascii="Times New Roman" w:hAnsi="Times New Roman" w:cs="Times New Roman"/>
        </w:rPr>
        <w:t xml:space="preserve">pika </w:t>
      </w:r>
      <w:r w:rsidR="00244E75" w:rsidRPr="00633D46">
        <w:rPr>
          <w:rFonts w:ascii="Times New Roman" w:hAnsi="Times New Roman" w:cs="Times New Roman"/>
        </w:rPr>
        <w:t xml:space="preserve">tähtaja võrra, kui </w:t>
      </w:r>
      <w:r w:rsidR="0077475C">
        <w:rPr>
          <w:rFonts w:ascii="Times New Roman" w:hAnsi="Times New Roman" w:cs="Times New Roman"/>
        </w:rPr>
        <w:t xml:space="preserve">on </w:t>
      </w:r>
      <w:r w:rsidR="00244E75" w:rsidRPr="00633D46">
        <w:rPr>
          <w:rFonts w:ascii="Times New Roman" w:hAnsi="Times New Roman" w:cs="Times New Roman"/>
        </w:rPr>
        <w:t>vastavale sagedusloa liigile ette nähtud algne maksimaalne kehtivusaeg. Näiteks sagedusluba, mis on antud raadiosageduste kasutamiseks vee- või õhusõiduki pardal vastavalt ESS § 11 lõikele 6 kolmeks aastaks</w:t>
      </w:r>
      <w:r w:rsidR="0077475C">
        <w:rPr>
          <w:rFonts w:ascii="Times New Roman" w:hAnsi="Times New Roman" w:cs="Times New Roman"/>
        </w:rPr>
        <w:t>,</w:t>
      </w:r>
      <w:r w:rsidR="00244E75" w:rsidRPr="00633D46">
        <w:rPr>
          <w:rFonts w:ascii="Times New Roman" w:hAnsi="Times New Roman" w:cs="Times New Roman"/>
        </w:rPr>
        <w:t xml:space="preserve"> on võimalik pikendada kuni kolme aasta võrra. </w:t>
      </w:r>
      <w:r w:rsidR="00126020" w:rsidRPr="00633D46">
        <w:rPr>
          <w:rFonts w:ascii="Times New Roman" w:hAnsi="Times New Roman" w:cs="Times New Roman"/>
        </w:rPr>
        <w:t>Pikenda</w:t>
      </w:r>
      <w:r w:rsidR="00126020">
        <w:rPr>
          <w:rFonts w:ascii="Times New Roman" w:hAnsi="Times New Roman" w:cs="Times New Roman"/>
        </w:rPr>
        <w:t>da</w:t>
      </w:r>
      <w:r w:rsidR="00126020" w:rsidRPr="00633D46">
        <w:rPr>
          <w:rFonts w:ascii="Times New Roman" w:hAnsi="Times New Roman" w:cs="Times New Roman"/>
        </w:rPr>
        <w:t xml:space="preserve"> </w:t>
      </w:r>
      <w:r w:rsidR="00244E75" w:rsidRPr="00633D46">
        <w:rPr>
          <w:rFonts w:ascii="Times New Roman" w:hAnsi="Times New Roman" w:cs="Times New Roman"/>
        </w:rPr>
        <w:t xml:space="preserve">võib korduvalt. Lisaks </w:t>
      </w:r>
      <w:r w:rsidR="00244E75">
        <w:rPr>
          <w:rFonts w:ascii="Times New Roman" w:hAnsi="Times New Roman" w:cs="Times New Roman"/>
        </w:rPr>
        <w:t>jäetakse</w:t>
      </w:r>
      <w:r w:rsidR="00244E75" w:rsidRPr="00633D46">
        <w:rPr>
          <w:rFonts w:ascii="Times New Roman" w:hAnsi="Times New Roman" w:cs="Times New Roman"/>
        </w:rPr>
        <w:t xml:space="preserve"> ESS § 16 lõikes</w:t>
      </w:r>
      <w:r w:rsidR="00244E75">
        <w:rPr>
          <w:rFonts w:ascii="Times New Roman" w:hAnsi="Times New Roman" w:cs="Times New Roman"/>
        </w:rPr>
        <w:t>t</w:t>
      </w:r>
      <w:r w:rsidR="00244E75" w:rsidRPr="00633D46">
        <w:rPr>
          <w:rFonts w:ascii="Times New Roman" w:hAnsi="Times New Roman" w:cs="Times New Roman"/>
        </w:rPr>
        <w:t xml:space="preserve"> 1</w:t>
      </w:r>
      <w:r w:rsidR="00244E75">
        <w:rPr>
          <w:rFonts w:ascii="Times New Roman" w:hAnsi="Times New Roman" w:cs="Times New Roman"/>
        </w:rPr>
        <w:t xml:space="preserve"> välja</w:t>
      </w:r>
      <w:r w:rsidR="00244E75" w:rsidRPr="00633D46">
        <w:rPr>
          <w:rFonts w:ascii="Times New Roman" w:hAnsi="Times New Roman" w:cs="Times New Roman"/>
        </w:rPr>
        <w:t xml:space="preserve"> tarbetu tekstiosa „kehtivatel tingimustel“. </w:t>
      </w:r>
      <w:r w:rsidR="00126020" w:rsidRPr="00633D46">
        <w:rPr>
          <w:rFonts w:ascii="Times New Roman" w:hAnsi="Times New Roman" w:cs="Times New Roman"/>
        </w:rPr>
        <w:t>Ku</w:t>
      </w:r>
      <w:r w:rsidR="00126020">
        <w:rPr>
          <w:rFonts w:ascii="Times New Roman" w:hAnsi="Times New Roman" w:cs="Times New Roman"/>
        </w:rPr>
        <w:t>na</w:t>
      </w:r>
      <w:r w:rsidR="00126020" w:rsidRPr="00633D46">
        <w:rPr>
          <w:rFonts w:ascii="Times New Roman" w:hAnsi="Times New Roman" w:cs="Times New Roman"/>
        </w:rPr>
        <w:t xml:space="preserve"> </w:t>
      </w:r>
      <w:r w:rsidR="00244E75" w:rsidRPr="00633D46">
        <w:rPr>
          <w:rFonts w:ascii="Times New Roman" w:hAnsi="Times New Roman" w:cs="Times New Roman"/>
        </w:rPr>
        <w:t>säte reguleerib juba olemasoleva sagedusloa tähtaja pikendamist, on enesestmõistetav, et loa muid tingimusi ei muudeta</w:t>
      </w:r>
      <w:r w:rsidR="00244E75" w:rsidRPr="00A7157A">
        <w:rPr>
          <w:rFonts w:ascii="Times New Roman" w:hAnsi="Times New Roman" w:cs="Times New Roman"/>
        </w:rPr>
        <w:t>.</w:t>
      </w:r>
    </w:p>
    <w:p w14:paraId="27469D3A" w14:textId="77777777" w:rsidR="00244E75" w:rsidRPr="009625A1" w:rsidRDefault="00244E75" w:rsidP="00244E75">
      <w:pPr>
        <w:spacing w:after="0" w:line="240" w:lineRule="auto"/>
        <w:jc w:val="both"/>
        <w:rPr>
          <w:rFonts w:ascii="Times New Roman" w:hAnsi="Times New Roman" w:cs="Times New Roman"/>
        </w:rPr>
      </w:pPr>
    </w:p>
    <w:p w14:paraId="5B0A7EEE" w14:textId="40CE8A81" w:rsidR="00244E75" w:rsidRDefault="000A7920" w:rsidP="00244E75">
      <w:pPr>
        <w:spacing w:after="0" w:line="240" w:lineRule="auto"/>
        <w:jc w:val="both"/>
        <w:rPr>
          <w:rFonts w:ascii="Times New Roman" w:hAnsi="Times New Roman" w:cs="Times New Roman"/>
        </w:rPr>
      </w:pPr>
      <w:r>
        <w:rPr>
          <w:rFonts w:ascii="Times New Roman" w:hAnsi="Times New Roman" w:cs="Times New Roman"/>
          <w:b/>
          <w:bCs/>
        </w:rPr>
        <w:lastRenderedPageBreak/>
        <w:t>P</w:t>
      </w:r>
      <w:r w:rsidR="00244E75" w:rsidRPr="004528FD">
        <w:rPr>
          <w:rFonts w:ascii="Times New Roman" w:hAnsi="Times New Roman" w:cs="Times New Roman"/>
          <w:b/>
          <w:bCs/>
        </w:rPr>
        <w:t xml:space="preserve">unktiga </w:t>
      </w:r>
      <w:r w:rsidR="00244E75">
        <w:rPr>
          <w:rFonts w:ascii="Times New Roman" w:hAnsi="Times New Roman" w:cs="Times New Roman"/>
          <w:b/>
          <w:bCs/>
        </w:rPr>
        <w:t>9</w:t>
      </w:r>
      <w:r w:rsidR="00244E75" w:rsidRPr="004528FD">
        <w:rPr>
          <w:rFonts w:ascii="Times New Roman" w:hAnsi="Times New Roman" w:cs="Times New Roman"/>
          <w:b/>
          <w:bCs/>
        </w:rPr>
        <w:t xml:space="preserve"> </w:t>
      </w:r>
      <w:r w:rsidR="00244E75" w:rsidRPr="004528FD">
        <w:rPr>
          <w:rFonts w:ascii="Times New Roman" w:hAnsi="Times New Roman" w:cs="Times New Roman"/>
        </w:rPr>
        <w:t>kaotatakse</w:t>
      </w:r>
      <w:r w:rsidR="00244E75" w:rsidRPr="004528FD">
        <w:rPr>
          <w:rFonts w:ascii="Times New Roman" w:hAnsi="Times New Roman" w:cs="Times New Roman"/>
          <w:b/>
          <w:bCs/>
        </w:rPr>
        <w:t xml:space="preserve"> </w:t>
      </w:r>
      <w:r w:rsidR="00244E75" w:rsidRPr="004528FD">
        <w:rPr>
          <w:rFonts w:ascii="Times New Roman" w:hAnsi="Times New Roman" w:cs="Times New Roman"/>
        </w:rPr>
        <w:t>ESS § 17 lõikest 9 tulenev kohustus avaldada TTJA veebilehel ESS §</w:t>
      </w:r>
      <w:r w:rsidR="00BE2D0F">
        <w:rPr>
          <w:rFonts w:ascii="Times New Roman" w:hAnsi="Times New Roman" w:cs="Times New Roman"/>
        </w:rPr>
        <w:t> </w:t>
      </w:r>
      <w:r w:rsidR="00244E75" w:rsidRPr="004528FD">
        <w:rPr>
          <w:rFonts w:ascii="Times New Roman" w:hAnsi="Times New Roman" w:cs="Times New Roman"/>
        </w:rPr>
        <w:t>17 lõike 2 kohase</w:t>
      </w:r>
      <w:r w:rsidR="00244E75" w:rsidRPr="009625A1">
        <w:rPr>
          <w:rFonts w:ascii="Times New Roman" w:hAnsi="Times New Roman" w:cs="Times New Roman"/>
        </w:rPr>
        <w:t xml:space="preserve"> sagedusloaga antud raadiosageduste kasutamise õiguse üleandmise taotluse </w:t>
      </w:r>
      <w:r w:rsidR="0063757E">
        <w:rPr>
          <w:rFonts w:ascii="Times New Roman" w:hAnsi="Times New Roman" w:cs="Times New Roman"/>
        </w:rPr>
        <w:t xml:space="preserve">ja </w:t>
      </w:r>
      <w:r w:rsidR="0063757E" w:rsidRPr="00EC6FDC">
        <w:rPr>
          <w:rFonts w:ascii="Times New Roman" w:hAnsi="Times New Roman" w:cs="Times New Roman"/>
        </w:rPr>
        <w:t>sama paragrahvi</w:t>
      </w:r>
      <w:r w:rsidR="00244E75" w:rsidRPr="00EC6FDC">
        <w:rPr>
          <w:rFonts w:ascii="Times New Roman" w:hAnsi="Times New Roman" w:cs="Times New Roman"/>
        </w:rPr>
        <w:t xml:space="preserve"> lõikes</w:t>
      </w:r>
      <w:r w:rsidR="00244E75" w:rsidRPr="009625A1">
        <w:rPr>
          <w:rFonts w:ascii="Times New Roman" w:hAnsi="Times New Roman" w:cs="Times New Roman"/>
        </w:rPr>
        <w:t xml:space="preserve"> 5 sätestatud </w:t>
      </w:r>
      <w:r w:rsidR="00244E75" w:rsidRPr="00CA5029">
        <w:rPr>
          <w:rFonts w:ascii="Times New Roman" w:hAnsi="Times New Roman" w:cs="Times New Roman"/>
        </w:rPr>
        <w:t xml:space="preserve">raadiosageduste kasutuslepingu alusel </w:t>
      </w:r>
      <w:r w:rsidR="00CA5029" w:rsidRPr="003A6DA6">
        <w:rPr>
          <w:rFonts w:ascii="Times New Roman" w:hAnsi="Times New Roman" w:cs="Times New Roman"/>
        </w:rPr>
        <w:t xml:space="preserve">kasutamise õiguse </w:t>
      </w:r>
      <w:r w:rsidR="00244E75" w:rsidRPr="00CA5029">
        <w:rPr>
          <w:rFonts w:ascii="Times New Roman" w:hAnsi="Times New Roman" w:cs="Times New Roman"/>
        </w:rPr>
        <w:t>andmise teate</w:t>
      </w:r>
      <w:r w:rsidR="00244E75" w:rsidRPr="009625A1">
        <w:rPr>
          <w:rFonts w:ascii="Times New Roman" w:hAnsi="Times New Roman" w:cs="Times New Roman"/>
        </w:rPr>
        <w:t xml:space="preserve"> vormid. Kõnealuste taotluste ja teadete edastamise kohustus säilib vastavalt ESS § 17 lõigetele 2 ja 5, kuid taotlusteks ja teadeteks ei ole ette nähtud kindlat vormi. Lisaks säilib ESS § 17 lõikest 9 tulenev regulatsioon, et TTJA avalikustab oma veebilehel ESS § 17 lõikes 5 sätestatud raadiosageduste kasutuslepingu alusel </w:t>
      </w:r>
      <w:r w:rsidR="00A469A2" w:rsidRPr="009625A1">
        <w:rPr>
          <w:rFonts w:ascii="Times New Roman" w:hAnsi="Times New Roman" w:cs="Times New Roman"/>
        </w:rPr>
        <w:t xml:space="preserve">kasutamise õiguse </w:t>
      </w:r>
      <w:r w:rsidR="00244E75" w:rsidRPr="009625A1">
        <w:rPr>
          <w:rFonts w:ascii="Times New Roman" w:hAnsi="Times New Roman" w:cs="Times New Roman"/>
        </w:rPr>
        <w:t>andmise teates sisalduva info. Vormide avalikustamis</w:t>
      </w:r>
      <w:r w:rsidR="00A469A2">
        <w:rPr>
          <w:rFonts w:ascii="Times New Roman" w:hAnsi="Times New Roman" w:cs="Times New Roman"/>
        </w:rPr>
        <w:t>t</w:t>
      </w:r>
      <w:r w:rsidR="00244E75" w:rsidRPr="009625A1">
        <w:rPr>
          <w:rFonts w:ascii="Times New Roman" w:hAnsi="Times New Roman" w:cs="Times New Roman"/>
        </w:rPr>
        <w:t xml:space="preserve"> ei ole vaja</w:t>
      </w:r>
      <w:r w:rsidR="00A469A2" w:rsidRPr="00A469A2">
        <w:rPr>
          <w:rFonts w:ascii="Times New Roman" w:hAnsi="Times New Roman" w:cs="Times New Roman"/>
        </w:rPr>
        <w:t xml:space="preserve"> </w:t>
      </w:r>
      <w:r w:rsidR="00A469A2" w:rsidRPr="009625A1">
        <w:rPr>
          <w:rFonts w:ascii="Times New Roman" w:hAnsi="Times New Roman" w:cs="Times New Roman"/>
        </w:rPr>
        <w:t>reguleeri</w:t>
      </w:r>
      <w:r w:rsidR="00A469A2">
        <w:rPr>
          <w:rFonts w:ascii="Times New Roman" w:hAnsi="Times New Roman" w:cs="Times New Roman"/>
        </w:rPr>
        <w:t>da</w:t>
      </w:r>
      <w:r w:rsidR="00244E75" w:rsidRPr="009625A1">
        <w:rPr>
          <w:rFonts w:ascii="Times New Roman" w:hAnsi="Times New Roman" w:cs="Times New Roman"/>
        </w:rPr>
        <w:t>.</w:t>
      </w:r>
    </w:p>
    <w:p w14:paraId="3CB44787" w14:textId="77777777" w:rsidR="00244E75" w:rsidRPr="009625A1" w:rsidRDefault="00244E75" w:rsidP="00244E75">
      <w:pPr>
        <w:spacing w:after="0" w:line="240" w:lineRule="auto"/>
        <w:jc w:val="both"/>
        <w:rPr>
          <w:rFonts w:ascii="Times New Roman" w:hAnsi="Times New Roman" w:cs="Times New Roman"/>
        </w:rPr>
      </w:pPr>
    </w:p>
    <w:p w14:paraId="6B28E26D" w14:textId="500FD45D" w:rsidR="00244E75" w:rsidRPr="004528FD" w:rsidRDefault="5981FB6B" w:rsidP="30ABF73B">
      <w:pPr>
        <w:spacing w:after="0" w:line="240" w:lineRule="auto"/>
        <w:jc w:val="both"/>
        <w:rPr>
          <w:rFonts w:ascii="Times New Roman" w:hAnsi="Times New Roman" w:cs="Times New Roman"/>
        </w:rPr>
      </w:pPr>
      <w:commentRangeStart w:id="53"/>
      <w:r w:rsidRPr="63F37114">
        <w:rPr>
          <w:rFonts w:ascii="Times New Roman" w:hAnsi="Times New Roman" w:cs="Times New Roman"/>
          <w:b/>
        </w:rPr>
        <w:t>P</w:t>
      </w:r>
      <w:r w:rsidR="61FCD0C4" w:rsidRPr="63F37114">
        <w:rPr>
          <w:rFonts w:ascii="Times New Roman" w:hAnsi="Times New Roman" w:cs="Times New Roman"/>
          <w:b/>
        </w:rPr>
        <w:t xml:space="preserve">unktiga 10 </w:t>
      </w:r>
      <w:commentRangeEnd w:id="53"/>
      <w:r w:rsidR="001F4749">
        <w:rPr>
          <w:rStyle w:val="Kommentaariviide"/>
        </w:rPr>
        <w:commentReference w:id="53"/>
      </w:r>
      <w:r w:rsidR="61FCD0C4" w:rsidRPr="63F37114">
        <w:rPr>
          <w:rFonts w:ascii="Times New Roman" w:hAnsi="Times New Roman" w:cs="Times New Roman"/>
        </w:rPr>
        <w:t>tunnistatakse kehtetuks</w:t>
      </w:r>
      <w:r w:rsidR="61FCD0C4" w:rsidRPr="63F37114">
        <w:rPr>
          <w:rFonts w:ascii="Times New Roman" w:hAnsi="Times New Roman" w:cs="Times New Roman"/>
          <w:b/>
        </w:rPr>
        <w:t xml:space="preserve"> </w:t>
      </w:r>
      <w:r w:rsidR="61FCD0C4" w:rsidRPr="63F37114">
        <w:rPr>
          <w:rFonts w:ascii="Times New Roman" w:hAnsi="Times New Roman" w:cs="Times New Roman"/>
        </w:rPr>
        <w:t>ESS § 17 lõikes 10 sätestatud volitusnorm raadiosageduste kasutamise õiguse üleandmise ja kasutuslepingu alusel kasutamiseks andmise korra kehtestamiseks valdkonna eest vastutava ministri poolt. Volitusnormi kehtetuks tunnistamisega muutub kehtetuks ka volitusnormi alusel 1.</w:t>
      </w:r>
      <w:r w:rsidR="3874E22E" w:rsidRPr="63F37114">
        <w:rPr>
          <w:rFonts w:ascii="Times New Roman" w:hAnsi="Times New Roman" w:cs="Times New Roman"/>
        </w:rPr>
        <w:t xml:space="preserve"> </w:t>
      </w:r>
      <w:r w:rsidR="4E39885C" w:rsidRPr="63F37114">
        <w:rPr>
          <w:rFonts w:ascii="Times New Roman" w:hAnsi="Times New Roman" w:cs="Times New Roman"/>
        </w:rPr>
        <w:t>juuli</w:t>
      </w:r>
      <w:r w:rsidR="3874E22E" w:rsidRPr="63F37114">
        <w:rPr>
          <w:rFonts w:ascii="Times New Roman" w:hAnsi="Times New Roman" w:cs="Times New Roman"/>
        </w:rPr>
        <w:t xml:space="preserve"> </w:t>
      </w:r>
      <w:r w:rsidR="61FCD0C4" w:rsidRPr="63F37114">
        <w:rPr>
          <w:rFonts w:ascii="Times New Roman" w:hAnsi="Times New Roman" w:cs="Times New Roman"/>
        </w:rPr>
        <w:t>2011</w:t>
      </w:r>
      <w:r w:rsidR="4E39885C" w:rsidRPr="63F37114">
        <w:rPr>
          <w:rFonts w:ascii="Times New Roman" w:hAnsi="Times New Roman" w:cs="Times New Roman"/>
        </w:rPr>
        <w:t>. a</w:t>
      </w:r>
      <w:r w:rsidR="61FCD0C4" w:rsidRPr="63F37114">
        <w:rPr>
          <w:rFonts w:ascii="Times New Roman" w:hAnsi="Times New Roman" w:cs="Times New Roman"/>
        </w:rPr>
        <w:t xml:space="preserve"> majandus- ja kommunikatsiooniministri määrus nr 61 „Raadiosageduste kasutamise õiguse üleandmise ja kasutuslepingu alusel kasutamiseks andmise kord“. Volitusnormi kehtetuks tunnistamine on põhjendatud, kuna sagedusloa üleandmise protsess on piisavalt reguleeritud seaduse tasandil (ESS § 17) ning eraldi määruse kehtestamine ja ajakohastamine ei anna olulist lisaväärtust, kuid tekitab </w:t>
      </w:r>
      <w:r w:rsidR="23AA643F" w:rsidRPr="63F37114">
        <w:rPr>
          <w:rFonts w:ascii="Times New Roman" w:hAnsi="Times New Roman" w:cs="Times New Roman"/>
        </w:rPr>
        <w:t>juurde</w:t>
      </w:r>
      <w:r w:rsidR="61FCD0C4" w:rsidRPr="63F37114">
        <w:rPr>
          <w:rFonts w:ascii="Times New Roman" w:hAnsi="Times New Roman" w:cs="Times New Roman"/>
        </w:rPr>
        <w:t xml:space="preserve"> halduskoormust.</w:t>
      </w:r>
    </w:p>
    <w:p w14:paraId="1A836E61" w14:textId="77777777" w:rsidR="00244E75" w:rsidRPr="004528FD" w:rsidRDefault="00244E75" w:rsidP="00244E75">
      <w:pPr>
        <w:spacing w:after="0" w:line="240" w:lineRule="auto"/>
        <w:jc w:val="both"/>
        <w:rPr>
          <w:rFonts w:ascii="Times New Roman" w:hAnsi="Times New Roman" w:cs="Times New Roman"/>
        </w:rPr>
      </w:pPr>
    </w:p>
    <w:p w14:paraId="3F2E3F9A" w14:textId="4DD4C67C" w:rsidR="00244E75" w:rsidRPr="004528FD" w:rsidRDefault="5981FB6B" w:rsidP="30ABF73B">
      <w:pPr>
        <w:spacing w:after="0" w:line="240" w:lineRule="auto"/>
        <w:jc w:val="both"/>
        <w:rPr>
          <w:rFonts w:ascii="Times New Roman" w:eastAsiaTheme="minorEastAsia" w:hAnsi="Times New Roman" w:cs="Times New Roman"/>
        </w:rPr>
      </w:pPr>
      <w:r w:rsidRPr="30ABF73B">
        <w:rPr>
          <w:rFonts w:ascii="Times New Roman" w:eastAsiaTheme="minorEastAsia" w:hAnsi="Times New Roman" w:cs="Times New Roman"/>
          <w:b/>
          <w:bCs/>
        </w:rPr>
        <w:t>P</w:t>
      </w:r>
      <w:r w:rsidR="61FCD0C4" w:rsidRPr="30ABF73B">
        <w:rPr>
          <w:rFonts w:ascii="Times New Roman" w:eastAsiaTheme="minorEastAsia" w:hAnsi="Times New Roman" w:cs="Times New Roman"/>
          <w:b/>
          <w:bCs/>
        </w:rPr>
        <w:t xml:space="preserve">unktiga 11 </w:t>
      </w:r>
      <w:r w:rsidR="61FCD0C4" w:rsidRPr="30ABF73B">
        <w:rPr>
          <w:rFonts w:ascii="Times New Roman" w:eastAsiaTheme="minorEastAsia" w:hAnsi="Times New Roman" w:cs="Times New Roman"/>
        </w:rPr>
        <w:t>lihtsustatakse kriteeriumi hindamise metoodikat</w:t>
      </w:r>
      <w:ins w:id="54" w:author="Maarja-Liis Lall - JUSTDIGI" w:date="2025-10-02T18:16:00Z">
        <w:r w:rsidR="7898B609" w:rsidRPr="30ABF73B">
          <w:rPr>
            <w:rFonts w:ascii="Times New Roman" w:eastAsiaTheme="minorEastAsia" w:hAnsi="Times New Roman" w:cs="Times New Roman"/>
          </w:rPr>
          <w:t xml:space="preserve"> ESS § 90 lõike 1 p-s 2</w:t>
        </w:r>
      </w:ins>
      <w:r w:rsidR="61FCD0C4" w:rsidRPr="30ABF73B">
        <w:rPr>
          <w:rFonts w:ascii="Times New Roman" w:eastAsiaTheme="minorEastAsia" w:hAnsi="Times New Roman" w:cs="Times New Roman"/>
        </w:rPr>
        <w:t xml:space="preserve">, </w:t>
      </w:r>
      <w:r w:rsidR="5DDE5824" w:rsidRPr="30ABF73B">
        <w:rPr>
          <w:rFonts w:ascii="Times New Roman" w:eastAsiaTheme="minorEastAsia" w:hAnsi="Times New Roman" w:cs="Times New Roman"/>
        </w:rPr>
        <w:t xml:space="preserve">kuna </w:t>
      </w:r>
      <w:r w:rsidR="61FCD0C4" w:rsidRPr="30ABF73B">
        <w:rPr>
          <w:rFonts w:ascii="Times New Roman" w:eastAsiaTheme="minorEastAsia" w:hAnsi="Times New Roman" w:cs="Times New Roman"/>
        </w:rPr>
        <w:t>selle täpsem reguleerimine ei ole vajalik. Asjaolu, kas vaba juurdepääsuga televisiooniteenuse osutaja edastatavad kanalid on kaabellevivõrgu piirkonnas antenniga vastu võetavad, on võimalik tuvastada üldlevinud standarditele ja normidele</w:t>
      </w:r>
      <w:r w:rsidR="66420EF8" w:rsidRPr="30ABF73B">
        <w:rPr>
          <w:rFonts w:ascii="Times New Roman" w:eastAsiaTheme="minorEastAsia" w:hAnsi="Times New Roman" w:cs="Times New Roman"/>
        </w:rPr>
        <w:t xml:space="preserve"> tuginedes ja seda ei ole</w:t>
      </w:r>
      <w:r w:rsidR="61FCD0C4" w:rsidRPr="30ABF73B">
        <w:rPr>
          <w:rFonts w:ascii="Times New Roman" w:eastAsiaTheme="minorEastAsia" w:hAnsi="Times New Roman" w:cs="Times New Roman"/>
        </w:rPr>
        <w:t xml:space="preserve"> vaja määrusega eraldi tehniliste tingimustena </w:t>
      </w:r>
      <w:r w:rsidR="66420EF8" w:rsidRPr="30ABF73B">
        <w:rPr>
          <w:rFonts w:ascii="Times New Roman" w:eastAsiaTheme="minorEastAsia" w:hAnsi="Times New Roman" w:cs="Times New Roman"/>
        </w:rPr>
        <w:t>sätestada</w:t>
      </w:r>
      <w:r w:rsidR="61FCD0C4" w:rsidRPr="30ABF73B">
        <w:rPr>
          <w:rFonts w:ascii="Times New Roman" w:eastAsiaTheme="minorEastAsia" w:hAnsi="Times New Roman" w:cs="Times New Roman"/>
        </w:rPr>
        <w:t>. Veelgi enam, sellise</w:t>
      </w:r>
      <w:r w:rsidR="23C93F7E" w:rsidRPr="30ABF73B">
        <w:rPr>
          <w:rFonts w:ascii="Times New Roman" w:eastAsiaTheme="minorEastAsia" w:hAnsi="Times New Roman" w:cs="Times New Roman"/>
        </w:rPr>
        <w:t>i</w:t>
      </w:r>
      <w:r w:rsidR="61FCD0C4" w:rsidRPr="30ABF73B">
        <w:rPr>
          <w:rFonts w:ascii="Times New Roman" w:eastAsiaTheme="minorEastAsia" w:hAnsi="Times New Roman" w:cs="Times New Roman"/>
        </w:rPr>
        <w:t>d tehnoloogilis</w:t>
      </w:r>
      <w:r w:rsidR="23C93F7E" w:rsidRPr="30ABF73B">
        <w:rPr>
          <w:rFonts w:ascii="Times New Roman" w:eastAsiaTheme="minorEastAsia" w:hAnsi="Times New Roman" w:cs="Times New Roman"/>
        </w:rPr>
        <w:t>i</w:t>
      </w:r>
      <w:r w:rsidR="61FCD0C4" w:rsidRPr="30ABF73B">
        <w:rPr>
          <w:rFonts w:ascii="Times New Roman" w:eastAsiaTheme="minorEastAsia" w:hAnsi="Times New Roman" w:cs="Times New Roman"/>
        </w:rPr>
        <w:t xml:space="preserve"> lahendus</w:t>
      </w:r>
      <w:r w:rsidR="23C93F7E" w:rsidRPr="30ABF73B">
        <w:rPr>
          <w:rFonts w:ascii="Times New Roman" w:eastAsiaTheme="minorEastAsia" w:hAnsi="Times New Roman" w:cs="Times New Roman"/>
        </w:rPr>
        <w:t>i</w:t>
      </w:r>
      <w:r w:rsidR="61FCD0C4" w:rsidRPr="30ABF73B">
        <w:rPr>
          <w:rFonts w:ascii="Times New Roman" w:eastAsiaTheme="minorEastAsia" w:hAnsi="Times New Roman" w:cs="Times New Roman"/>
        </w:rPr>
        <w:t xml:space="preserve">, mis kirjeldavad kanalite </w:t>
      </w:r>
      <w:r w:rsidR="5E29449D" w:rsidRPr="30ABF73B">
        <w:rPr>
          <w:rFonts w:ascii="Times New Roman" w:eastAsiaTheme="minorEastAsia" w:hAnsi="Times New Roman" w:cs="Times New Roman"/>
        </w:rPr>
        <w:t xml:space="preserve">seda </w:t>
      </w:r>
      <w:r w:rsidR="61FCD0C4" w:rsidRPr="30ABF73B">
        <w:rPr>
          <w:rFonts w:ascii="Times New Roman" w:eastAsiaTheme="minorEastAsia" w:hAnsi="Times New Roman" w:cs="Times New Roman"/>
        </w:rPr>
        <w:t xml:space="preserve">tüüpi edastust, enam </w:t>
      </w:r>
      <w:r w:rsidR="4CCDF638" w:rsidRPr="30ABF73B">
        <w:rPr>
          <w:rFonts w:ascii="Times New Roman" w:eastAsiaTheme="minorEastAsia" w:hAnsi="Times New Roman" w:cs="Times New Roman"/>
        </w:rPr>
        <w:t xml:space="preserve">peaaegu </w:t>
      </w:r>
      <w:r w:rsidR="61FCD0C4" w:rsidRPr="30ABF73B">
        <w:rPr>
          <w:rFonts w:ascii="Times New Roman" w:eastAsiaTheme="minorEastAsia" w:hAnsi="Times New Roman" w:cs="Times New Roman"/>
        </w:rPr>
        <w:t xml:space="preserve">kasutusel ei ole. Sellega seoses tuleb kehtetuks tunnistada ka ESS § 90 lõige 5 koos volitusnormi alusel vastu võetud määrusega (vt </w:t>
      </w:r>
      <w:r w:rsidR="61FCD0C4" w:rsidRPr="30ABF73B">
        <w:rPr>
          <w:rFonts w:ascii="Times New Roman" w:hAnsi="Times New Roman" w:cs="Times New Roman"/>
        </w:rPr>
        <w:t xml:space="preserve">selgitusi eelnõu </w:t>
      </w:r>
      <w:r w:rsidRPr="30ABF73B">
        <w:rPr>
          <w:rFonts w:ascii="Times New Roman" w:hAnsi="Times New Roman" w:cs="Times New Roman"/>
        </w:rPr>
        <w:t>§ 2</w:t>
      </w:r>
      <w:r w:rsidR="61FCD0C4" w:rsidRPr="30ABF73B">
        <w:rPr>
          <w:rFonts w:ascii="Times New Roman" w:hAnsi="Times New Roman" w:cs="Times New Roman"/>
        </w:rPr>
        <w:t xml:space="preserve"> punkti 12 </w:t>
      </w:r>
      <w:r w:rsidR="0750EB70" w:rsidRPr="30ABF73B">
        <w:rPr>
          <w:rFonts w:ascii="Times New Roman" w:hAnsi="Times New Roman" w:cs="Times New Roman"/>
        </w:rPr>
        <w:t>kohta</w:t>
      </w:r>
      <w:r w:rsidR="61FCD0C4" w:rsidRPr="30ABF73B">
        <w:rPr>
          <w:rFonts w:ascii="Times New Roman" w:hAnsi="Times New Roman" w:cs="Times New Roman"/>
        </w:rPr>
        <w:t>)</w:t>
      </w:r>
      <w:r w:rsidR="61FCD0C4" w:rsidRPr="30ABF73B">
        <w:rPr>
          <w:rFonts w:ascii="Times New Roman" w:eastAsiaTheme="minorEastAsia" w:hAnsi="Times New Roman" w:cs="Times New Roman"/>
        </w:rPr>
        <w:t>.</w:t>
      </w:r>
    </w:p>
    <w:p w14:paraId="6C4AD1E8" w14:textId="77777777" w:rsidR="00244E75" w:rsidRPr="004528FD" w:rsidRDefault="00244E75" w:rsidP="00244E75">
      <w:pPr>
        <w:spacing w:after="0" w:line="240" w:lineRule="auto"/>
        <w:jc w:val="both"/>
        <w:rPr>
          <w:rFonts w:ascii="Times New Roman" w:hAnsi="Times New Roman" w:cs="Times New Roman"/>
        </w:rPr>
      </w:pPr>
    </w:p>
    <w:p w14:paraId="0D639EC1" w14:textId="6C9CCD8D" w:rsidR="00244E75" w:rsidRDefault="5981FB6B" w:rsidP="00244E75">
      <w:pPr>
        <w:spacing w:after="0" w:line="240" w:lineRule="auto"/>
        <w:jc w:val="both"/>
        <w:rPr>
          <w:rFonts w:ascii="Times New Roman" w:hAnsi="Times New Roman" w:cs="Times New Roman"/>
        </w:rPr>
      </w:pPr>
      <w:commentRangeStart w:id="55"/>
      <w:r w:rsidRPr="30ABF73B">
        <w:rPr>
          <w:rFonts w:ascii="Times New Roman" w:hAnsi="Times New Roman" w:cs="Times New Roman"/>
          <w:b/>
          <w:bCs/>
        </w:rPr>
        <w:t>P</w:t>
      </w:r>
      <w:r w:rsidR="61FCD0C4" w:rsidRPr="30ABF73B">
        <w:rPr>
          <w:rFonts w:ascii="Times New Roman" w:hAnsi="Times New Roman" w:cs="Times New Roman"/>
          <w:b/>
          <w:bCs/>
        </w:rPr>
        <w:t>unktiga 12</w:t>
      </w:r>
      <w:commentRangeEnd w:id="55"/>
      <w:r w:rsidR="001F4749">
        <w:commentReference w:id="55"/>
      </w:r>
      <w:r w:rsidR="61FCD0C4" w:rsidRPr="30ABF73B">
        <w:rPr>
          <w:rFonts w:ascii="Times New Roman" w:hAnsi="Times New Roman" w:cs="Times New Roman"/>
          <w:b/>
          <w:bCs/>
        </w:rPr>
        <w:t xml:space="preserve"> </w:t>
      </w:r>
      <w:r w:rsidR="61FCD0C4" w:rsidRPr="30ABF73B">
        <w:rPr>
          <w:rFonts w:ascii="Times New Roman" w:hAnsi="Times New Roman" w:cs="Times New Roman"/>
        </w:rPr>
        <w:t xml:space="preserve">tunnistatakse kehtetuks </w:t>
      </w:r>
      <w:commentRangeStart w:id="56"/>
      <w:r w:rsidR="61FCD0C4" w:rsidRPr="30ABF73B">
        <w:rPr>
          <w:rFonts w:ascii="Times New Roman" w:hAnsi="Times New Roman" w:cs="Times New Roman"/>
        </w:rPr>
        <w:t>ESS § 90 lõikes 5</w:t>
      </w:r>
      <w:commentRangeEnd w:id="56"/>
      <w:r w:rsidR="001F4749">
        <w:commentReference w:id="56"/>
      </w:r>
      <w:r w:rsidR="61FCD0C4" w:rsidRPr="30ABF73B">
        <w:rPr>
          <w:rFonts w:ascii="Times New Roman" w:hAnsi="Times New Roman" w:cs="Times New Roman"/>
        </w:rPr>
        <w:t xml:space="preserve"> sätestatud volitusnorm kaabelleviteenuse osutamisele nõuete kehtestamiseks valdkonna eest vastutava ministri poolt. Volitusnormi kehtetuks tunnistamisega muutub kehtetuks ka volitusnormi alusel 19.</w:t>
      </w:r>
      <w:r w:rsidR="3A740D27" w:rsidRPr="30ABF73B">
        <w:rPr>
          <w:rFonts w:ascii="Times New Roman" w:hAnsi="Times New Roman" w:cs="Times New Roman"/>
        </w:rPr>
        <w:t xml:space="preserve"> oktoobri </w:t>
      </w:r>
      <w:r w:rsidR="61FCD0C4" w:rsidRPr="30ABF73B">
        <w:rPr>
          <w:rFonts w:ascii="Times New Roman" w:hAnsi="Times New Roman" w:cs="Times New Roman"/>
        </w:rPr>
        <w:t>2005</w:t>
      </w:r>
      <w:r w:rsidR="35BDEF7B" w:rsidRPr="30ABF73B">
        <w:rPr>
          <w:rFonts w:ascii="Times New Roman" w:hAnsi="Times New Roman" w:cs="Times New Roman"/>
        </w:rPr>
        <w:t>. a</w:t>
      </w:r>
      <w:r w:rsidR="61FCD0C4" w:rsidRPr="30ABF73B">
        <w:rPr>
          <w:rFonts w:ascii="Times New Roman" w:hAnsi="Times New Roman" w:cs="Times New Roman"/>
        </w:rPr>
        <w:t xml:space="preserve"> majandus- ja kommunikatsiooniministri määrus nr 127 „Nõuded kaabellevivõrgu piirkonnas vastuvõetava televisiooniprogrammi edastamise teenuse osutamisele“ (vt selgitusi </w:t>
      </w:r>
      <w:r w:rsidR="3A740D27" w:rsidRPr="30ABF73B">
        <w:rPr>
          <w:rFonts w:ascii="Times New Roman" w:hAnsi="Times New Roman" w:cs="Times New Roman"/>
        </w:rPr>
        <w:t xml:space="preserve">ka </w:t>
      </w:r>
      <w:r w:rsidR="61FCD0C4" w:rsidRPr="30ABF73B">
        <w:rPr>
          <w:rFonts w:ascii="Times New Roman" w:hAnsi="Times New Roman" w:cs="Times New Roman"/>
        </w:rPr>
        <w:t xml:space="preserve">eelnõu </w:t>
      </w:r>
      <w:r w:rsidR="35BDEF7B" w:rsidRPr="30ABF73B">
        <w:rPr>
          <w:rFonts w:ascii="Times New Roman" w:hAnsi="Times New Roman" w:cs="Times New Roman"/>
        </w:rPr>
        <w:t>§ 2</w:t>
      </w:r>
      <w:r w:rsidR="61FCD0C4" w:rsidRPr="30ABF73B">
        <w:rPr>
          <w:rFonts w:ascii="Times New Roman" w:hAnsi="Times New Roman" w:cs="Times New Roman"/>
        </w:rPr>
        <w:t xml:space="preserve"> punkti 11 </w:t>
      </w:r>
      <w:r w:rsidR="3A740D27" w:rsidRPr="30ABF73B">
        <w:rPr>
          <w:rFonts w:ascii="Times New Roman" w:hAnsi="Times New Roman" w:cs="Times New Roman"/>
        </w:rPr>
        <w:t>kohta</w:t>
      </w:r>
      <w:r w:rsidR="61FCD0C4" w:rsidRPr="30ABF73B">
        <w:rPr>
          <w:rFonts w:ascii="Times New Roman" w:hAnsi="Times New Roman" w:cs="Times New Roman"/>
        </w:rPr>
        <w:t>).</w:t>
      </w:r>
    </w:p>
    <w:p w14:paraId="41CE1420" w14:textId="77777777" w:rsidR="00244E75" w:rsidRPr="009625A1" w:rsidRDefault="00244E75" w:rsidP="00244E75">
      <w:pPr>
        <w:spacing w:after="0" w:line="240" w:lineRule="auto"/>
        <w:jc w:val="both"/>
        <w:rPr>
          <w:rFonts w:ascii="Times New Roman" w:hAnsi="Times New Roman" w:cs="Times New Roman"/>
        </w:rPr>
      </w:pPr>
    </w:p>
    <w:p w14:paraId="19E6EA71" w14:textId="4EFB57E2" w:rsidR="00244E75" w:rsidRDefault="61FCD0C4" w:rsidP="00244E75">
      <w:pPr>
        <w:spacing w:after="0" w:line="240" w:lineRule="auto"/>
        <w:jc w:val="both"/>
        <w:rPr>
          <w:rFonts w:ascii="Times New Roman" w:hAnsi="Times New Roman" w:cs="Times New Roman"/>
          <w:color w:val="000000" w:themeColor="text1"/>
        </w:rPr>
      </w:pPr>
      <w:commentRangeStart w:id="57"/>
      <w:r w:rsidRPr="30ABF73B">
        <w:rPr>
          <w:rFonts w:ascii="Times New Roman" w:hAnsi="Times New Roman" w:cs="Times New Roman"/>
        </w:rPr>
        <w:t xml:space="preserve">Samuti tunnistatakse </w:t>
      </w:r>
      <w:r w:rsidRPr="30ABF73B">
        <w:rPr>
          <w:rFonts w:ascii="Times New Roman" w:hAnsi="Times New Roman" w:cs="Times New Roman"/>
          <w:b/>
          <w:bCs/>
        </w:rPr>
        <w:t>punktiga 12</w:t>
      </w:r>
      <w:commentRangeEnd w:id="57"/>
      <w:r w:rsidR="00244E75">
        <w:commentReference w:id="57"/>
      </w:r>
      <w:r w:rsidRPr="30ABF73B">
        <w:rPr>
          <w:rFonts w:ascii="Times New Roman" w:hAnsi="Times New Roman" w:cs="Times New Roman"/>
          <w:b/>
          <w:bCs/>
        </w:rPr>
        <w:t xml:space="preserve"> </w:t>
      </w:r>
      <w:r w:rsidRPr="30ABF73B">
        <w:rPr>
          <w:rFonts w:ascii="Times New Roman" w:hAnsi="Times New Roman" w:cs="Times New Roman"/>
        </w:rPr>
        <w:t>kehtetuks</w:t>
      </w:r>
      <w:r w:rsidRPr="30ABF73B">
        <w:rPr>
          <w:rFonts w:ascii="Times New Roman" w:hAnsi="Times New Roman" w:cs="Times New Roman"/>
          <w:b/>
          <w:bCs/>
        </w:rPr>
        <w:t xml:space="preserve"> </w:t>
      </w:r>
      <w:r w:rsidRPr="30ABF73B">
        <w:rPr>
          <w:rFonts w:ascii="Times New Roman" w:hAnsi="Times New Roman" w:cs="Times New Roman"/>
        </w:rPr>
        <w:t>ESS § 137 lõige 3. Praegu kehtiva ESS § 137 lõikes 3 sätestatud regulatsiooni kohaselt koostab ja esitab TTJA üks kord kolme kuu jooksul Justiits- ja Digiministeeriumile ülevaate elektroonilise side valdkonnas toimunud muutustest koos sideteenuse turu peamiste näitajate statistiliste andmetega. Aruandluskohustuse täitmiseks esitavad sideturu kohta käivaid andmeid ettevõtjad TTJA-</w:t>
      </w:r>
      <w:proofErr w:type="spellStart"/>
      <w:r w:rsidRPr="30ABF73B">
        <w:rPr>
          <w:rFonts w:ascii="Times New Roman" w:hAnsi="Times New Roman" w:cs="Times New Roman"/>
        </w:rPr>
        <w:t>le</w:t>
      </w:r>
      <w:proofErr w:type="spellEnd"/>
      <w:r w:rsidRPr="30ABF73B">
        <w:rPr>
          <w:rFonts w:ascii="Times New Roman" w:hAnsi="Times New Roman" w:cs="Times New Roman"/>
        </w:rPr>
        <w:t xml:space="preserve"> kuni </w:t>
      </w:r>
      <w:r w:rsidR="487BC277" w:rsidRPr="30ABF73B">
        <w:rPr>
          <w:rFonts w:ascii="Times New Roman" w:hAnsi="Times New Roman" w:cs="Times New Roman"/>
        </w:rPr>
        <w:t xml:space="preserve">neli </w:t>
      </w:r>
      <w:r w:rsidRPr="30ABF73B">
        <w:rPr>
          <w:rFonts w:ascii="Times New Roman" w:hAnsi="Times New Roman" w:cs="Times New Roman"/>
        </w:rPr>
        <w:t xml:space="preserve">korda aastas. Praktika on näidanud, et sideturul </w:t>
      </w:r>
      <w:r w:rsidRPr="30ABF73B">
        <w:rPr>
          <w:rFonts w:ascii="Times New Roman" w:hAnsi="Times New Roman" w:cs="Times New Roman"/>
          <w:color w:val="000000" w:themeColor="text1"/>
        </w:rPr>
        <w:t xml:space="preserve">ei toimu niivõrd kiireid muutusi, et </w:t>
      </w:r>
      <w:r w:rsidR="590C85F9" w:rsidRPr="30ABF73B">
        <w:rPr>
          <w:rFonts w:ascii="Times New Roman" w:hAnsi="Times New Roman" w:cs="Times New Roman"/>
          <w:color w:val="000000" w:themeColor="text1"/>
        </w:rPr>
        <w:t xml:space="preserve">nii </w:t>
      </w:r>
      <w:r w:rsidRPr="30ABF73B">
        <w:rPr>
          <w:rFonts w:ascii="Times New Roman" w:hAnsi="Times New Roman" w:cs="Times New Roman"/>
          <w:color w:val="000000" w:themeColor="text1"/>
        </w:rPr>
        <w:t xml:space="preserve">tihe seire- ja aruandluskohustus oleks põhjendatud, mistõttu tuleks </w:t>
      </w:r>
      <w:r w:rsidR="78A3D0EB" w:rsidRPr="30ABF73B">
        <w:rPr>
          <w:rFonts w:ascii="Times New Roman" w:hAnsi="Times New Roman" w:cs="Times New Roman"/>
          <w:color w:val="000000" w:themeColor="text1"/>
        </w:rPr>
        <w:t xml:space="preserve">muuta </w:t>
      </w:r>
      <w:r w:rsidRPr="30ABF73B">
        <w:rPr>
          <w:rFonts w:ascii="Times New Roman" w:hAnsi="Times New Roman" w:cs="Times New Roman"/>
          <w:color w:val="000000" w:themeColor="text1"/>
        </w:rPr>
        <w:t>aruandlus aastapõhiseks (ESS § 137 lg 1).</w:t>
      </w:r>
    </w:p>
    <w:p w14:paraId="4ABCAA39" w14:textId="77777777" w:rsidR="00244E75" w:rsidRPr="009625A1" w:rsidRDefault="00244E75" w:rsidP="00244E75">
      <w:pPr>
        <w:spacing w:after="0" w:line="240" w:lineRule="auto"/>
        <w:jc w:val="both"/>
        <w:rPr>
          <w:rFonts w:ascii="Times New Roman" w:hAnsi="Times New Roman" w:cs="Times New Roman"/>
          <w:color w:val="000000" w:themeColor="text1"/>
        </w:rPr>
      </w:pPr>
    </w:p>
    <w:p w14:paraId="6952F0AF" w14:textId="14CCC964" w:rsidR="0027012B" w:rsidRPr="00714F15" w:rsidRDefault="69A87D00" w:rsidP="00244E75">
      <w:pPr>
        <w:spacing w:line="240" w:lineRule="auto"/>
        <w:jc w:val="both"/>
        <w:rPr>
          <w:rFonts w:ascii="Times New Roman" w:eastAsia="Times New Roman" w:hAnsi="Times New Roman" w:cs="Times New Roman"/>
        </w:rPr>
      </w:pPr>
      <w:r w:rsidRPr="30ABF73B">
        <w:rPr>
          <w:rFonts w:ascii="Times New Roman" w:hAnsi="Times New Roman" w:cs="Times New Roman"/>
          <w:color w:val="000000" w:themeColor="text1"/>
        </w:rPr>
        <w:t>M</w:t>
      </w:r>
      <w:r w:rsidR="61FCD0C4" w:rsidRPr="30ABF73B">
        <w:rPr>
          <w:rFonts w:ascii="Times New Roman" w:hAnsi="Times New Roman" w:cs="Times New Roman"/>
          <w:color w:val="000000" w:themeColor="text1"/>
        </w:rPr>
        <w:t>uudatusega vähend</w:t>
      </w:r>
      <w:r w:rsidRPr="30ABF73B">
        <w:rPr>
          <w:rFonts w:ascii="Times New Roman" w:hAnsi="Times New Roman" w:cs="Times New Roman"/>
          <w:color w:val="000000" w:themeColor="text1"/>
        </w:rPr>
        <w:t>atakse</w:t>
      </w:r>
      <w:r w:rsidR="61FCD0C4" w:rsidRPr="30ABF73B">
        <w:rPr>
          <w:rFonts w:ascii="Times New Roman" w:hAnsi="Times New Roman" w:cs="Times New Roman"/>
          <w:color w:val="000000" w:themeColor="text1"/>
        </w:rPr>
        <w:t xml:space="preserve"> ettevõtjatelt andmete kogumist – vähend</w:t>
      </w:r>
      <w:r w:rsidRPr="30ABF73B">
        <w:rPr>
          <w:rFonts w:ascii="Times New Roman" w:hAnsi="Times New Roman" w:cs="Times New Roman"/>
          <w:color w:val="000000" w:themeColor="text1"/>
        </w:rPr>
        <w:t>atakse</w:t>
      </w:r>
      <w:r w:rsidR="61FCD0C4" w:rsidRPr="30ABF73B">
        <w:rPr>
          <w:rFonts w:ascii="Times New Roman" w:hAnsi="Times New Roman" w:cs="Times New Roman"/>
          <w:color w:val="000000" w:themeColor="text1"/>
        </w:rPr>
        <w:t xml:space="preserve"> </w:t>
      </w:r>
      <w:ins w:id="58" w:author="Maarja-Liis Lall - JUSTDIGI" w:date="2025-10-02T18:17:00Z">
        <w:r w:rsidR="1F402496" w:rsidRPr="30ABF73B">
          <w:rPr>
            <w:rFonts w:ascii="Times New Roman" w:hAnsi="Times New Roman" w:cs="Times New Roman"/>
            <w:color w:val="000000" w:themeColor="text1"/>
          </w:rPr>
          <w:t xml:space="preserve">puudutatud </w:t>
        </w:r>
      </w:ins>
      <w:r w:rsidR="61FCD0C4" w:rsidRPr="30ABF73B">
        <w:rPr>
          <w:rFonts w:ascii="Times New Roman" w:hAnsi="Times New Roman" w:cs="Times New Roman"/>
          <w:color w:val="000000" w:themeColor="text1"/>
        </w:rPr>
        <w:t>ettevõtjate arvu (44 sideettevõtja asemel 34)</w:t>
      </w:r>
      <w:r w:rsidRPr="30ABF73B">
        <w:rPr>
          <w:rFonts w:ascii="Times New Roman" w:hAnsi="Times New Roman" w:cs="Times New Roman"/>
          <w:color w:val="000000" w:themeColor="text1"/>
        </w:rPr>
        <w:t xml:space="preserve"> ja</w:t>
      </w:r>
      <w:r w:rsidR="61FCD0C4" w:rsidRPr="30ABF73B">
        <w:rPr>
          <w:rFonts w:ascii="Times New Roman" w:hAnsi="Times New Roman" w:cs="Times New Roman"/>
          <w:color w:val="000000" w:themeColor="text1"/>
        </w:rPr>
        <w:t xml:space="preserve"> küsitavat</w:t>
      </w:r>
      <w:r w:rsidR="1D27EA79" w:rsidRPr="30ABF73B">
        <w:rPr>
          <w:rFonts w:ascii="Times New Roman" w:hAnsi="Times New Roman" w:cs="Times New Roman"/>
          <w:color w:val="000000" w:themeColor="text1"/>
        </w:rPr>
        <w:t>e</w:t>
      </w:r>
      <w:r w:rsidR="61FCD0C4" w:rsidRPr="30ABF73B">
        <w:rPr>
          <w:rFonts w:ascii="Times New Roman" w:hAnsi="Times New Roman" w:cs="Times New Roman"/>
          <w:color w:val="000000" w:themeColor="text1"/>
        </w:rPr>
        <w:t xml:space="preserve"> andme</w:t>
      </w:r>
      <w:r w:rsidR="1D27EA79" w:rsidRPr="30ABF73B">
        <w:rPr>
          <w:rFonts w:ascii="Times New Roman" w:hAnsi="Times New Roman" w:cs="Times New Roman"/>
          <w:color w:val="000000" w:themeColor="text1"/>
        </w:rPr>
        <w:t xml:space="preserve">te </w:t>
      </w:r>
      <w:r w:rsidR="61FCD0C4" w:rsidRPr="30ABF73B">
        <w:rPr>
          <w:rFonts w:ascii="Times New Roman" w:hAnsi="Times New Roman" w:cs="Times New Roman"/>
          <w:color w:val="000000" w:themeColor="text1"/>
        </w:rPr>
        <w:t xml:space="preserve">koosseisu (nt </w:t>
      </w:r>
      <w:r w:rsidR="2069B31E" w:rsidRPr="30ABF73B">
        <w:rPr>
          <w:rFonts w:ascii="Times New Roman" w:hAnsi="Times New Roman" w:cs="Times New Roman"/>
          <w:color w:val="000000" w:themeColor="text1"/>
        </w:rPr>
        <w:t xml:space="preserve">jäetakse välja </w:t>
      </w:r>
      <w:r w:rsidR="61FCD0C4" w:rsidRPr="30ABF73B">
        <w:rPr>
          <w:rFonts w:ascii="Times New Roman" w:hAnsi="Times New Roman" w:cs="Times New Roman"/>
          <w:color w:val="000000" w:themeColor="text1"/>
        </w:rPr>
        <w:t xml:space="preserve">küsimused transiidiliikluse, mobiilse andmeside kiiruse jaotuse ja välismaa </w:t>
      </w:r>
      <w:proofErr w:type="spellStart"/>
      <w:r w:rsidR="61FCD0C4" w:rsidRPr="30ABF73B">
        <w:rPr>
          <w:rFonts w:ascii="Times New Roman" w:hAnsi="Times New Roman" w:cs="Times New Roman"/>
          <w:color w:val="000000" w:themeColor="text1"/>
        </w:rPr>
        <w:t>SIM-ide</w:t>
      </w:r>
      <w:proofErr w:type="spellEnd"/>
      <w:r w:rsidR="61FCD0C4" w:rsidRPr="30ABF73B">
        <w:rPr>
          <w:rFonts w:ascii="Times New Roman" w:hAnsi="Times New Roman" w:cs="Times New Roman"/>
          <w:color w:val="000000" w:themeColor="text1"/>
        </w:rPr>
        <w:t xml:space="preserve"> arvu kohta). Ettevõtjatelt saadud andmestikku </w:t>
      </w:r>
      <w:r w:rsidRPr="30ABF73B">
        <w:rPr>
          <w:rFonts w:ascii="Times New Roman" w:hAnsi="Times New Roman" w:cs="Times New Roman"/>
          <w:color w:val="000000" w:themeColor="text1"/>
        </w:rPr>
        <w:t>kasutatakse</w:t>
      </w:r>
      <w:r w:rsidR="61FCD0C4" w:rsidRPr="30ABF73B">
        <w:rPr>
          <w:rFonts w:ascii="Times New Roman" w:hAnsi="Times New Roman" w:cs="Times New Roman"/>
          <w:color w:val="000000" w:themeColor="text1"/>
        </w:rPr>
        <w:t xml:space="preserve"> lisaks andmete edastamise kohustuse täitmiseks Euroopa </w:t>
      </w:r>
      <w:r w:rsidR="61FCD0C4" w:rsidRPr="30ABF73B">
        <w:rPr>
          <w:rFonts w:ascii="Times New Roman" w:hAnsi="Times New Roman" w:cs="Times New Roman"/>
        </w:rPr>
        <w:t xml:space="preserve">Komisjoni </w:t>
      </w:r>
      <w:r w:rsidR="2A86B800" w:rsidRPr="30ABF73B">
        <w:rPr>
          <w:rFonts w:ascii="Times New Roman" w:hAnsi="Times New Roman" w:cs="Times New Roman"/>
        </w:rPr>
        <w:t xml:space="preserve">ning </w:t>
      </w:r>
      <w:r w:rsidR="4DA3C64B" w:rsidRPr="30ABF73B">
        <w:rPr>
          <w:rFonts w:ascii="Times New Roman" w:hAnsi="Times New Roman" w:cs="Times New Roman"/>
        </w:rPr>
        <w:t xml:space="preserve">Elektroonilise Side </w:t>
      </w:r>
      <w:r w:rsidR="61FCD0C4" w:rsidRPr="30ABF73B">
        <w:rPr>
          <w:rFonts w:ascii="Times New Roman" w:hAnsi="Times New Roman" w:cs="Times New Roman"/>
        </w:rPr>
        <w:t xml:space="preserve">Euroopa </w:t>
      </w:r>
      <w:r w:rsidR="2A86B800" w:rsidRPr="30ABF73B">
        <w:rPr>
          <w:rFonts w:ascii="Times New Roman" w:hAnsi="Times New Roman" w:cs="Times New Roman"/>
        </w:rPr>
        <w:t>Reguleerivate Asutuste Ameti</w:t>
      </w:r>
      <w:r w:rsidR="61FCD0C4" w:rsidRPr="30ABF73B">
        <w:rPr>
          <w:rFonts w:ascii="Times New Roman" w:hAnsi="Times New Roman" w:cs="Times New Roman"/>
        </w:rPr>
        <w:t xml:space="preserve"> </w:t>
      </w:r>
      <w:r w:rsidR="61FCD0C4" w:rsidRPr="30ABF73B">
        <w:rPr>
          <w:rFonts w:ascii="Times New Roman" w:hAnsi="Times New Roman" w:cs="Times New Roman"/>
        </w:rPr>
        <w:lastRenderedPageBreak/>
        <w:t>(</w:t>
      </w:r>
      <w:r w:rsidRPr="30ABF73B">
        <w:rPr>
          <w:rFonts w:ascii="Times New Roman" w:hAnsi="Times New Roman" w:cs="Times New Roman"/>
        </w:rPr>
        <w:t xml:space="preserve">ingl </w:t>
      </w:r>
      <w:proofErr w:type="spellStart"/>
      <w:r w:rsidR="61FCD0C4" w:rsidRPr="30ABF73B">
        <w:rPr>
          <w:rFonts w:ascii="Times New Roman" w:hAnsi="Times New Roman" w:cs="Times New Roman"/>
          <w:i/>
          <w:iCs/>
        </w:rPr>
        <w:t>Body</w:t>
      </w:r>
      <w:proofErr w:type="spellEnd"/>
      <w:r w:rsidR="61FCD0C4" w:rsidRPr="30ABF73B">
        <w:rPr>
          <w:rFonts w:ascii="Times New Roman" w:hAnsi="Times New Roman" w:cs="Times New Roman"/>
          <w:i/>
          <w:iCs/>
        </w:rPr>
        <w:t xml:space="preserve"> of </w:t>
      </w:r>
      <w:proofErr w:type="spellStart"/>
      <w:r w:rsidR="61FCD0C4" w:rsidRPr="30ABF73B">
        <w:rPr>
          <w:rFonts w:ascii="Times New Roman" w:hAnsi="Times New Roman" w:cs="Times New Roman"/>
          <w:i/>
          <w:iCs/>
        </w:rPr>
        <w:t>European</w:t>
      </w:r>
      <w:proofErr w:type="spellEnd"/>
      <w:r w:rsidR="61FCD0C4" w:rsidRPr="30ABF73B">
        <w:rPr>
          <w:rFonts w:ascii="Times New Roman" w:hAnsi="Times New Roman" w:cs="Times New Roman"/>
          <w:i/>
          <w:iCs/>
        </w:rPr>
        <w:t xml:space="preserve"> </w:t>
      </w:r>
      <w:proofErr w:type="spellStart"/>
      <w:r w:rsidR="61FCD0C4" w:rsidRPr="30ABF73B">
        <w:rPr>
          <w:rFonts w:ascii="Times New Roman" w:hAnsi="Times New Roman" w:cs="Times New Roman"/>
          <w:i/>
          <w:iCs/>
        </w:rPr>
        <w:t>Regulators</w:t>
      </w:r>
      <w:proofErr w:type="spellEnd"/>
      <w:r w:rsidR="61FCD0C4" w:rsidRPr="30ABF73B">
        <w:rPr>
          <w:rFonts w:ascii="Times New Roman" w:hAnsi="Times New Roman" w:cs="Times New Roman"/>
          <w:i/>
          <w:iCs/>
        </w:rPr>
        <w:t xml:space="preserve"> </w:t>
      </w:r>
      <w:proofErr w:type="spellStart"/>
      <w:r w:rsidR="61FCD0C4" w:rsidRPr="30ABF73B">
        <w:rPr>
          <w:rFonts w:ascii="Times New Roman" w:hAnsi="Times New Roman" w:cs="Times New Roman"/>
          <w:i/>
          <w:iCs/>
        </w:rPr>
        <w:t>for</w:t>
      </w:r>
      <w:proofErr w:type="spellEnd"/>
      <w:r w:rsidR="61FCD0C4" w:rsidRPr="30ABF73B">
        <w:rPr>
          <w:rFonts w:ascii="Times New Roman" w:hAnsi="Times New Roman" w:cs="Times New Roman"/>
          <w:i/>
          <w:iCs/>
        </w:rPr>
        <w:t xml:space="preserve"> </w:t>
      </w:r>
      <w:proofErr w:type="spellStart"/>
      <w:r w:rsidR="61FCD0C4" w:rsidRPr="30ABF73B">
        <w:rPr>
          <w:rFonts w:ascii="Times New Roman" w:hAnsi="Times New Roman" w:cs="Times New Roman"/>
          <w:i/>
          <w:iCs/>
        </w:rPr>
        <w:t>Electronic</w:t>
      </w:r>
      <w:proofErr w:type="spellEnd"/>
      <w:r w:rsidR="61FCD0C4" w:rsidRPr="30ABF73B">
        <w:rPr>
          <w:rFonts w:ascii="Times New Roman" w:hAnsi="Times New Roman" w:cs="Times New Roman"/>
          <w:i/>
          <w:iCs/>
        </w:rPr>
        <w:t xml:space="preserve"> </w:t>
      </w:r>
      <w:proofErr w:type="spellStart"/>
      <w:r w:rsidR="61FCD0C4" w:rsidRPr="30ABF73B">
        <w:rPr>
          <w:rFonts w:ascii="Times New Roman" w:hAnsi="Times New Roman" w:cs="Times New Roman"/>
          <w:i/>
          <w:iCs/>
        </w:rPr>
        <w:t>Communications</w:t>
      </w:r>
      <w:proofErr w:type="spellEnd"/>
      <w:r w:rsidR="61FCD0C4" w:rsidRPr="30ABF73B">
        <w:rPr>
          <w:rFonts w:ascii="Times New Roman" w:hAnsi="Times New Roman" w:cs="Times New Roman"/>
        </w:rPr>
        <w:t>) ja teiste organisatsioonide ees.</w:t>
      </w:r>
    </w:p>
    <w:p w14:paraId="5A494513" w14:textId="363145BF" w:rsidR="004B2DF3" w:rsidRDefault="02B6B45B" w:rsidP="780DE211">
      <w:pPr>
        <w:spacing w:line="240" w:lineRule="auto"/>
        <w:jc w:val="both"/>
        <w:rPr>
          <w:rFonts w:ascii="Times New Roman" w:eastAsia="Times New Roman" w:hAnsi="Times New Roman" w:cs="Times New Roman"/>
          <w:b/>
          <w:bCs/>
        </w:rPr>
      </w:pPr>
      <w:r w:rsidRPr="321F68A6">
        <w:rPr>
          <w:rFonts w:ascii="Times New Roman" w:eastAsia="Times New Roman" w:hAnsi="Times New Roman" w:cs="Times New Roman"/>
          <w:b/>
          <w:bCs/>
        </w:rPr>
        <w:t xml:space="preserve">Eelnõu §-ga </w:t>
      </w:r>
      <w:r w:rsidR="009916D3" w:rsidRPr="321F68A6">
        <w:rPr>
          <w:rFonts w:ascii="Times New Roman" w:eastAsia="Times New Roman" w:hAnsi="Times New Roman" w:cs="Times New Roman"/>
          <w:b/>
          <w:bCs/>
        </w:rPr>
        <w:t>3</w:t>
      </w:r>
      <w:r w:rsidRPr="321F68A6">
        <w:rPr>
          <w:rFonts w:ascii="Times New Roman" w:eastAsia="Times New Roman" w:hAnsi="Times New Roman" w:cs="Times New Roman"/>
          <w:b/>
          <w:bCs/>
        </w:rPr>
        <w:t xml:space="preserve"> muudetakse </w:t>
      </w:r>
      <w:proofErr w:type="spellStart"/>
      <w:r w:rsidR="60C01CB9" w:rsidRPr="321F68A6">
        <w:rPr>
          <w:rFonts w:ascii="Times New Roman" w:eastAsia="Times New Roman" w:hAnsi="Times New Roman" w:cs="Times New Roman"/>
          <w:b/>
          <w:bCs/>
        </w:rPr>
        <w:t>lõhkematerjaliseadust</w:t>
      </w:r>
      <w:proofErr w:type="spellEnd"/>
      <w:r w:rsidRPr="321F68A6" w:rsidDel="02B6B45B">
        <w:rPr>
          <w:rFonts w:ascii="Times New Roman" w:eastAsia="Times New Roman" w:hAnsi="Times New Roman" w:cs="Times New Roman"/>
          <w:b/>
          <w:bCs/>
        </w:rPr>
        <w:t xml:space="preserve"> </w:t>
      </w:r>
      <w:r w:rsidRPr="321F68A6" w:rsidDel="67DD43A5">
        <w:rPr>
          <w:rFonts w:ascii="Times New Roman" w:eastAsia="Times New Roman" w:hAnsi="Times New Roman" w:cs="Times New Roman"/>
          <w:b/>
          <w:bCs/>
        </w:rPr>
        <w:t>(LMS</w:t>
      </w:r>
      <w:r w:rsidRPr="39209252">
        <w:rPr>
          <w:rFonts w:ascii="Times New Roman" w:eastAsia="Times New Roman" w:hAnsi="Times New Roman" w:cs="Times New Roman"/>
          <w:b/>
          <w:bCs/>
        </w:rPr>
        <w:t>)</w:t>
      </w:r>
    </w:p>
    <w:p w14:paraId="27687D00" w14:textId="488F157D" w:rsidR="00BA5E33" w:rsidRDefault="279F474C" w:rsidP="780DE211">
      <w:pPr>
        <w:spacing w:line="240" w:lineRule="auto"/>
        <w:jc w:val="both"/>
        <w:rPr>
          <w:rFonts w:ascii="Times New Roman" w:eastAsia="Times New Roman" w:hAnsi="Times New Roman" w:cs="Times New Roman"/>
        </w:rPr>
      </w:pPr>
      <w:r w:rsidRPr="321F68A6">
        <w:rPr>
          <w:rFonts w:ascii="Times New Roman" w:eastAsia="Times New Roman" w:hAnsi="Times New Roman" w:cs="Times New Roman"/>
          <w:b/>
          <w:bCs/>
        </w:rPr>
        <w:t xml:space="preserve">Punktiga </w:t>
      </w:r>
      <w:r w:rsidR="1C795509" w:rsidRPr="321F68A6">
        <w:rPr>
          <w:rFonts w:ascii="Times New Roman" w:eastAsia="Times New Roman" w:hAnsi="Times New Roman" w:cs="Times New Roman"/>
          <w:b/>
          <w:bCs/>
        </w:rPr>
        <w:t>1</w:t>
      </w:r>
      <w:r w:rsidR="283EC1D5" w:rsidRPr="321F68A6">
        <w:rPr>
          <w:rFonts w:ascii="Times New Roman" w:eastAsia="Times New Roman" w:hAnsi="Times New Roman" w:cs="Times New Roman"/>
        </w:rPr>
        <w:t xml:space="preserve"> </w:t>
      </w:r>
      <w:r w:rsidR="3F1E0CA8" w:rsidRPr="321F68A6">
        <w:rPr>
          <w:rFonts w:ascii="Times New Roman" w:eastAsia="Times New Roman" w:hAnsi="Times New Roman" w:cs="Times New Roman"/>
        </w:rPr>
        <w:t xml:space="preserve">tunnistatakse kehtetuks </w:t>
      </w:r>
      <w:r w:rsidR="003E5CCE" w:rsidRPr="321F68A6">
        <w:rPr>
          <w:rFonts w:ascii="Times New Roman" w:eastAsia="Times New Roman" w:hAnsi="Times New Roman" w:cs="Times New Roman"/>
        </w:rPr>
        <w:t xml:space="preserve">LMS </w:t>
      </w:r>
      <w:r w:rsidR="3F1E0CA8" w:rsidRPr="321F68A6">
        <w:rPr>
          <w:rFonts w:ascii="Times New Roman" w:eastAsia="Times New Roman" w:hAnsi="Times New Roman" w:cs="Times New Roman"/>
        </w:rPr>
        <w:t>§ 37 lõi</w:t>
      </w:r>
      <w:r w:rsidR="006A064E" w:rsidRPr="321F68A6">
        <w:rPr>
          <w:rFonts w:ascii="Times New Roman" w:eastAsia="Times New Roman" w:hAnsi="Times New Roman" w:cs="Times New Roman"/>
        </w:rPr>
        <w:t>k</w:t>
      </w:r>
      <w:r w:rsidR="3F1E0CA8" w:rsidRPr="321F68A6">
        <w:rPr>
          <w:rFonts w:ascii="Times New Roman" w:eastAsia="Times New Roman" w:hAnsi="Times New Roman" w:cs="Times New Roman"/>
        </w:rPr>
        <w:t>e 1 punkt 1</w:t>
      </w:r>
      <w:r w:rsidR="0CBC236D" w:rsidRPr="321F68A6">
        <w:rPr>
          <w:rFonts w:ascii="Times New Roman" w:eastAsia="Times New Roman" w:hAnsi="Times New Roman" w:cs="Times New Roman"/>
        </w:rPr>
        <w:t xml:space="preserve">, et </w:t>
      </w:r>
      <w:r w:rsidR="00EC52D8" w:rsidRPr="321F68A6">
        <w:rPr>
          <w:rFonts w:ascii="Times New Roman" w:eastAsia="Times New Roman" w:hAnsi="Times New Roman" w:cs="Times New Roman"/>
        </w:rPr>
        <w:t>kaotada</w:t>
      </w:r>
      <w:r w:rsidR="0CBC236D" w:rsidRPr="321F68A6">
        <w:rPr>
          <w:rFonts w:ascii="Times New Roman" w:eastAsia="Times New Roman" w:hAnsi="Times New Roman" w:cs="Times New Roman"/>
        </w:rPr>
        <w:t xml:space="preserve"> </w:t>
      </w:r>
      <w:proofErr w:type="spellStart"/>
      <w:r w:rsidR="0CBC236D" w:rsidRPr="321F68A6">
        <w:rPr>
          <w:rFonts w:ascii="Times New Roman" w:eastAsia="Times New Roman" w:hAnsi="Times New Roman" w:cs="Times New Roman"/>
        </w:rPr>
        <w:t>veoloa</w:t>
      </w:r>
      <w:proofErr w:type="spellEnd"/>
      <w:r w:rsidR="0CBC236D" w:rsidRPr="321F68A6">
        <w:rPr>
          <w:rFonts w:ascii="Times New Roman" w:eastAsia="Times New Roman" w:hAnsi="Times New Roman" w:cs="Times New Roman"/>
        </w:rPr>
        <w:t xml:space="preserve"> kohustus </w:t>
      </w:r>
      <w:proofErr w:type="spellStart"/>
      <w:r w:rsidR="0CBC236D" w:rsidRPr="321F68A6">
        <w:rPr>
          <w:rFonts w:ascii="Times New Roman" w:eastAsia="Times New Roman" w:hAnsi="Times New Roman" w:cs="Times New Roman"/>
        </w:rPr>
        <w:t>lõhkematerjali</w:t>
      </w:r>
      <w:proofErr w:type="spellEnd"/>
      <w:r w:rsidR="0CBC236D" w:rsidRPr="321F68A6">
        <w:rPr>
          <w:rFonts w:ascii="Times New Roman" w:eastAsia="Times New Roman" w:hAnsi="Times New Roman" w:cs="Times New Roman"/>
        </w:rPr>
        <w:t xml:space="preserve"> vedamiseks Eestis.</w:t>
      </w:r>
      <w:r w:rsidR="3F1E0CA8" w:rsidRPr="321F68A6">
        <w:rPr>
          <w:rFonts w:ascii="Times New Roman" w:eastAsia="Times New Roman" w:hAnsi="Times New Roman" w:cs="Times New Roman"/>
        </w:rPr>
        <w:t xml:space="preserve"> </w:t>
      </w:r>
      <w:r w:rsidR="5C933146" w:rsidRPr="321F68A6">
        <w:rPr>
          <w:rFonts w:ascii="Times New Roman" w:eastAsia="Times New Roman" w:hAnsi="Times New Roman" w:cs="Times New Roman"/>
        </w:rPr>
        <w:t xml:space="preserve">Riigisisese </w:t>
      </w:r>
      <w:proofErr w:type="spellStart"/>
      <w:r w:rsidR="5C933146" w:rsidRPr="321F68A6">
        <w:rPr>
          <w:rFonts w:ascii="Times New Roman" w:eastAsia="Times New Roman" w:hAnsi="Times New Roman" w:cs="Times New Roman"/>
        </w:rPr>
        <w:t>veol</w:t>
      </w:r>
      <w:r w:rsidR="00835C75" w:rsidRPr="321F68A6">
        <w:rPr>
          <w:rFonts w:ascii="Times New Roman" w:eastAsia="Times New Roman" w:hAnsi="Times New Roman" w:cs="Times New Roman"/>
        </w:rPr>
        <w:t>oa</w:t>
      </w:r>
      <w:proofErr w:type="spellEnd"/>
      <w:r w:rsidR="5C933146" w:rsidRPr="321F68A6">
        <w:rPr>
          <w:rFonts w:ascii="Times New Roman" w:eastAsia="Times New Roman" w:hAnsi="Times New Roman" w:cs="Times New Roman"/>
        </w:rPr>
        <w:t xml:space="preserve"> taotluste menetlemisel kontrollib TTJA loataotluse nõuetelevastavust, taotluses kirjeldatud veotingimuste nõuetelevastavust </w:t>
      </w:r>
      <w:r w:rsidR="00A1470D" w:rsidRPr="321F68A6">
        <w:rPr>
          <w:rFonts w:ascii="Times New Roman" w:eastAsia="Times New Roman" w:hAnsi="Times New Roman" w:cs="Times New Roman"/>
        </w:rPr>
        <w:t xml:space="preserve">ning </w:t>
      </w:r>
      <w:r w:rsidR="5C933146" w:rsidRPr="321F68A6">
        <w:rPr>
          <w:rFonts w:ascii="Times New Roman" w:eastAsia="Times New Roman" w:hAnsi="Times New Roman" w:cs="Times New Roman"/>
        </w:rPr>
        <w:t>Politsei- ja Piirivalveameti ning Kaitsepolitseiameti arvamust julgeoleku kõrgendatud ohu esinemise</w:t>
      </w:r>
      <w:r w:rsidR="00A1470D" w:rsidRPr="321F68A6">
        <w:rPr>
          <w:rFonts w:ascii="Times New Roman" w:eastAsia="Times New Roman" w:hAnsi="Times New Roman" w:cs="Times New Roman"/>
        </w:rPr>
        <w:t xml:space="preserve"> kohta</w:t>
      </w:r>
      <w:r w:rsidR="5C933146" w:rsidRPr="321F68A6">
        <w:rPr>
          <w:rFonts w:ascii="Times New Roman" w:eastAsia="Times New Roman" w:hAnsi="Times New Roman" w:cs="Times New Roman"/>
        </w:rPr>
        <w:t xml:space="preserve">. Muud asjaolud, mida TTJA saab </w:t>
      </w:r>
      <w:proofErr w:type="spellStart"/>
      <w:r w:rsidR="5C933146" w:rsidRPr="321F68A6">
        <w:rPr>
          <w:rFonts w:ascii="Times New Roman" w:eastAsia="Times New Roman" w:hAnsi="Times New Roman" w:cs="Times New Roman"/>
        </w:rPr>
        <w:t>veoloa</w:t>
      </w:r>
      <w:proofErr w:type="spellEnd"/>
      <w:r w:rsidR="5C933146" w:rsidRPr="321F68A6">
        <w:rPr>
          <w:rFonts w:ascii="Times New Roman" w:eastAsia="Times New Roman" w:hAnsi="Times New Roman" w:cs="Times New Roman"/>
        </w:rPr>
        <w:t xml:space="preserve"> </w:t>
      </w:r>
      <w:r w:rsidR="00A702D5" w:rsidRPr="321F68A6">
        <w:rPr>
          <w:rFonts w:ascii="Times New Roman" w:eastAsia="Times New Roman" w:hAnsi="Times New Roman" w:cs="Times New Roman"/>
        </w:rPr>
        <w:t xml:space="preserve">andmiseks või selle </w:t>
      </w:r>
      <w:r w:rsidR="5C933146" w:rsidRPr="321F68A6">
        <w:rPr>
          <w:rFonts w:ascii="Times New Roman" w:eastAsia="Times New Roman" w:hAnsi="Times New Roman" w:cs="Times New Roman"/>
        </w:rPr>
        <w:t xml:space="preserve">andmisest keeldumiseks hinnata, on asjakohased üksnes piiriüleste vedude puhul. </w:t>
      </w:r>
      <w:r w:rsidR="00A1470D" w:rsidRPr="321F68A6">
        <w:rPr>
          <w:rFonts w:ascii="Times New Roman" w:eastAsia="Times New Roman" w:hAnsi="Times New Roman" w:cs="Times New Roman"/>
        </w:rPr>
        <w:t xml:space="preserve">Riigisiseste </w:t>
      </w:r>
      <w:r w:rsidR="5C933146" w:rsidRPr="321F68A6">
        <w:rPr>
          <w:rFonts w:ascii="Times New Roman" w:eastAsia="Times New Roman" w:hAnsi="Times New Roman" w:cs="Times New Roman"/>
        </w:rPr>
        <w:t xml:space="preserve">vedude korral korraldavad </w:t>
      </w:r>
      <w:proofErr w:type="spellStart"/>
      <w:r w:rsidR="5C933146" w:rsidRPr="321F68A6">
        <w:rPr>
          <w:rFonts w:ascii="Times New Roman" w:eastAsia="Times New Roman" w:hAnsi="Times New Roman" w:cs="Times New Roman"/>
        </w:rPr>
        <w:t>lõhkematerjali</w:t>
      </w:r>
      <w:proofErr w:type="spellEnd"/>
      <w:r w:rsidR="5C933146" w:rsidRPr="321F68A6">
        <w:rPr>
          <w:rFonts w:ascii="Times New Roman" w:eastAsia="Times New Roman" w:hAnsi="Times New Roman" w:cs="Times New Roman"/>
        </w:rPr>
        <w:t xml:space="preserve"> vedamis</w:t>
      </w:r>
      <w:r w:rsidR="00332B17" w:rsidRPr="321F68A6">
        <w:rPr>
          <w:rFonts w:ascii="Times New Roman" w:eastAsia="Times New Roman" w:hAnsi="Times New Roman" w:cs="Times New Roman"/>
        </w:rPr>
        <w:t>t</w:t>
      </w:r>
      <w:r w:rsidR="5C933146" w:rsidRPr="321F68A6">
        <w:rPr>
          <w:rFonts w:ascii="Times New Roman" w:eastAsia="Times New Roman" w:hAnsi="Times New Roman" w:cs="Times New Roman"/>
        </w:rPr>
        <w:t xml:space="preserve"> üksnes TTJA antud tegevusl</w:t>
      </w:r>
      <w:r w:rsidR="00332B17" w:rsidRPr="321F68A6">
        <w:rPr>
          <w:rFonts w:ascii="Times New Roman" w:eastAsia="Times New Roman" w:hAnsi="Times New Roman" w:cs="Times New Roman"/>
        </w:rPr>
        <w:t>oa</w:t>
      </w:r>
      <w:r w:rsidR="5C933146" w:rsidRPr="321F68A6">
        <w:rPr>
          <w:rFonts w:ascii="Times New Roman" w:eastAsia="Times New Roman" w:hAnsi="Times New Roman" w:cs="Times New Roman"/>
        </w:rPr>
        <w:t>ga ettevõt</w:t>
      </w:r>
      <w:r w:rsidR="00332B17" w:rsidRPr="321F68A6">
        <w:rPr>
          <w:rFonts w:ascii="Times New Roman" w:eastAsia="Times New Roman" w:hAnsi="Times New Roman" w:cs="Times New Roman"/>
        </w:rPr>
        <w:t>ja</w:t>
      </w:r>
      <w:r w:rsidR="5C933146" w:rsidRPr="321F68A6">
        <w:rPr>
          <w:rFonts w:ascii="Times New Roman" w:eastAsia="Times New Roman" w:hAnsi="Times New Roman" w:cs="Times New Roman"/>
        </w:rPr>
        <w:t xml:space="preserve">d. </w:t>
      </w:r>
      <w:r w:rsidR="009D51DD" w:rsidRPr="321F68A6">
        <w:rPr>
          <w:rFonts w:ascii="Times New Roman" w:eastAsia="Times New Roman" w:hAnsi="Times New Roman" w:cs="Times New Roman"/>
        </w:rPr>
        <w:t>Seni on v</w:t>
      </w:r>
      <w:r w:rsidR="13FBC85F" w:rsidRPr="321F68A6">
        <w:rPr>
          <w:rFonts w:ascii="Times New Roman" w:eastAsia="Times New Roman" w:hAnsi="Times New Roman" w:cs="Times New Roman"/>
        </w:rPr>
        <w:t>eoload o</w:t>
      </w:r>
      <w:r w:rsidR="00E42F31" w:rsidRPr="321F68A6">
        <w:rPr>
          <w:rFonts w:ascii="Times New Roman" w:eastAsia="Times New Roman" w:hAnsi="Times New Roman" w:cs="Times New Roman"/>
        </w:rPr>
        <w:t xml:space="preserve">lnud </w:t>
      </w:r>
      <w:r w:rsidR="13FBC85F" w:rsidRPr="321F68A6">
        <w:rPr>
          <w:rFonts w:ascii="Times New Roman" w:eastAsia="Times New Roman" w:hAnsi="Times New Roman" w:cs="Times New Roman"/>
        </w:rPr>
        <w:t xml:space="preserve">väljastatud </w:t>
      </w:r>
      <w:r w:rsidR="009D51DD" w:rsidRPr="321F68A6">
        <w:rPr>
          <w:rFonts w:ascii="Times New Roman" w:eastAsia="Times New Roman" w:hAnsi="Times New Roman" w:cs="Times New Roman"/>
        </w:rPr>
        <w:t xml:space="preserve">peaaegu </w:t>
      </w:r>
      <w:r w:rsidR="13FBC85F" w:rsidRPr="321F68A6">
        <w:rPr>
          <w:rFonts w:ascii="Times New Roman" w:eastAsia="Times New Roman" w:hAnsi="Times New Roman" w:cs="Times New Roman"/>
        </w:rPr>
        <w:t>kõik kaheks aastaks</w:t>
      </w:r>
      <w:r w:rsidR="7BF467D7" w:rsidRPr="321F68A6">
        <w:rPr>
          <w:rFonts w:ascii="Times New Roman" w:eastAsia="Times New Roman" w:hAnsi="Times New Roman" w:cs="Times New Roman"/>
        </w:rPr>
        <w:t xml:space="preserve">, aga need ei </w:t>
      </w:r>
      <w:r w:rsidR="40A58E43" w:rsidRPr="321F68A6">
        <w:rPr>
          <w:rFonts w:ascii="Times New Roman" w:eastAsia="Times New Roman" w:hAnsi="Times New Roman" w:cs="Times New Roman"/>
        </w:rPr>
        <w:t xml:space="preserve">ole </w:t>
      </w:r>
      <w:r w:rsidR="7BF467D7" w:rsidRPr="321F68A6">
        <w:rPr>
          <w:rFonts w:ascii="Times New Roman" w:eastAsia="Times New Roman" w:hAnsi="Times New Roman" w:cs="Times New Roman"/>
        </w:rPr>
        <w:t xml:space="preserve">täitnud oma sisulist eesmärki. </w:t>
      </w:r>
      <w:r w:rsidR="5E2C2611" w:rsidRPr="321F68A6">
        <w:rPr>
          <w:rFonts w:ascii="Times New Roman" w:eastAsia="Times New Roman" w:hAnsi="Times New Roman" w:cs="Times New Roman"/>
        </w:rPr>
        <w:t>E</w:t>
      </w:r>
      <w:r w:rsidR="3E0394F9" w:rsidRPr="321F68A6">
        <w:rPr>
          <w:rFonts w:ascii="Times New Roman" w:eastAsia="Times New Roman" w:hAnsi="Times New Roman" w:cs="Times New Roman"/>
        </w:rPr>
        <w:t>ttevõtjal</w:t>
      </w:r>
      <w:r w:rsidR="61CCA7DA" w:rsidRPr="321F68A6">
        <w:rPr>
          <w:rFonts w:ascii="Times New Roman" w:eastAsia="Times New Roman" w:hAnsi="Times New Roman" w:cs="Times New Roman"/>
        </w:rPr>
        <w:t xml:space="preserve"> ei ole </w:t>
      </w:r>
      <w:r w:rsidR="25EC9BF5" w:rsidRPr="321F68A6">
        <w:rPr>
          <w:rFonts w:ascii="Times New Roman" w:eastAsia="Times New Roman" w:hAnsi="Times New Roman" w:cs="Times New Roman"/>
        </w:rPr>
        <w:t>praktikas</w:t>
      </w:r>
      <w:r w:rsidR="61CCA7DA" w:rsidRPr="321F68A6">
        <w:rPr>
          <w:rFonts w:ascii="Times New Roman" w:eastAsia="Times New Roman" w:hAnsi="Times New Roman" w:cs="Times New Roman"/>
        </w:rPr>
        <w:t xml:space="preserve"> võimalik ennustada kõiki kahe aasta jooksul ette tulevaid marsruute</w:t>
      </w:r>
      <w:r w:rsidR="0B0CA214" w:rsidRPr="321F68A6">
        <w:rPr>
          <w:rFonts w:ascii="Times New Roman" w:eastAsia="Times New Roman" w:hAnsi="Times New Roman" w:cs="Times New Roman"/>
        </w:rPr>
        <w:t xml:space="preserve">. </w:t>
      </w:r>
      <w:r w:rsidR="007B3C31" w:rsidRPr="321F68A6">
        <w:rPr>
          <w:rFonts w:ascii="Times New Roman" w:eastAsia="Times New Roman" w:hAnsi="Times New Roman" w:cs="Times New Roman"/>
        </w:rPr>
        <w:t>Kui v</w:t>
      </w:r>
      <w:r w:rsidR="61CCA7DA" w:rsidRPr="321F68A6">
        <w:rPr>
          <w:rFonts w:ascii="Times New Roman" w:eastAsia="Times New Roman" w:hAnsi="Times New Roman" w:cs="Times New Roman"/>
        </w:rPr>
        <w:t>eos</w:t>
      </w:r>
      <w:r w:rsidR="007B3C31" w:rsidRPr="321F68A6">
        <w:rPr>
          <w:rFonts w:ascii="Times New Roman" w:eastAsia="Times New Roman" w:hAnsi="Times New Roman" w:cs="Times New Roman"/>
        </w:rPr>
        <w:t>t</w:t>
      </w:r>
      <w:r w:rsidR="61CCA7DA" w:rsidRPr="321F68A6">
        <w:rPr>
          <w:rFonts w:ascii="Times New Roman" w:eastAsia="Times New Roman" w:hAnsi="Times New Roman" w:cs="Times New Roman"/>
        </w:rPr>
        <w:t xml:space="preserve"> kontrolli</w:t>
      </w:r>
      <w:r w:rsidR="007B3C31" w:rsidRPr="321F68A6">
        <w:rPr>
          <w:rFonts w:ascii="Times New Roman" w:eastAsia="Times New Roman" w:hAnsi="Times New Roman" w:cs="Times New Roman"/>
        </w:rPr>
        <w:t>b</w:t>
      </w:r>
      <w:r w:rsidR="61CCA7DA" w:rsidRPr="321F68A6">
        <w:rPr>
          <w:rFonts w:ascii="Times New Roman" w:eastAsia="Times New Roman" w:hAnsi="Times New Roman" w:cs="Times New Roman"/>
        </w:rPr>
        <w:t xml:space="preserve"> liikluspatrull</w:t>
      </w:r>
      <w:r w:rsidR="007B3C31" w:rsidRPr="321F68A6">
        <w:rPr>
          <w:rFonts w:ascii="Times New Roman" w:eastAsia="Times New Roman" w:hAnsi="Times New Roman" w:cs="Times New Roman"/>
        </w:rPr>
        <w:t>,</w:t>
      </w:r>
      <w:r w:rsidR="61CCA7DA" w:rsidRPr="321F68A6">
        <w:rPr>
          <w:rFonts w:ascii="Times New Roman" w:eastAsia="Times New Roman" w:hAnsi="Times New Roman" w:cs="Times New Roman"/>
        </w:rPr>
        <w:t xml:space="preserve"> </w:t>
      </w:r>
      <w:r w:rsidR="0FE6AB1E" w:rsidRPr="321F68A6">
        <w:rPr>
          <w:rFonts w:ascii="Times New Roman" w:eastAsia="Times New Roman" w:hAnsi="Times New Roman" w:cs="Times New Roman"/>
        </w:rPr>
        <w:t xml:space="preserve">on seni </w:t>
      </w:r>
      <w:r w:rsidR="4DACDA79" w:rsidRPr="321F68A6">
        <w:rPr>
          <w:rFonts w:ascii="Times New Roman" w:eastAsia="Times New Roman" w:hAnsi="Times New Roman" w:cs="Times New Roman"/>
        </w:rPr>
        <w:t>esita</w:t>
      </w:r>
      <w:r w:rsidR="02B30CA9" w:rsidRPr="321F68A6">
        <w:rPr>
          <w:rFonts w:ascii="Times New Roman" w:eastAsia="Times New Roman" w:hAnsi="Times New Roman" w:cs="Times New Roman"/>
        </w:rPr>
        <w:t>tud</w:t>
      </w:r>
      <w:r w:rsidR="4DACDA79" w:rsidRPr="321F68A6">
        <w:rPr>
          <w:rFonts w:ascii="Times New Roman" w:eastAsia="Times New Roman" w:hAnsi="Times New Roman" w:cs="Times New Roman"/>
        </w:rPr>
        <w:t xml:space="preserve"> kaheks aastaks väljastatud veoluba, millelt ei ole </w:t>
      </w:r>
      <w:r w:rsidR="0A7BBD1E" w:rsidRPr="321F68A6">
        <w:rPr>
          <w:rFonts w:ascii="Times New Roman" w:eastAsia="Times New Roman" w:hAnsi="Times New Roman" w:cs="Times New Roman"/>
        </w:rPr>
        <w:t xml:space="preserve">konkreetse saadetise kohta </w:t>
      </w:r>
      <w:r w:rsidR="61CCA7DA" w:rsidRPr="321F68A6">
        <w:rPr>
          <w:rFonts w:ascii="Times New Roman" w:eastAsia="Times New Roman" w:hAnsi="Times New Roman" w:cs="Times New Roman"/>
        </w:rPr>
        <w:t>võimalik tuvastada</w:t>
      </w:r>
      <w:r w:rsidR="00E42F31" w:rsidRPr="321F68A6">
        <w:rPr>
          <w:rFonts w:ascii="Times New Roman" w:eastAsia="Times New Roman" w:hAnsi="Times New Roman" w:cs="Times New Roman"/>
        </w:rPr>
        <w:t>,</w:t>
      </w:r>
      <w:r w:rsidR="61CCA7DA" w:rsidRPr="321F68A6">
        <w:rPr>
          <w:rFonts w:ascii="Times New Roman" w:eastAsia="Times New Roman" w:hAnsi="Times New Roman" w:cs="Times New Roman"/>
        </w:rPr>
        <w:t xml:space="preserve"> kes, millisel marsruudil ja millist kogust </w:t>
      </w:r>
      <w:proofErr w:type="spellStart"/>
      <w:r w:rsidR="61CCA7DA" w:rsidRPr="321F68A6">
        <w:rPr>
          <w:rFonts w:ascii="Times New Roman" w:eastAsia="Times New Roman" w:hAnsi="Times New Roman" w:cs="Times New Roman"/>
        </w:rPr>
        <w:t>lõhkematerjali</w:t>
      </w:r>
      <w:proofErr w:type="spellEnd"/>
      <w:r w:rsidR="61CCA7DA" w:rsidRPr="321F68A6">
        <w:rPr>
          <w:rFonts w:ascii="Times New Roman" w:eastAsia="Times New Roman" w:hAnsi="Times New Roman" w:cs="Times New Roman"/>
        </w:rPr>
        <w:t xml:space="preserve"> veab. </w:t>
      </w:r>
      <w:r w:rsidR="00E11BD9" w:rsidRPr="321F68A6">
        <w:rPr>
          <w:rFonts w:ascii="Times New Roman" w:eastAsia="Times New Roman" w:hAnsi="Times New Roman" w:cs="Times New Roman"/>
        </w:rPr>
        <w:t>E</w:t>
      </w:r>
      <w:r w:rsidR="7BF467D7" w:rsidRPr="321F68A6">
        <w:rPr>
          <w:rFonts w:ascii="Times New Roman" w:eastAsia="Times New Roman" w:hAnsi="Times New Roman" w:cs="Times New Roman"/>
        </w:rPr>
        <w:t>ttevõt</w:t>
      </w:r>
      <w:r w:rsidR="00E11BD9" w:rsidRPr="321F68A6">
        <w:rPr>
          <w:rFonts w:ascii="Times New Roman" w:eastAsia="Times New Roman" w:hAnsi="Times New Roman" w:cs="Times New Roman"/>
        </w:rPr>
        <w:t>ja</w:t>
      </w:r>
      <w:r w:rsidR="7BF467D7" w:rsidRPr="321F68A6">
        <w:rPr>
          <w:rFonts w:ascii="Times New Roman" w:eastAsia="Times New Roman" w:hAnsi="Times New Roman" w:cs="Times New Roman"/>
        </w:rPr>
        <w:t>te töö iseloomu</w:t>
      </w:r>
      <w:r w:rsidR="00E11BD9" w:rsidRPr="321F68A6">
        <w:rPr>
          <w:rFonts w:ascii="Times New Roman" w:eastAsia="Times New Roman" w:hAnsi="Times New Roman" w:cs="Times New Roman"/>
        </w:rPr>
        <w:t xml:space="preserve"> tõttu</w:t>
      </w:r>
      <w:r w:rsidR="7BF467D7" w:rsidRPr="321F68A6">
        <w:rPr>
          <w:rFonts w:ascii="Times New Roman" w:eastAsia="Times New Roman" w:hAnsi="Times New Roman" w:cs="Times New Roman"/>
        </w:rPr>
        <w:t xml:space="preserve"> (kaevandamine, lõhkamistööd, lahingumoona tootmine) ei ole </w:t>
      </w:r>
      <w:r w:rsidR="24861A0C" w:rsidRPr="321F68A6">
        <w:rPr>
          <w:rFonts w:ascii="Times New Roman" w:eastAsia="Times New Roman" w:hAnsi="Times New Roman" w:cs="Times New Roman"/>
        </w:rPr>
        <w:t xml:space="preserve">olnud </w:t>
      </w:r>
      <w:r w:rsidR="7BF467D7" w:rsidRPr="321F68A6">
        <w:rPr>
          <w:rFonts w:ascii="Times New Roman" w:eastAsia="Times New Roman" w:hAnsi="Times New Roman" w:cs="Times New Roman"/>
        </w:rPr>
        <w:t>võimalik ega ka majanduslikult otstarbekas taotleda veoluba iga konkreetse saadetise veoks, kuna saadetisi võib ettevõt</w:t>
      </w:r>
      <w:r w:rsidR="00E11BD9" w:rsidRPr="321F68A6">
        <w:rPr>
          <w:rFonts w:ascii="Times New Roman" w:eastAsia="Times New Roman" w:hAnsi="Times New Roman" w:cs="Times New Roman"/>
        </w:rPr>
        <w:t>ja</w:t>
      </w:r>
      <w:r w:rsidR="7BF467D7" w:rsidRPr="321F68A6">
        <w:rPr>
          <w:rFonts w:ascii="Times New Roman" w:eastAsia="Times New Roman" w:hAnsi="Times New Roman" w:cs="Times New Roman"/>
        </w:rPr>
        <w:t xml:space="preserve">l ühe objekti (näiteks karjääris lõhkamiseks) teenindamiseks olla </w:t>
      </w:r>
      <w:r w:rsidR="0D816AA6" w:rsidRPr="321F68A6">
        <w:rPr>
          <w:rFonts w:ascii="Times New Roman" w:eastAsia="Times New Roman" w:hAnsi="Times New Roman" w:cs="Times New Roman"/>
        </w:rPr>
        <w:t xml:space="preserve">ühe </w:t>
      </w:r>
      <w:r w:rsidR="7BF467D7" w:rsidRPr="321F68A6">
        <w:rPr>
          <w:rFonts w:ascii="Times New Roman" w:eastAsia="Times New Roman" w:hAnsi="Times New Roman" w:cs="Times New Roman"/>
        </w:rPr>
        <w:t xml:space="preserve">aasta jooksul sadu. Kogu vajaliku koguse </w:t>
      </w:r>
      <w:proofErr w:type="spellStart"/>
      <w:r w:rsidR="7BF467D7" w:rsidRPr="321F68A6">
        <w:rPr>
          <w:rFonts w:ascii="Times New Roman" w:eastAsia="Times New Roman" w:hAnsi="Times New Roman" w:cs="Times New Roman"/>
        </w:rPr>
        <w:t>lõhkematerjali</w:t>
      </w:r>
      <w:proofErr w:type="spellEnd"/>
      <w:r w:rsidR="7BF467D7" w:rsidRPr="321F68A6">
        <w:rPr>
          <w:rFonts w:ascii="Times New Roman" w:eastAsia="Times New Roman" w:hAnsi="Times New Roman" w:cs="Times New Roman"/>
        </w:rPr>
        <w:t xml:space="preserve"> korraga objektile viimine ei ole </w:t>
      </w:r>
      <w:r w:rsidR="1714BC3C" w:rsidRPr="321F68A6">
        <w:rPr>
          <w:rFonts w:ascii="Times New Roman" w:eastAsia="Times New Roman" w:hAnsi="Times New Roman" w:cs="Times New Roman"/>
        </w:rPr>
        <w:t xml:space="preserve">samuti </w:t>
      </w:r>
      <w:r w:rsidR="7BF467D7" w:rsidRPr="321F68A6">
        <w:rPr>
          <w:rFonts w:ascii="Times New Roman" w:eastAsia="Times New Roman" w:hAnsi="Times New Roman" w:cs="Times New Roman"/>
        </w:rPr>
        <w:t xml:space="preserve">võimalik, kuna karjääride ega ka </w:t>
      </w:r>
      <w:proofErr w:type="spellStart"/>
      <w:r w:rsidR="7BF467D7" w:rsidRPr="321F68A6">
        <w:rPr>
          <w:rFonts w:ascii="Times New Roman" w:eastAsia="Times New Roman" w:hAnsi="Times New Roman" w:cs="Times New Roman"/>
        </w:rPr>
        <w:t>lõhketöö</w:t>
      </w:r>
      <w:proofErr w:type="spellEnd"/>
      <w:r w:rsidR="7BF467D7" w:rsidRPr="321F68A6">
        <w:rPr>
          <w:rFonts w:ascii="Times New Roman" w:eastAsia="Times New Roman" w:hAnsi="Times New Roman" w:cs="Times New Roman"/>
        </w:rPr>
        <w:t xml:space="preserve"> tegemise kohas (näiteks Rail Baltic</w:t>
      </w:r>
      <w:r w:rsidR="00CF612A" w:rsidRPr="321F68A6">
        <w:rPr>
          <w:rFonts w:ascii="Times New Roman" w:eastAsia="Times New Roman" w:hAnsi="Times New Roman" w:cs="Times New Roman"/>
        </w:rPr>
        <w:t>u</w:t>
      </w:r>
      <w:r w:rsidR="7BF467D7" w:rsidRPr="321F68A6">
        <w:rPr>
          <w:rFonts w:ascii="Times New Roman" w:eastAsia="Times New Roman" w:hAnsi="Times New Roman" w:cs="Times New Roman"/>
        </w:rPr>
        <w:t xml:space="preserve"> trassi ettevalmistamine) ei ole nõuetele vastavaid tingimusi </w:t>
      </w:r>
      <w:proofErr w:type="spellStart"/>
      <w:r w:rsidR="7BF467D7" w:rsidRPr="321F68A6">
        <w:rPr>
          <w:rFonts w:ascii="Times New Roman" w:eastAsia="Times New Roman" w:hAnsi="Times New Roman" w:cs="Times New Roman"/>
        </w:rPr>
        <w:t>lõhkematerjali</w:t>
      </w:r>
      <w:proofErr w:type="spellEnd"/>
      <w:r w:rsidR="7BF467D7" w:rsidRPr="321F68A6">
        <w:rPr>
          <w:rFonts w:ascii="Times New Roman" w:eastAsia="Times New Roman" w:hAnsi="Times New Roman" w:cs="Times New Roman"/>
        </w:rPr>
        <w:t xml:space="preserve"> suuremahuliseks ja pikaajaliseks ladustamiseks.</w:t>
      </w:r>
      <w:r w:rsidR="1DD83031" w:rsidRPr="321F68A6">
        <w:rPr>
          <w:rFonts w:ascii="Times New Roman" w:eastAsia="Times New Roman" w:hAnsi="Times New Roman" w:cs="Times New Roman"/>
        </w:rPr>
        <w:t xml:space="preserve"> </w:t>
      </w:r>
      <w:r w:rsidR="662416AF" w:rsidRPr="321F68A6">
        <w:rPr>
          <w:rFonts w:ascii="Times New Roman" w:eastAsia="Times New Roman" w:hAnsi="Times New Roman" w:cs="Times New Roman"/>
        </w:rPr>
        <w:t>Seega on l</w:t>
      </w:r>
      <w:r w:rsidR="1DD83031" w:rsidRPr="321F68A6">
        <w:rPr>
          <w:rFonts w:ascii="Times New Roman" w:eastAsia="Times New Roman" w:hAnsi="Times New Roman" w:cs="Times New Roman"/>
        </w:rPr>
        <w:t xml:space="preserve">oataotluses kirjeldatud veotingimuste ning taotluse üldise nõuetelevastavuse kontrolli puhul tegu </w:t>
      </w:r>
      <w:r w:rsidR="0A8849E5" w:rsidRPr="321F68A6">
        <w:rPr>
          <w:rFonts w:ascii="Times New Roman" w:eastAsia="Times New Roman" w:hAnsi="Times New Roman" w:cs="Times New Roman"/>
        </w:rPr>
        <w:t xml:space="preserve">üksnes </w:t>
      </w:r>
      <w:r w:rsidR="1DD83031" w:rsidRPr="321F68A6">
        <w:rPr>
          <w:rFonts w:ascii="Times New Roman" w:eastAsia="Times New Roman" w:hAnsi="Times New Roman" w:cs="Times New Roman"/>
        </w:rPr>
        <w:t>formaals</w:t>
      </w:r>
      <w:r w:rsidR="0BB91197" w:rsidRPr="321F68A6">
        <w:rPr>
          <w:rFonts w:ascii="Times New Roman" w:eastAsia="Times New Roman" w:hAnsi="Times New Roman" w:cs="Times New Roman"/>
        </w:rPr>
        <w:t>usega</w:t>
      </w:r>
      <w:r w:rsidR="1DD83031" w:rsidRPr="321F68A6">
        <w:rPr>
          <w:rFonts w:ascii="Times New Roman" w:eastAsia="Times New Roman" w:hAnsi="Times New Roman" w:cs="Times New Roman"/>
        </w:rPr>
        <w:t xml:space="preserve"> ning </w:t>
      </w:r>
      <w:proofErr w:type="spellStart"/>
      <w:r w:rsidR="1DD83031" w:rsidRPr="321F68A6">
        <w:rPr>
          <w:rFonts w:ascii="Times New Roman" w:eastAsia="Times New Roman" w:hAnsi="Times New Roman" w:cs="Times New Roman"/>
        </w:rPr>
        <w:t>lõhkematerjali</w:t>
      </w:r>
      <w:proofErr w:type="spellEnd"/>
      <w:r w:rsidR="1DD83031" w:rsidRPr="321F68A6">
        <w:rPr>
          <w:rFonts w:ascii="Times New Roman" w:eastAsia="Times New Roman" w:hAnsi="Times New Roman" w:cs="Times New Roman"/>
        </w:rPr>
        <w:t xml:space="preserve"> </w:t>
      </w:r>
      <w:r w:rsidR="00CF612A" w:rsidRPr="321F68A6">
        <w:rPr>
          <w:rFonts w:ascii="Times New Roman" w:eastAsia="Times New Roman" w:hAnsi="Times New Roman" w:cs="Times New Roman"/>
        </w:rPr>
        <w:t>riigisisese</w:t>
      </w:r>
      <w:r w:rsidR="00835C75" w:rsidRPr="321F68A6">
        <w:rPr>
          <w:rFonts w:ascii="Times New Roman" w:eastAsia="Times New Roman" w:hAnsi="Times New Roman" w:cs="Times New Roman"/>
        </w:rPr>
        <w:t xml:space="preserve">l </w:t>
      </w:r>
      <w:r w:rsidR="1DD83031" w:rsidRPr="321F68A6">
        <w:rPr>
          <w:rFonts w:ascii="Times New Roman" w:eastAsia="Times New Roman" w:hAnsi="Times New Roman" w:cs="Times New Roman"/>
        </w:rPr>
        <w:t xml:space="preserve">vedamisel täidaks eesmärki </w:t>
      </w:r>
      <w:r w:rsidR="26DAD96F" w:rsidRPr="321F68A6">
        <w:rPr>
          <w:rFonts w:ascii="Times New Roman" w:eastAsia="Times New Roman" w:hAnsi="Times New Roman" w:cs="Times New Roman"/>
        </w:rPr>
        <w:t xml:space="preserve">ka </w:t>
      </w:r>
      <w:r w:rsidR="09203F8B" w:rsidRPr="321F68A6">
        <w:rPr>
          <w:rFonts w:ascii="Times New Roman" w:eastAsia="Times New Roman" w:hAnsi="Times New Roman" w:cs="Times New Roman"/>
        </w:rPr>
        <w:t>vedudest</w:t>
      </w:r>
      <w:r w:rsidR="1DD83031" w:rsidRPr="321F68A6">
        <w:rPr>
          <w:rFonts w:ascii="Times New Roman" w:eastAsia="Times New Roman" w:hAnsi="Times New Roman" w:cs="Times New Roman"/>
        </w:rPr>
        <w:t xml:space="preserve"> teatamine</w:t>
      </w:r>
      <w:ins w:id="59" w:author="Maarja-Liis Lall - JUSTDIGI" w:date="2025-10-03T06:48:00Z">
        <w:r w:rsidR="1B9CF1D2" w:rsidRPr="321F68A6">
          <w:rPr>
            <w:rFonts w:ascii="Times New Roman" w:eastAsia="Times New Roman" w:hAnsi="Times New Roman" w:cs="Times New Roman"/>
          </w:rPr>
          <w:t>, millega seonduvalt on kavandatud eelnõu järgmises punktis seaduse täiendus</w:t>
        </w:r>
      </w:ins>
      <w:r w:rsidR="1DD83031" w:rsidRPr="321F68A6">
        <w:rPr>
          <w:rFonts w:ascii="Times New Roman" w:eastAsia="Times New Roman" w:hAnsi="Times New Roman" w:cs="Times New Roman"/>
        </w:rPr>
        <w:t>.</w:t>
      </w:r>
    </w:p>
    <w:p w14:paraId="62F6F5D9" w14:textId="0128BAF2" w:rsidR="00BA5E33" w:rsidRPr="00FE7299" w:rsidRDefault="7E7C85BD" w:rsidP="780DE211">
      <w:pPr>
        <w:spacing w:line="240" w:lineRule="auto"/>
        <w:jc w:val="both"/>
        <w:rPr>
          <w:rFonts w:ascii="Times New Roman" w:eastAsia="Times New Roman" w:hAnsi="Times New Roman" w:cs="Times New Roman"/>
          <w:b/>
          <w:bCs/>
        </w:rPr>
      </w:pPr>
      <w:commentRangeStart w:id="60"/>
      <w:r w:rsidRPr="64870E2E">
        <w:rPr>
          <w:rFonts w:ascii="Times New Roman" w:eastAsia="Times New Roman" w:hAnsi="Times New Roman" w:cs="Times New Roman"/>
          <w:b/>
          <w:bCs/>
        </w:rPr>
        <w:t xml:space="preserve">Punktiga 2 </w:t>
      </w:r>
      <w:r w:rsidRPr="64870E2E">
        <w:rPr>
          <w:rFonts w:ascii="Times New Roman" w:eastAsia="Times New Roman" w:hAnsi="Times New Roman" w:cs="Times New Roman"/>
        </w:rPr>
        <w:t xml:space="preserve">lisatakse </w:t>
      </w:r>
      <w:r w:rsidR="00DE3D0E" w:rsidRPr="64870E2E">
        <w:rPr>
          <w:rFonts w:ascii="Times New Roman" w:eastAsia="Times New Roman" w:hAnsi="Times New Roman" w:cs="Times New Roman"/>
        </w:rPr>
        <w:t xml:space="preserve">LMS </w:t>
      </w:r>
      <w:r w:rsidRPr="64870E2E">
        <w:rPr>
          <w:rFonts w:ascii="Times New Roman" w:eastAsia="Times New Roman" w:hAnsi="Times New Roman" w:cs="Times New Roman"/>
        </w:rPr>
        <w:t xml:space="preserve">peatükki 5 </w:t>
      </w:r>
      <w:r w:rsidR="00667848" w:rsidRPr="64870E2E">
        <w:rPr>
          <w:rFonts w:ascii="Times New Roman" w:eastAsia="Times New Roman" w:hAnsi="Times New Roman" w:cs="Times New Roman"/>
        </w:rPr>
        <w:t xml:space="preserve">§ </w:t>
      </w:r>
      <w:r w:rsidRPr="64870E2E">
        <w:rPr>
          <w:rFonts w:ascii="Times New Roman" w:eastAsia="Times New Roman" w:hAnsi="Times New Roman" w:cs="Times New Roman"/>
        </w:rPr>
        <w:t>37</w:t>
      </w:r>
      <w:r w:rsidRPr="64870E2E">
        <w:rPr>
          <w:rFonts w:ascii="Times New Roman" w:eastAsia="Times New Roman" w:hAnsi="Times New Roman" w:cs="Times New Roman"/>
          <w:vertAlign w:val="superscript"/>
        </w:rPr>
        <w:t>1</w:t>
      </w:r>
      <w:r w:rsidR="62E053C4" w:rsidRPr="64870E2E">
        <w:rPr>
          <w:rFonts w:ascii="Times New Roman" w:eastAsia="Times New Roman" w:hAnsi="Times New Roman" w:cs="Times New Roman"/>
        </w:rPr>
        <w:t>, mille</w:t>
      </w:r>
      <w:r w:rsidR="7D5604FD" w:rsidRPr="64870E2E">
        <w:rPr>
          <w:rFonts w:ascii="Times New Roman" w:eastAsia="Times New Roman" w:hAnsi="Times New Roman" w:cs="Times New Roman"/>
        </w:rPr>
        <w:t xml:space="preserve"> kohaselt </w:t>
      </w:r>
      <w:r w:rsidR="25CB77B1" w:rsidRPr="64870E2E">
        <w:rPr>
          <w:rFonts w:ascii="Times New Roman" w:eastAsia="Times New Roman" w:hAnsi="Times New Roman" w:cs="Times New Roman"/>
        </w:rPr>
        <w:t>tuleb</w:t>
      </w:r>
      <w:r w:rsidR="5FD26094" w:rsidRPr="64870E2E">
        <w:rPr>
          <w:rFonts w:ascii="Times New Roman" w:eastAsia="Times New Roman" w:hAnsi="Times New Roman" w:cs="Times New Roman"/>
        </w:rPr>
        <w:t xml:space="preserve"> </w:t>
      </w:r>
      <w:r w:rsidR="138E5A94" w:rsidRPr="64870E2E">
        <w:rPr>
          <w:rFonts w:ascii="Times New Roman" w:eastAsia="Times New Roman" w:hAnsi="Times New Roman" w:cs="Times New Roman"/>
        </w:rPr>
        <w:t xml:space="preserve">edaspidi </w:t>
      </w:r>
      <w:proofErr w:type="spellStart"/>
      <w:r w:rsidR="0557C306" w:rsidRPr="64870E2E">
        <w:rPr>
          <w:rFonts w:ascii="Times New Roman" w:eastAsia="Times New Roman" w:hAnsi="Times New Roman" w:cs="Times New Roman"/>
        </w:rPr>
        <w:t>l</w:t>
      </w:r>
      <w:r w:rsidR="0557C306" w:rsidRPr="64870E2E">
        <w:rPr>
          <w:rFonts w:ascii="Times New Roman" w:eastAsia="Times New Roman" w:hAnsi="Times New Roman" w:cs="Times New Roman"/>
          <w:color w:val="000000" w:themeColor="text1"/>
        </w:rPr>
        <w:t>õhkematerjali</w:t>
      </w:r>
      <w:proofErr w:type="spellEnd"/>
      <w:r w:rsidR="0557C306" w:rsidRPr="64870E2E">
        <w:rPr>
          <w:rFonts w:ascii="Times New Roman" w:eastAsia="Times New Roman" w:hAnsi="Times New Roman" w:cs="Times New Roman"/>
          <w:color w:val="000000" w:themeColor="text1"/>
        </w:rPr>
        <w:t xml:space="preserve"> vedamiseks Eestis</w:t>
      </w:r>
      <w:r w:rsidR="0557C306" w:rsidRPr="64870E2E">
        <w:rPr>
          <w:rFonts w:ascii="Times New Roman" w:eastAsia="Times New Roman" w:hAnsi="Times New Roman" w:cs="Times New Roman"/>
        </w:rPr>
        <w:t xml:space="preserve"> esitada </w:t>
      </w:r>
      <w:r w:rsidR="0557C306" w:rsidRPr="64870E2E">
        <w:rPr>
          <w:rFonts w:ascii="Times New Roman" w:eastAsia="Times New Roman" w:hAnsi="Times New Roman" w:cs="Times New Roman"/>
          <w:color w:val="000000" w:themeColor="text1"/>
        </w:rPr>
        <w:t>Politsei- ja Piirivalveametile hiljemalt kolm tööpäeva enne ve</w:t>
      </w:r>
      <w:r w:rsidR="007159B7" w:rsidRPr="64870E2E">
        <w:rPr>
          <w:rFonts w:ascii="Times New Roman" w:eastAsia="Times New Roman" w:hAnsi="Times New Roman" w:cs="Times New Roman"/>
          <w:color w:val="000000" w:themeColor="text1"/>
        </w:rPr>
        <w:t>du</w:t>
      </w:r>
      <w:r w:rsidR="0557C306" w:rsidRPr="64870E2E">
        <w:rPr>
          <w:rFonts w:ascii="Times New Roman" w:eastAsia="Times New Roman" w:hAnsi="Times New Roman" w:cs="Times New Roman"/>
          <w:color w:val="000000" w:themeColor="text1"/>
        </w:rPr>
        <w:t xml:space="preserve"> </w:t>
      </w:r>
      <w:commentRangeStart w:id="61"/>
      <w:r w:rsidR="0557C306" w:rsidRPr="64870E2E">
        <w:rPr>
          <w:rFonts w:ascii="Times New Roman" w:eastAsia="Times New Roman" w:hAnsi="Times New Roman" w:cs="Times New Roman"/>
          <w:color w:val="000000" w:themeColor="text1"/>
        </w:rPr>
        <w:t>elektrooniline veoteatis</w:t>
      </w:r>
      <w:r w:rsidR="5FD26094" w:rsidRPr="64870E2E">
        <w:rPr>
          <w:rFonts w:ascii="Times New Roman" w:eastAsia="Times New Roman" w:hAnsi="Times New Roman" w:cs="Times New Roman"/>
        </w:rPr>
        <w:t>.</w:t>
      </w:r>
      <w:commentRangeEnd w:id="61"/>
      <w:r>
        <w:rPr>
          <w:rStyle w:val="Kommentaariviide"/>
        </w:rPr>
        <w:commentReference w:id="61"/>
      </w:r>
      <w:commentRangeEnd w:id="60"/>
      <w:r>
        <w:rPr>
          <w:rStyle w:val="Kommentaariviide"/>
        </w:rPr>
        <w:commentReference w:id="60"/>
      </w:r>
      <w:r w:rsidR="583D9FF5" w:rsidRPr="64870E2E">
        <w:rPr>
          <w:rFonts w:ascii="Times New Roman" w:eastAsia="Times New Roman" w:hAnsi="Times New Roman" w:cs="Times New Roman"/>
        </w:rPr>
        <w:t xml:space="preserve"> Veoteatis peab sisaldama andmeid vedaja, saadetise saaja</w:t>
      </w:r>
      <w:r w:rsidR="00C57085" w:rsidRPr="64870E2E">
        <w:rPr>
          <w:rFonts w:ascii="Times New Roman" w:eastAsia="Times New Roman" w:hAnsi="Times New Roman" w:cs="Times New Roman"/>
        </w:rPr>
        <w:t xml:space="preserve"> ja</w:t>
      </w:r>
      <w:r w:rsidR="583D9FF5" w:rsidRPr="64870E2E">
        <w:rPr>
          <w:rFonts w:ascii="Times New Roman" w:eastAsia="Times New Roman" w:hAnsi="Times New Roman" w:cs="Times New Roman"/>
        </w:rPr>
        <w:t xml:space="preserve"> </w:t>
      </w:r>
      <w:proofErr w:type="spellStart"/>
      <w:r w:rsidR="583D9FF5" w:rsidRPr="64870E2E">
        <w:rPr>
          <w:rFonts w:ascii="Times New Roman" w:eastAsia="Times New Roman" w:hAnsi="Times New Roman" w:cs="Times New Roman"/>
        </w:rPr>
        <w:t>lõhkematerjali</w:t>
      </w:r>
      <w:proofErr w:type="spellEnd"/>
      <w:r w:rsidR="583D9FF5" w:rsidRPr="64870E2E">
        <w:rPr>
          <w:rFonts w:ascii="Times New Roman" w:eastAsia="Times New Roman" w:hAnsi="Times New Roman" w:cs="Times New Roman"/>
        </w:rPr>
        <w:t xml:space="preserve"> </w:t>
      </w:r>
      <w:r w:rsidR="00C57085" w:rsidRPr="64870E2E">
        <w:rPr>
          <w:rFonts w:ascii="Times New Roman" w:eastAsia="Times New Roman" w:hAnsi="Times New Roman" w:cs="Times New Roman"/>
        </w:rPr>
        <w:t xml:space="preserve">kohta </w:t>
      </w:r>
      <w:r w:rsidR="17657198" w:rsidRPr="64870E2E">
        <w:rPr>
          <w:rFonts w:ascii="Times New Roman" w:eastAsia="Times New Roman" w:hAnsi="Times New Roman" w:cs="Times New Roman"/>
        </w:rPr>
        <w:t xml:space="preserve">ning veoviisi, </w:t>
      </w:r>
      <w:r w:rsidR="00400FB5" w:rsidRPr="64870E2E">
        <w:rPr>
          <w:rFonts w:ascii="Times New Roman" w:eastAsia="Times New Roman" w:hAnsi="Times New Roman" w:cs="Times New Roman"/>
        </w:rPr>
        <w:t>-</w:t>
      </w:r>
      <w:r w:rsidR="17657198" w:rsidRPr="64870E2E">
        <w:rPr>
          <w:rFonts w:ascii="Times New Roman" w:eastAsia="Times New Roman" w:hAnsi="Times New Roman" w:cs="Times New Roman"/>
        </w:rPr>
        <w:t>marsruu</w:t>
      </w:r>
      <w:r w:rsidR="002F0FB2" w:rsidRPr="64870E2E">
        <w:rPr>
          <w:rFonts w:ascii="Times New Roman" w:eastAsia="Times New Roman" w:hAnsi="Times New Roman" w:cs="Times New Roman"/>
        </w:rPr>
        <w:t>t</w:t>
      </w:r>
      <w:r w:rsidR="17657198" w:rsidRPr="64870E2E">
        <w:rPr>
          <w:rFonts w:ascii="Times New Roman" w:eastAsia="Times New Roman" w:hAnsi="Times New Roman" w:cs="Times New Roman"/>
        </w:rPr>
        <w:t xml:space="preserve">i ja </w:t>
      </w:r>
      <w:r w:rsidR="00400FB5" w:rsidRPr="64870E2E">
        <w:rPr>
          <w:rFonts w:ascii="Times New Roman" w:eastAsia="Times New Roman" w:hAnsi="Times New Roman" w:cs="Times New Roman"/>
        </w:rPr>
        <w:t>-aega</w:t>
      </w:r>
      <w:r w:rsidR="17657198" w:rsidRPr="64870E2E">
        <w:rPr>
          <w:rFonts w:ascii="Times New Roman" w:eastAsia="Times New Roman" w:hAnsi="Times New Roman" w:cs="Times New Roman"/>
        </w:rPr>
        <w:t>.</w:t>
      </w:r>
      <w:r w:rsidR="62E053C4" w:rsidRPr="64870E2E">
        <w:rPr>
          <w:rFonts w:ascii="Times New Roman" w:eastAsia="Times New Roman" w:hAnsi="Times New Roman" w:cs="Times New Roman"/>
        </w:rPr>
        <w:t xml:space="preserve"> </w:t>
      </w:r>
      <w:proofErr w:type="spellStart"/>
      <w:r w:rsidR="283EC1D5" w:rsidRPr="64870E2E">
        <w:rPr>
          <w:rFonts w:ascii="Times New Roman" w:eastAsia="Times New Roman" w:hAnsi="Times New Roman" w:cs="Times New Roman"/>
        </w:rPr>
        <w:t>Veoloa</w:t>
      </w:r>
      <w:proofErr w:type="spellEnd"/>
      <w:r w:rsidR="283EC1D5" w:rsidRPr="64870E2E">
        <w:rPr>
          <w:rFonts w:ascii="Times New Roman" w:eastAsia="Times New Roman" w:hAnsi="Times New Roman" w:cs="Times New Roman"/>
        </w:rPr>
        <w:t xml:space="preserve"> asendamine teatamiskohustusega tähendab väiksemat halduskoormust nii ettevõtjale </w:t>
      </w:r>
      <w:commentRangeStart w:id="62"/>
      <w:r w:rsidR="283EC1D5" w:rsidRPr="64870E2E">
        <w:rPr>
          <w:rFonts w:ascii="Times New Roman" w:eastAsia="Times New Roman" w:hAnsi="Times New Roman" w:cs="Times New Roman"/>
        </w:rPr>
        <w:t>kui ka riigile</w:t>
      </w:r>
      <w:commentRangeEnd w:id="62"/>
      <w:r w:rsidR="00085CC7">
        <w:rPr>
          <w:rStyle w:val="Kommentaariviide"/>
        </w:rPr>
        <w:commentReference w:id="62"/>
      </w:r>
      <w:r w:rsidR="283EC1D5" w:rsidRPr="64870E2E">
        <w:rPr>
          <w:rFonts w:ascii="Times New Roman" w:eastAsia="Times New Roman" w:hAnsi="Times New Roman" w:cs="Times New Roman"/>
        </w:rPr>
        <w:t xml:space="preserve">. </w:t>
      </w:r>
      <w:r w:rsidR="008E6876" w:rsidRPr="64870E2E">
        <w:rPr>
          <w:rFonts w:ascii="Times New Roman" w:eastAsia="Times New Roman" w:hAnsi="Times New Roman" w:cs="Times New Roman"/>
        </w:rPr>
        <w:t>L</w:t>
      </w:r>
      <w:r w:rsidR="283EC1D5" w:rsidRPr="64870E2E">
        <w:rPr>
          <w:rFonts w:ascii="Times New Roman" w:eastAsia="Times New Roman" w:hAnsi="Times New Roman" w:cs="Times New Roman"/>
        </w:rPr>
        <w:t xml:space="preserve">oakohustuse teatamiskohustusega </w:t>
      </w:r>
      <w:r w:rsidR="00DD4443" w:rsidRPr="64870E2E">
        <w:rPr>
          <w:rFonts w:ascii="Times New Roman" w:eastAsia="Times New Roman" w:hAnsi="Times New Roman" w:cs="Times New Roman"/>
        </w:rPr>
        <w:t xml:space="preserve">asendamise korral </w:t>
      </w:r>
      <w:r w:rsidR="004E0708" w:rsidRPr="64870E2E">
        <w:rPr>
          <w:rFonts w:ascii="Times New Roman" w:eastAsia="Times New Roman" w:hAnsi="Times New Roman" w:cs="Times New Roman"/>
        </w:rPr>
        <w:t xml:space="preserve">kaob </w:t>
      </w:r>
      <w:r w:rsidR="283EC1D5" w:rsidRPr="64870E2E">
        <w:rPr>
          <w:rFonts w:ascii="Times New Roman" w:eastAsia="Times New Roman" w:hAnsi="Times New Roman" w:cs="Times New Roman"/>
        </w:rPr>
        <w:t>ettevõt</w:t>
      </w:r>
      <w:r w:rsidR="004E0708" w:rsidRPr="64870E2E">
        <w:rPr>
          <w:rFonts w:ascii="Times New Roman" w:eastAsia="Times New Roman" w:hAnsi="Times New Roman" w:cs="Times New Roman"/>
        </w:rPr>
        <w:t>ja</w:t>
      </w:r>
      <w:r w:rsidR="283EC1D5" w:rsidRPr="64870E2E">
        <w:rPr>
          <w:rFonts w:ascii="Times New Roman" w:eastAsia="Times New Roman" w:hAnsi="Times New Roman" w:cs="Times New Roman"/>
        </w:rPr>
        <w:t>l ka riigilõivu tasumise kohustus.</w:t>
      </w:r>
      <w:r w:rsidR="05BAD2A3" w:rsidRPr="64870E2E">
        <w:rPr>
          <w:rFonts w:ascii="Times New Roman" w:eastAsia="Times New Roman" w:hAnsi="Times New Roman" w:cs="Times New Roman"/>
        </w:rPr>
        <w:t xml:space="preserve"> </w:t>
      </w:r>
      <w:r w:rsidR="00F73874" w:rsidRPr="64870E2E">
        <w:rPr>
          <w:rFonts w:ascii="Times New Roman" w:eastAsia="Times New Roman" w:hAnsi="Times New Roman" w:cs="Times New Roman"/>
        </w:rPr>
        <w:t>Kavandatud LMS § 37</w:t>
      </w:r>
      <w:r w:rsidR="00F73874" w:rsidRPr="64870E2E">
        <w:rPr>
          <w:rFonts w:ascii="Times New Roman" w:eastAsia="Times New Roman" w:hAnsi="Times New Roman" w:cs="Times New Roman"/>
          <w:vertAlign w:val="superscript"/>
        </w:rPr>
        <w:t>1</w:t>
      </w:r>
      <w:r w:rsidR="00A771AB" w:rsidRPr="64870E2E">
        <w:rPr>
          <w:rFonts w:ascii="Times New Roman" w:eastAsia="Times New Roman" w:hAnsi="Times New Roman" w:cs="Times New Roman"/>
        </w:rPr>
        <w:t xml:space="preserve"> lõike 2 kohaselt võib</w:t>
      </w:r>
      <w:r w:rsidR="00F73874" w:rsidRPr="64870E2E">
        <w:rPr>
          <w:rFonts w:ascii="Times New Roman" w:eastAsia="Times New Roman" w:hAnsi="Times New Roman" w:cs="Times New Roman"/>
        </w:rPr>
        <w:t xml:space="preserve"> </w:t>
      </w:r>
      <w:r w:rsidR="0B3F7FD2" w:rsidRPr="64870E2E">
        <w:rPr>
          <w:rFonts w:ascii="Times New Roman" w:eastAsia="Times New Roman" w:hAnsi="Times New Roman" w:cs="Times New Roman"/>
        </w:rPr>
        <w:t xml:space="preserve">Politsei- ja Piirivalveamet </w:t>
      </w:r>
      <w:r w:rsidR="00A84473" w:rsidRPr="64870E2E">
        <w:rPr>
          <w:rFonts w:ascii="Times New Roman" w:eastAsia="Times New Roman" w:hAnsi="Times New Roman" w:cs="Times New Roman"/>
        </w:rPr>
        <w:t xml:space="preserve">olulise või </w:t>
      </w:r>
      <w:r w:rsidR="005F1600" w:rsidRPr="64870E2E">
        <w:rPr>
          <w:rFonts w:ascii="Times New Roman" w:eastAsia="Times New Roman" w:hAnsi="Times New Roman" w:cs="Times New Roman"/>
        </w:rPr>
        <w:t xml:space="preserve">kõrgendatud ohu korral </w:t>
      </w:r>
      <w:r w:rsidR="00E75F5E" w:rsidRPr="64870E2E">
        <w:rPr>
          <w:rFonts w:ascii="Times New Roman" w:eastAsia="Times New Roman" w:hAnsi="Times New Roman" w:cs="Times New Roman"/>
        </w:rPr>
        <w:t xml:space="preserve">julgeolekule </w:t>
      </w:r>
      <w:r w:rsidR="0B3F7FD2" w:rsidRPr="64870E2E">
        <w:rPr>
          <w:rFonts w:ascii="Times New Roman" w:eastAsia="Times New Roman" w:hAnsi="Times New Roman" w:cs="Times New Roman"/>
        </w:rPr>
        <w:t xml:space="preserve">nõuda marsruudi muutmist või täiendavate turvanõuete järgimist </w:t>
      </w:r>
      <w:proofErr w:type="spellStart"/>
      <w:r w:rsidR="0B3F7FD2" w:rsidRPr="64870E2E">
        <w:rPr>
          <w:rFonts w:ascii="Times New Roman" w:eastAsia="Times New Roman" w:hAnsi="Times New Roman" w:cs="Times New Roman"/>
        </w:rPr>
        <w:t>lõhkematerjali</w:t>
      </w:r>
      <w:proofErr w:type="spellEnd"/>
      <w:r w:rsidR="0B3F7FD2" w:rsidRPr="64870E2E">
        <w:rPr>
          <w:rFonts w:ascii="Times New Roman" w:eastAsia="Times New Roman" w:hAnsi="Times New Roman" w:cs="Times New Roman"/>
        </w:rPr>
        <w:t xml:space="preserve"> ebaseadusliku kasutamise ja omamise vältimiseks.</w:t>
      </w:r>
      <w:r w:rsidR="00A771AB" w:rsidRPr="64870E2E">
        <w:rPr>
          <w:rFonts w:ascii="Times New Roman" w:eastAsia="Times New Roman" w:hAnsi="Times New Roman" w:cs="Times New Roman"/>
        </w:rPr>
        <w:t xml:space="preserve"> Kuigi kehtiva regulatsiooni kohaselt </w:t>
      </w:r>
      <w:r w:rsidR="0035567C" w:rsidRPr="64870E2E">
        <w:rPr>
          <w:rFonts w:ascii="Times New Roman" w:eastAsia="Times New Roman" w:hAnsi="Times New Roman" w:cs="Times New Roman"/>
        </w:rPr>
        <w:t>(LMS § 37 l</w:t>
      </w:r>
      <w:r w:rsidR="00EB5B35" w:rsidRPr="64870E2E">
        <w:rPr>
          <w:rFonts w:ascii="Times New Roman" w:eastAsia="Times New Roman" w:hAnsi="Times New Roman" w:cs="Times New Roman"/>
        </w:rPr>
        <w:t>õi</w:t>
      </w:r>
      <w:r w:rsidR="0060373A" w:rsidRPr="64870E2E">
        <w:rPr>
          <w:rFonts w:ascii="Times New Roman" w:eastAsia="Times New Roman" w:hAnsi="Times New Roman" w:cs="Times New Roman"/>
        </w:rPr>
        <w:t>g</w:t>
      </w:r>
      <w:r w:rsidR="00EB5B35" w:rsidRPr="64870E2E">
        <w:rPr>
          <w:rFonts w:ascii="Times New Roman" w:eastAsia="Times New Roman" w:hAnsi="Times New Roman" w:cs="Times New Roman"/>
        </w:rPr>
        <w:t>e</w:t>
      </w:r>
      <w:r w:rsidR="0035567C" w:rsidRPr="64870E2E">
        <w:rPr>
          <w:rFonts w:ascii="Times New Roman" w:eastAsia="Times New Roman" w:hAnsi="Times New Roman" w:cs="Times New Roman"/>
        </w:rPr>
        <w:t xml:space="preserve"> 9) kohaselt võib TTJA</w:t>
      </w:r>
      <w:r w:rsidR="0063645D" w:rsidRPr="64870E2E">
        <w:rPr>
          <w:rFonts w:ascii="Times New Roman" w:eastAsia="Times New Roman" w:hAnsi="Times New Roman" w:cs="Times New Roman"/>
        </w:rPr>
        <w:t xml:space="preserve"> teha seda sama, on oluline </w:t>
      </w:r>
      <w:r w:rsidR="00AE1A89" w:rsidRPr="64870E2E">
        <w:rPr>
          <w:rFonts w:ascii="Times New Roman" w:eastAsia="Times New Roman" w:hAnsi="Times New Roman" w:cs="Times New Roman"/>
        </w:rPr>
        <w:t xml:space="preserve">juhtida </w:t>
      </w:r>
      <w:r w:rsidR="0063645D" w:rsidRPr="64870E2E">
        <w:rPr>
          <w:rFonts w:ascii="Times New Roman" w:eastAsia="Times New Roman" w:hAnsi="Times New Roman" w:cs="Times New Roman"/>
        </w:rPr>
        <w:t xml:space="preserve">tähelepanu, et kui kehtiva õiguse kohaselt teeb </w:t>
      </w:r>
      <w:r w:rsidR="00C738C6" w:rsidRPr="64870E2E">
        <w:rPr>
          <w:rFonts w:ascii="Times New Roman" w:eastAsia="Times New Roman" w:hAnsi="Times New Roman" w:cs="Times New Roman"/>
        </w:rPr>
        <w:t xml:space="preserve">TTJA </w:t>
      </w:r>
      <w:r w:rsidR="0063645D" w:rsidRPr="64870E2E">
        <w:rPr>
          <w:rFonts w:ascii="Times New Roman" w:eastAsia="Times New Roman" w:hAnsi="Times New Roman" w:cs="Times New Roman"/>
        </w:rPr>
        <w:t xml:space="preserve">seda loamenetluses, siis </w:t>
      </w:r>
      <w:r w:rsidR="00AA065B" w:rsidRPr="64870E2E">
        <w:rPr>
          <w:rFonts w:ascii="Times New Roman" w:eastAsia="Times New Roman" w:hAnsi="Times New Roman" w:cs="Times New Roman"/>
        </w:rPr>
        <w:t>kavandat</w:t>
      </w:r>
      <w:r w:rsidR="00317C0E" w:rsidRPr="64870E2E">
        <w:rPr>
          <w:rFonts w:ascii="Times New Roman" w:eastAsia="Times New Roman" w:hAnsi="Times New Roman" w:cs="Times New Roman"/>
        </w:rPr>
        <w:t>ava</w:t>
      </w:r>
      <w:r w:rsidR="00AA065B" w:rsidRPr="64870E2E">
        <w:rPr>
          <w:rFonts w:ascii="Times New Roman" w:eastAsia="Times New Roman" w:hAnsi="Times New Roman" w:cs="Times New Roman"/>
        </w:rPr>
        <w:t xml:space="preserve"> regulatsiooni kohaselt saaks PPA samasisulist õigust rakendada üksnes riikliku järelevalve menetluses</w:t>
      </w:r>
      <w:r w:rsidR="00BF228B" w:rsidRPr="64870E2E">
        <w:rPr>
          <w:rFonts w:ascii="Times New Roman" w:eastAsia="Times New Roman" w:hAnsi="Times New Roman" w:cs="Times New Roman"/>
        </w:rPr>
        <w:t xml:space="preserve"> eesmärgiga ohtu ennetada või tõrjuda. Kavandat</w:t>
      </w:r>
      <w:r w:rsidR="000E102E" w:rsidRPr="64870E2E">
        <w:rPr>
          <w:rFonts w:ascii="Times New Roman" w:eastAsia="Times New Roman" w:hAnsi="Times New Roman" w:cs="Times New Roman"/>
        </w:rPr>
        <w:t>ava</w:t>
      </w:r>
      <w:r w:rsidR="00BF228B" w:rsidRPr="64870E2E">
        <w:rPr>
          <w:rFonts w:ascii="Times New Roman" w:eastAsia="Times New Roman" w:hAnsi="Times New Roman" w:cs="Times New Roman"/>
        </w:rPr>
        <w:t xml:space="preserve"> LMS § </w:t>
      </w:r>
      <w:r w:rsidR="00FE7299" w:rsidRPr="64870E2E">
        <w:rPr>
          <w:rFonts w:ascii="Times New Roman" w:eastAsia="Times New Roman" w:hAnsi="Times New Roman" w:cs="Times New Roman"/>
        </w:rPr>
        <w:t>37</w:t>
      </w:r>
      <w:r w:rsidR="00FE7299" w:rsidRPr="64870E2E">
        <w:rPr>
          <w:rFonts w:ascii="Times New Roman" w:eastAsia="Times New Roman" w:hAnsi="Times New Roman" w:cs="Times New Roman"/>
          <w:vertAlign w:val="superscript"/>
        </w:rPr>
        <w:t>1</w:t>
      </w:r>
      <w:r w:rsidR="00FE7299" w:rsidRPr="64870E2E">
        <w:rPr>
          <w:rFonts w:ascii="Times New Roman" w:eastAsia="Times New Roman" w:hAnsi="Times New Roman" w:cs="Times New Roman"/>
        </w:rPr>
        <w:t xml:space="preserve"> lõike 2 näol on seega tegemist erisättega korrakaitseseaduse § 28</w:t>
      </w:r>
      <w:r w:rsidR="002D6846" w:rsidRPr="64870E2E">
        <w:rPr>
          <w:rFonts w:ascii="Times New Roman" w:eastAsia="Times New Roman" w:hAnsi="Times New Roman" w:cs="Times New Roman"/>
        </w:rPr>
        <w:t xml:space="preserve"> lõike</w:t>
      </w:r>
      <w:r w:rsidR="00C738C6" w:rsidRPr="64870E2E">
        <w:rPr>
          <w:rFonts w:ascii="Times New Roman" w:eastAsia="Times New Roman" w:hAnsi="Times New Roman" w:cs="Times New Roman"/>
        </w:rPr>
        <w:t>st</w:t>
      </w:r>
      <w:r w:rsidR="002D6846" w:rsidRPr="64870E2E">
        <w:rPr>
          <w:rFonts w:ascii="Times New Roman" w:eastAsia="Times New Roman" w:hAnsi="Times New Roman" w:cs="Times New Roman"/>
        </w:rPr>
        <w:t xml:space="preserve"> 1.</w:t>
      </w:r>
    </w:p>
    <w:p w14:paraId="341ECC69" w14:textId="29A15E0E" w:rsidR="001E27F7" w:rsidRDefault="001E27F7" w:rsidP="321F68A6">
      <w:pPr>
        <w:spacing w:line="240" w:lineRule="auto"/>
        <w:jc w:val="both"/>
        <w:rPr>
          <w:rFonts w:ascii="Times New Roman" w:eastAsia="Times New Roman" w:hAnsi="Times New Roman" w:cs="Times New Roman"/>
          <w:b/>
          <w:bCs/>
        </w:rPr>
      </w:pPr>
      <w:commentRangeStart w:id="63"/>
      <w:commentRangeStart w:id="64"/>
      <w:r w:rsidRPr="321F68A6">
        <w:rPr>
          <w:rFonts w:ascii="Times New Roman" w:eastAsia="Times New Roman" w:hAnsi="Times New Roman" w:cs="Times New Roman"/>
          <w:b/>
          <w:bCs/>
        </w:rPr>
        <w:t xml:space="preserve">Eelnõu §-ga 4 muudetakse </w:t>
      </w:r>
      <w:r w:rsidR="00501176" w:rsidRPr="321F68A6">
        <w:rPr>
          <w:rFonts w:ascii="Times New Roman" w:eastAsia="Times New Roman" w:hAnsi="Times New Roman" w:cs="Times New Roman"/>
          <w:b/>
          <w:bCs/>
        </w:rPr>
        <w:t>riigilõivuseadust</w:t>
      </w:r>
      <w:r w:rsidRPr="321F68A6" w:rsidDel="00501176">
        <w:rPr>
          <w:rFonts w:ascii="Times New Roman" w:eastAsia="Times New Roman" w:hAnsi="Times New Roman" w:cs="Times New Roman"/>
          <w:b/>
          <w:bCs/>
        </w:rPr>
        <w:t xml:space="preserve"> (RLS</w:t>
      </w:r>
      <w:commentRangeEnd w:id="63"/>
      <w:r w:rsidRPr="2499219E">
        <w:rPr>
          <w:rFonts w:ascii="Times New Roman" w:eastAsia="Times New Roman" w:hAnsi="Times New Roman" w:cs="Times New Roman"/>
          <w:b/>
          <w:bCs/>
        </w:rPr>
        <w:t>)</w:t>
      </w:r>
      <w:r>
        <w:rPr>
          <w:rStyle w:val="Kommentaariviide"/>
        </w:rPr>
        <w:commentReference w:id="63"/>
      </w:r>
      <w:commentRangeEnd w:id="64"/>
      <w:r>
        <w:rPr>
          <w:rStyle w:val="Kommentaariviide"/>
        </w:rPr>
        <w:commentReference w:id="64"/>
      </w:r>
    </w:p>
    <w:p w14:paraId="330DD79D" w14:textId="78AD66B1" w:rsidR="0054150F" w:rsidRPr="009625A1" w:rsidRDefault="00B73293" w:rsidP="0054150F">
      <w:pPr>
        <w:pStyle w:val="paragraph"/>
        <w:spacing w:before="0" w:beforeAutospacing="0" w:after="0" w:afterAutospacing="0"/>
        <w:jc w:val="both"/>
        <w:textAlignment w:val="baseline"/>
      </w:pPr>
      <w:r>
        <w:rPr>
          <w:rStyle w:val="normaltextrun"/>
          <w:b/>
          <w:bCs/>
        </w:rPr>
        <w:t>P</w:t>
      </w:r>
      <w:r w:rsidR="0054150F" w:rsidRPr="009625A1">
        <w:rPr>
          <w:rStyle w:val="normaltextrun"/>
          <w:b/>
          <w:bCs/>
        </w:rPr>
        <w:t>unktiga 1</w:t>
      </w:r>
      <w:r w:rsidR="0054150F" w:rsidRPr="009625A1">
        <w:rPr>
          <w:rStyle w:val="normaltextrun"/>
        </w:rPr>
        <w:t xml:space="preserve"> </w:t>
      </w:r>
      <w:r w:rsidR="000E102E">
        <w:rPr>
          <w:rStyle w:val="normaltextrun"/>
        </w:rPr>
        <w:t>suurendatakse</w:t>
      </w:r>
      <w:r w:rsidR="000E102E" w:rsidRPr="009625A1">
        <w:rPr>
          <w:rStyle w:val="normaltextrun"/>
        </w:rPr>
        <w:t xml:space="preserve"> </w:t>
      </w:r>
      <w:r w:rsidR="0054150F" w:rsidRPr="009625A1">
        <w:rPr>
          <w:rStyle w:val="normaltextrun"/>
        </w:rPr>
        <w:t xml:space="preserve">RLS § 206 lõikes 1 kehtestatud riigilõiv 10 eurolt 20 eurole. </w:t>
      </w:r>
      <w:r w:rsidR="0054150F" w:rsidRPr="009625A1">
        <w:t xml:space="preserve">Muudatus on otseselt seotud ESS § 11 lõike 7 kavandatava muudatusega, millega pikendatakse amatöörraadiojaama tööloa kehtivusaega viielt aastalt kümnele aastale. Kuna loa kehtivusaeg kahekordistub, </w:t>
      </w:r>
      <w:r w:rsidR="0054150F">
        <w:t xml:space="preserve">võimaldatakse amatöörraadiojaama tööloa omanikule ka riigi piiratud ressursiga sagedusala kasutamist </w:t>
      </w:r>
      <w:r w:rsidR="00850AF2">
        <w:t xml:space="preserve">viie </w:t>
      </w:r>
      <w:r w:rsidR="0054150F">
        <w:t xml:space="preserve">aasta asemel </w:t>
      </w:r>
      <w:r w:rsidR="00850AF2">
        <w:t xml:space="preserve">kümme </w:t>
      </w:r>
      <w:r w:rsidR="0054150F">
        <w:t>aastat.</w:t>
      </w:r>
      <w:r w:rsidR="0054150F" w:rsidRPr="009625A1">
        <w:t xml:space="preserve"> </w:t>
      </w:r>
      <w:r w:rsidR="0054150F">
        <w:t>Tasumisele kuuluva r</w:t>
      </w:r>
      <w:r w:rsidR="0054150F" w:rsidRPr="009625A1">
        <w:t xml:space="preserve">iigilõivu määra </w:t>
      </w:r>
      <w:r w:rsidR="0054150F" w:rsidRPr="009625A1">
        <w:lastRenderedPageBreak/>
        <w:t xml:space="preserve">tõstmine 20 eurole </w:t>
      </w:r>
      <w:r w:rsidR="0054150F">
        <w:t>on proportsionaalne saadava hüve suurenemisega</w:t>
      </w:r>
      <w:r w:rsidR="0054150F" w:rsidRPr="009625A1">
        <w:t xml:space="preserve">. </w:t>
      </w:r>
      <w:r w:rsidR="00E90AB5">
        <w:t>K</w:t>
      </w:r>
      <w:r w:rsidR="0054150F" w:rsidRPr="009625A1">
        <w:t xml:space="preserve">ümneaastase kehtivusaja kohta </w:t>
      </w:r>
      <w:r w:rsidR="00E90AB5" w:rsidRPr="009625A1">
        <w:t xml:space="preserve">jääb </w:t>
      </w:r>
      <w:r w:rsidR="00E90AB5">
        <w:t>l</w:t>
      </w:r>
      <w:r w:rsidR="00E90AB5" w:rsidRPr="009625A1">
        <w:t xml:space="preserve">õiv </w:t>
      </w:r>
      <w:r w:rsidR="0054150F" w:rsidRPr="009625A1">
        <w:t xml:space="preserve">tööloa taotleja </w:t>
      </w:r>
      <w:r w:rsidR="00E90AB5">
        <w:t>jaoks</w:t>
      </w:r>
      <w:r w:rsidR="00E90AB5" w:rsidRPr="009625A1">
        <w:t xml:space="preserve"> </w:t>
      </w:r>
      <w:r w:rsidR="0054150F" w:rsidRPr="009625A1">
        <w:t>samaks ning mõistlikuks.</w:t>
      </w:r>
    </w:p>
    <w:p w14:paraId="35157E33" w14:textId="77777777" w:rsidR="0054150F" w:rsidRPr="009625A1" w:rsidRDefault="0054150F" w:rsidP="0054150F">
      <w:pPr>
        <w:pStyle w:val="paragraph"/>
        <w:spacing w:before="0" w:beforeAutospacing="0" w:after="0" w:afterAutospacing="0"/>
        <w:jc w:val="both"/>
        <w:textAlignment w:val="baseline"/>
      </w:pPr>
    </w:p>
    <w:p w14:paraId="14972E0A" w14:textId="5DC9002B" w:rsidR="0054150F" w:rsidRPr="009625A1" w:rsidRDefault="00073BA8" w:rsidP="0054150F">
      <w:pPr>
        <w:pStyle w:val="paragraph"/>
        <w:spacing w:before="0" w:beforeAutospacing="0" w:after="0" w:afterAutospacing="0"/>
        <w:jc w:val="both"/>
        <w:textAlignment w:val="baseline"/>
        <w:rPr>
          <w:rStyle w:val="eop"/>
        </w:rPr>
      </w:pPr>
      <w:r>
        <w:rPr>
          <w:rStyle w:val="normaltextrun"/>
          <w:b/>
          <w:bCs/>
        </w:rPr>
        <w:t>P</w:t>
      </w:r>
      <w:r w:rsidR="0054150F" w:rsidRPr="009625A1">
        <w:rPr>
          <w:rStyle w:val="normaltextrun"/>
          <w:b/>
          <w:bCs/>
        </w:rPr>
        <w:t xml:space="preserve">unktiga 2 </w:t>
      </w:r>
      <w:r w:rsidR="0054150F" w:rsidRPr="009625A1">
        <w:rPr>
          <w:rStyle w:val="normaltextrun"/>
        </w:rPr>
        <w:t>lisatakse</w:t>
      </w:r>
      <w:r w:rsidR="0054150F" w:rsidRPr="009625A1">
        <w:rPr>
          <w:rStyle w:val="normaltextrun"/>
          <w:b/>
          <w:bCs/>
        </w:rPr>
        <w:t xml:space="preserve"> </w:t>
      </w:r>
      <w:r w:rsidR="0054150F" w:rsidRPr="009625A1">
        <w:rPr>
          <w:rStyle w:val="normaltextrun"/>
        </w:rPr>
        <w:t>RLS §</w:t>
      </w:r>
      <w:r w:rsidR="0058188E">
        <w:rPr>
          <w:rStyle w:val="normaltextrun"/>
        </w:rPr>
        <w:t>-i</w:t>
      </w:r>
      <w:r w:rsidR="0054150F" w:rsidRPr="009625A1">
        <w:rPr>
          <w:rStyle w:val="normaltextrun"/>
        </w:rPr>
        <w:t xml:space="preserve"> 206 lõige 6</w:t>
      </w:r>
      <w:r w:rsidR="0054150F" w:rsidRPr="009625A1">
        <w:rPr>
          <w:rStyle w:val="normaltextrun"/>
          <w:vertAlign w:val="superscript"/>
        </w:rPr>
        <w:t>1</w:t>
      </w:r>
      <w:r w:rsidR="0054150F" w:rsidRPr="009625A1">
        <w:rPr>
          <w:rStyle w:val="normaltextrun"/>
        </w:rPr>
        <w:t>, millega reguleeritakse raadioteenuse osutamiseks sagedusloa väljastamise või sagedusloa pikendamise eest tasumisele kuuluva riigilõivu määramise alus</w:t>
      </w:r>
      <w:r w:rsidR="00B40993">
        <w:rPr>
          <w:rStyle w:val="normaltextrun"/>
        </w:rPr>
        <w:t>t</w:t>
      </w:r>
      <w:r w:rsidR="0054150F" w:rsidRPr="009625A1">
        <w:rPr>
          <w:rStyle w:val="normaltextrun"/>
        </w:rPr>
        <w:t xml:space="preserve">. </w:t>
      </w:r>
      <w:r w:rsidR="0054150F" w:rsidRPr="009625A1">
        <w:t>Muudatused on vajalikud, et rakendada eelnõus kavandatavat ESS § 11 muudatust, millega lisatakse lõige 7</w:t>
      </w:r>
      <w:r w:rsidR="0054150F" w:rsidRPr="009625A1">
        <w:rPr>
          <w:vertAlign w:val="superscript"/>
        </w:rPr>
        <w:t>1</w:t>
      </w:r>
      <w:r w:rsidR="0054150F" w:rsidRPr="009625A1">
        <w:t xml:space="preserve"> ning kehtestatakse raadioteenuse sagedusloa pikem, kuni seitsmeaastane kehtivusaeg. Kuna sagedusluba antakse edaspidi pikemaks ajaks, tuleb luua proportsionaalne ja õiglane riigilõivu määramise süsteem, mis võimaldab lõivu määrata </w:t>
      </w:r>
      <w:r w:rsidR="0054150F" w:rsidRPr="009625A1">
        <w:rPr>
          <w:rStyle w:val="normaltextrun"/>
        </w:rPr>
        <w:t>kuni seitsme aasta kohta</w:t>
      </w:r>
      <w:r w:rsidR="00E66CF3">
        <w:rPr>
          <w:rStyle w:val="normaltextrun"/>
        </w:rPr>
        <w:t>,</w:t>
      </w:r>
      <w:r w:rsidR="0054150F" w:rsidRPr="009625A1">
        <w:rPr>
          <w:rStyle w:val="normaltextrun"/>
        </w:rPr>
        <w:t xml:space="preserve"> tasudes vastavalt sagedusloa kehtivusajale riigilõivu </w:t>
      </w:r>
      <w:r w:rsidR="0054150F" w:rsidRPr="008108B5">
        <w:rPr>
          <w:rStyle w:val="normaltextrun"/>
        </w:rPr>
        <w:t>1/7 osa</w:t>
      </w:r>
      <w:r w:rsidR="0054150F" w:rsidRPr="009625A1">
        <w:rPr>
          <w:rStyle w:val="normaltextrun"/>
        </w:rPr>
        <w:t xml:space="preserve"> RLS lisas 3 sätestatud määrast iga taotletava sagedusloa kehtivusaasta kohta.</w:t>
      </w:r>
    </w:p>
    <w:p w14:paraId="06CE025D" w14:textId="77777777" w:rsidR="0054150F" w:rsidRPr="009625A1" w:rsidRDefault="0054150F" w:rsidP="0054150F">
      <w:pPr>
        <w:pStyle w:val="paragraph"/>
        <w:spacing w:before="0" w:beforeAutospacing="0" w:after="0" w:afterAutospacing="0"/>
        <w:jc w:val="both"/>
        <w:textAlignment w:val="baseline"/>
      </w:pPr>
    </w:p>
    <w:p w14:paraId="283D5D43" w14:textId="11944784" w:rsidR="0054150F" w:rsidRDefault="00977BAA" w:rsidP="64870E2E">
      <w:pPr>
        <w:pStyle w:val="paragraph"/>
        <w:spacing w:before="0" w:beforeAutospacing="0" w:after="0" w:afterAutospacing="0"/>
        <w:jc w:val="both"/>
        <w:textAlignment w:val="baseline"/>
        <w:rPr>
          <w:rStyle w:val="eop"/>
        </w:rPr>
      </w:pPr>
      <w:r w:rsidRPr="64870E2E">
        <w:rPr>
          <w:rStyle w:val="normaltextrun"/>
          <w:b/>
          <w:bCs/>
        </w:rPr>
        <w:t>P</w:t>
      </w:r>
      <w:r w:rsidR="0054150F" w:rsidRPr="64870E2E">
        <w:rPr>
          <w:rStyle w:val="normaltextrun"/>
          <w:b/>
          <w:bCs/>
        </w:rPr>
        <w:t xml:space="preserve">unktiga 3 </w:t>
      </w:r>
      <w:r w:rsidR="0054150F" w:rsidRPr="64870E2E">
        <w:rPr>
          <w:rStyle w:val="normaltextrun"/>
        </w:rPr>
        <w:t>lisatakse</w:t>
      </w:r>
      <w:r w:rsidR="0054150F" w:rsidRPr="64870E2E">
        <w:rPr>
          <w:rStyle w:val="normaltextrun"/>
          <w:b/>
          <w:bCs/>
        </w:rPr>
        <w:t xml:space="preserve"> </w:t>
      </w:r>
      <w:r w:rsidR="0054150F" w:rsidRPr="64870E2E">
        <w:rPr>
          <w:rStyle w:val="normaltextrun"/>
        </w:rPr>
        <w:t>RLS § 206 lõike 7</w:t>
      </w:r>
      <w:r w:rsidR="0054150F" w:rsidRPr="64870E2E">
        <w:rPr>
          <w:rStyle w:val="normaltextrun"/>
          <w:vertAlign w:val="superscript"/>
        </w:rPr>
        <w:t>1</w:t>
      </w:r>
      <w:r w:rsidR="0054150F" w:rsidRPr="64870E2E">
        <w:rPr>
          <w:rStyle w:val="normaltextrun"/>
        </w:rPr>
        <w:t xml:space="preserve"> lõppu täpsustus, et sättes ette nähtud riigilõiv rakendub iga sagedusloale kantud sageduskanali või sagedusvahemiku kohta. Muudatus on vajalik, kuna kehtiv sõnastus ei täpsusta, kas lühiajalise sagedusloa riigilõiv on taotluspõhine või sageduspõhine. Kavandatava muudatuse eesmärk on tagada õigusselgus ja vältida väärtõlgendusi. Täpsustus</w:t>
      </w:r>
      <w:r w:rsidR="0032459B" w:rsidRPr="64870E2E">
        <w:rPr>
          <w:rStyle w:val="normaltextrun"/>
        </w:rPr>
        <w:t>ega</w:t>
      </w:r>
      <w:r w:rsidR="0054150F" w:rsidRPr="64870E2E">
        <w:rPr>
          <w:rStyle w:val="normaltextrun"/>
        </w:rPr>
        <w:t xml:space="preserve"> sätesta</w:t>
      </w:r>
      <w:r w:rsidR="0032459B" w:rsidRPr="64870E2E">
        <w:rPr>
          <w:rStyle w:val="normaltextrun"/>
        </w:rPr>
        <w:t>takse</w:t>
      </w:r>
      <w:r w:rsidR="0054150F" w:rsidRPr="64870E2E">
        <w:rPr>
          <w:rStyle w:val="normaltextrun"/>
        </w:rPr>
        <w:t xml:space="preserve"> üheselt, et riigilõivu tuleb tasuda iga eraldatava sageduskanali ja -vahemiku kohta. Sõnastuse täpsustamine tagab, et riigilõivu suurus vastab tegelikule </w:t>
      </w:r>
      <w:commentRangeStart w:id="65"/>
      <w:r w:rsidR="0054150F" w:rsidRPr="64870E2E">
        <w:rPr>
          <w:rStyle w:val="normaltextrun"/>
        </w:rPr>
        <w:t>haldus</w:t>
      </w:r>
      <w:commentRangeEnd w:id="65"/>
      <w:r>
        <w:commentReference w:id="65"/>
      </w:r>
      <w:r w:rsidR="0054150F" w:rsidRPr="64870E2E">
        <w:rPr>
          <w:rStyle w:val="normaltextrun"/>
        </w:rPr>
        <w:t>koormusele ja loa andmisega eraldatud ressursile.</w:t>
      </w:r>
    </w:p>
    <w:p w14:paraId="552FA503" w14:textId="77777777" w:rsidR="0054150F" w:rsidRPr="009625A1" w:rsidRDefault="0054150F" w:rsidP="0054150F">
      <w:pPr>
        <w:pStyle w:val="paragraph"/>
        <w:spacing w:before="0" w:beforeAutospacing="0" w:after="0" w:afterAutospacing="0"/>
        <w:jc w:val="both"/>
        <w:textAlignment w:val="baseline"/>
      </w:pPr>
    </w:p>
    <w:p w14:paraId="1FDA3D7B" w14:textId="58334ADD" w:rsidR="0054150F" w:rsidRPr="009625A1" w:rsidRDefault="00A16319" w:rsidP="0054150F">
      <w:pPr>
        <w:pStyle w:val="paragraph"/>
        <w:spacing w:before="0" w:beforeAutospacing="0" w:after="0" w:afterAutospacing="0"/>
        <w:jc w:val="both"/>
        <w:textAlignment w:val="baseline"/>
      </w:pPr>
      <w:r>
        <w:rPr>
          <w:rStyle w:val="normaltextrun"/>
          <w:b/>
          <w:bCs/>
        </w:rPr>
        <w:t>P</w:t>
      </w:r>
      <w:r w:rsidR="0054150F" w:rsidRPr="009625A1">
        <w:rPr>
          <w:rStyle w:val="normaltextrun"/>
          <w:b/>
          <w:bCs/>
        </w:rPr>
        <w:t xml:space="preserve">unktiga 4 </w:t>
      </w:r>
      <w:r w:rsidR="0054150F" w:rsidRPr="009625A1">
        <w:rPr>
          <w:rStyle w:val="normaltextrun"/>
        </w:rPr>
        <w:t>täiendatakse RLS § 206 lõi</w:t>
      </w:r>
      <w:r w:rsidR="0054150F">
        <w:rPr>
          <w:rStyle w:val="normaltextrun"/>
        </w:rPr>
        <w:t>k</w:t>
      </w:r>
      <w:r w:rsidR="0054150F" w:rsidRPr="009625A1">
        <w:rPr>
          <w:rStyle w:val="normaltextrun"/>
        </w:rPr>
        <w:t>e</w:t>
      </w:r>
      <w:r w:rsidR="0054150F">
        <w:rPr>
          <w:rStyle w:val="normaltextrun"/>
        </w:rPr>
        <w:t>id</w:t>
      </w:r>
      <w:r w:rsidR="0054150F" w:rsidRPr="009625A1">
        <w:rPr>
          <w:rStyle w:val="normaltextrun"/>
        </w:rPr>
        <w:t xml:space="preserve"> 8</w:t>
      </w:r>
      <w:r w:rsidR="0054150F">
        <w:rPr>
          <w:rStyle w:val="normaltextrun"/>
        </w:rPr>
        <w:t xml:space="preserve"> ja 10</w:t>
      </w:r>
      <w:r w:rsidR="0054150F" w:rsidRPr="009625A1">
        <w:rPr>
          <w:rStyle w:val="normaltextrun"/>
        </w:rPr>
        <w:t xml:space="preserve">, lisades sätestatud regulatsioonile välistuse raadioteenuse osutamiseks ringhäälinguvõrgu raadiosaatja sagedusloa puhul. Muudatus </w:t>
      </w:r>
      <w:r w:rsidR="0054150F" w:rsidRPr="009625A1">
        <w:t>välistab raadioteenuse sageduslubade puhul seni kehtinud lühiajaliste lubade riigilõivumäärade kohaldamise, kuna eelnõuga planeeritakse ESS-is kavandatavate muudatustega arvestades kehtestada raadioteenuste sageduslubadele uued täpsustatud riigilõivumäärad.</w:t>
      </w:r>
    </w:p>
    <w:p w14:paraId="127565E9" w14:textId="77777777" w:rsidR="0054150F" w:rsidRPr="009625A1" w:rsidRDefault="0054150F" w:rsidP="0054150F">
      <w:pPr>
        <w:pStyle w:val="paragraph"/>
        <w:spacing w:before="0" w:beforeAutospacing="0" w:after="0" w:afterAutospacing="0"/>
        <w:jc w:val="both"/>
        <w:textAlignment w:val="baseline"/>
      </w:pPr>
    </w:p>
    <w:p w14:paraId="3CD36766" w14:textId="3C668F61" w:rsidR="0054150F" w:rsidRPr="009625A1" w:rsidRDefault="00A142B3" w:rsidP="0054150F">
      <w:pPr>
        <w:pStyle w:val="paragraph"/>
        <w:spacing w:before="0" w:beforeAutospacing="0" w:after="0" w:afterAutospacing="0"/>
        <w:jc w:val="both"/>
        <w:textAlignment w:val="baseline"/>
        <w:rPr>
          <w:rStyle w:val="eop"/>
        </w:rPr>
      </w:pPr>
      <w:r>
        <w:rPr>
          <w:rStyle w:val="normaltextrun"/>
          <w:b/>
          <w:bCs/>
        </w:rPr>
        <w:t>P</w:t>
      </w:r>
      <w:r w:rsidR="0054150F" w:rsidRPr="009625A1">
        <w:rPr>
          <w:rStyle w:val="normaltextrun"/>
          <w:b/>
          <w:bCs/>
        </w:rPr>
        <w:t xml:space="preserve">unktiga 5 </w:t>
      </w:r>
      <w:r w:rsidR="0054150F" w:rsidRPr="009625A1">
        <w:rPr>
          <w:rStyle w:val="normaltextrun"/>
        </w:rPr>
        <w:t>lisatakse RLS §</w:t>
      </w:r>
      <w:r w:rsidR="00670CC3">
        <w:rPr>
          <w:rStyle w:val="normaltextrun"/>
        </w:rPr>
        <w:t>-i</w:t>
      </w:r>
      <w:r w:rsidR="0054150F" w:rsidRPr="009625A1">
        <w:rPr>
          <w:rStyle w:val="normaltextrun"/>
        </w:rPr>
        <w:t xml:space="preserve"> 206 lõige 8</w:t>
      </w:r>
      <w:r w:rsidR="0054150F" w:rsidRPr="009625A1">
        <w:rPr>
          <w:rStyle w:val="normaltextrun"/>
          <w:vertAlign w:val="superscript"/>
        </w:rPr>
        <w:t>1</w:t>
      </w:r>
      <w:r w:rsidR="0054150F" w:rsidRPr="009625A1">
        <w:rPr>
          <w:rStyle w:val="normaltextrun"/>
        </w:rPr>
        <w:t>, mi</w:t>
      </w:r>
      <w:r w:rsidR="00CF4C43">
        <w:rPr>
          <w:rStyle w:val="normaltextrun"/>
        </w:rPr>
        <w:t>llega</w:t>
      </w:r>
      <w:r w:rsidR="0054150F" w:rsidRPr="009625A1">
        <w:rPr>
          <w:rStyle w:val="normaltextrun"/>
        </w:rPr>
        <w:t xml:space="preserve"> </w:t>
      </w:r>
      <w:r w:rsidR="0054150F" w:rsidRPr="009625A1">
        <w:t>kehtesta</w:t>
      </w:r>
      <w:r w:rsidR="00CF4C43">
        <w:t>takse</w:t>
      </w:r>
      <w:r w:rsidR="0054150F" w:rsidRPr="009625A1">
        <w:t xml:space="preserve"> lühiajalise</w:t>
      </w:r>
      <w:r w:rsidR="006B4843">
        <w:t>,</w:t>
      </w:r>
      <w:r w:rsidR="0054150F" w:rsidRPr="009625A1">
        <w:t xml:space="preserve"> 8–31 kalendripäeva kehtiva raadioteenuse sagedusloa riigilõivuks 1/42 </w:t>
      </w:r>
      <w:r w:rsidR="00614545">
        <w:t xml:space="preserve">osa </w:t>
      </w:r>
      <w:r w:rsidR="0054150F" w:rsidRPr="009625A1">
        <w:t xml:space="preserve">RLS lisas 3 </w:t>
      </w:r>
      <w:r w:rsidR="00D45B9B">
        <w:t>märgit</w:t>
      </w:r>
      <w:r w:rsidR="00D45B9B" w:rsidRPr="009625A1">
        <w:t xml:space="preserve">ud </w:t>
      </w:r>
      <w:r w:rsidR="0054150F" w:rsidRPr="009625A1">
        <w:t>riigilõivu määrast. Muudatus on vajalik selleks, et luua proportsionaalne riigilõivumäär ajutiste raadiolubadega seotud sageduslubade andmiseks.</w:t>
      </w:r>
    </w:p>
    <w:p w14:paraId="15328009" w14:textId="77777777" w:rsidR="0054150F" w:rsidRPr="009625A1" w:rsidRDefault="0054150F" w:rsidP="0054150F">
      <w:pPr>
        <w:pStyle w:val="paragraph"/>
        <w:spacing w:before="0" w:beforeAutospacing="0" w:after="0" w:afterAutospacing="0"/>
        <w:jc w:val="both"/>
        <w:textAlignment w:val="baseline"/>
      </w:pPr>
    </w:p>
    <w:p w14:paraId="4D6693CA" w14:textId="5017619F" w:rsidR="0054150F" w:rsidRPr="009625A1" w:rsidRDefault="00B10248" w:rsidP="0054150F">
      <w:pPr>
        <w:pStyle w:val="paragraph"/>
        <w:spacing w:before="0" w:beforeAutospacing="0" w:after="0" w:afterAutospacing="0"/>
        <w:jc w:val="both"/>
        <w:textAlignment w:val="baseline"/>
      </w:pPr>
      <w:r>
        <w:rPr>
          <w:rStyle w:val="normaltextrun"/>
          <w:b/>
          <w:bCs/>
        </w:rPr>
        <w:t>P</w:t>
      </w:r>
      <w:r w:rsidR="0054150F" w:rsidRPr="009625A1">
        <w:rPr>
          <w:rStyle w:val="normaltextrun"/>
          <w:b/>
          <w:bCs/>
        </w:rPr>
        <w:t xml:space="preserve">unktiga </w:t>
      </w:r>
      <w:r w:rsidR="0054150F">
        <w:rPr>
          <w:rStyle w:val="normaltextrun"/>
          <w:b/>
          <w:bCs/>
        </w:rPr>
        <w:t>6</w:t>
      </w:r>
      <w:r w:rsidR="0054150F" w:rsidRPr="009625A1">
        <w:rPr>
          <w:rStyle w:val="normaltextrun"/>
          <w:b/>
          <w:bCs/>
        </w:rPr>
        <w:t xml:space="preserve"> </w:t>
      </w:r>
      <w:r w:rsidR="0054150F" w:rsidRPr="009625A1">
        <w:rPr>
          <w:rStyle w:val="normaltextrun"/>
        </w:rPr>
        <w:t>lisatakse</w:t>
      </w:r>
      <w:r w:rsidR="0054150F" w:rsidRPr="009625A1">
        <w:rPr>
          <w:rStyle w:val="normaltextrun"/>
          <w:b/>
          <w:bCs/>
        </w:rPr>
        <w:t xml:space="preserve"> </w:t>
      </w:r>
      <w:r w:rsidR="0054150F" w:rsidRPr="009625A1">
        <w:rPr>
          <w:rStyle w:val="normaltextrun"/>
        </w:rPr>
        <w:t>RLS §</w:t>
      </w:r>
      <w:r w:rsidR="00670CC3">
        <w:rPr>
          <w:rStyle w:val="normaltextrun"/>
        </w:rPr>
        <w:t>-i</w:t>
      </w:r>
      <w:r w:rsidR="0054150F" w:rsidRPr="009625A1">
        <w:rPr>
          <w:rStyle w:val="normaltextrun"/>
        </w:rPr>
        <w:t xml:space="preserve"> 206 lõige 10</w:t>
      </w:r>
      <w:r w:rsidR="0054150F" w:rsidRPr="009625A1">
        <w:rPr>
          <w:rStyle w:val="normaltextrun"/>
          <w:vertAlign w:val="superscript"/>
        </w:rPr>
        <w:t>1</w:t>
      </w:r>
      <w:r w:rsidR="0054150F" w:rsidRPr="009625A1">
        <w:rPr>
          <w:rStyle w:val="normaltextrun"/>
        </w:rPr>
        <w:t>, mi</w:t>
      </w:r>
      <w:r w:rsidR="00881658">
        <w:rPr>
          <w:rStyle w:val="normaltextrun"/>
        </w:rPr>
        <w:t>llega</w:t>
      </w:r>
      <w:r w:rsidR="0054150F" w:rsidRPr="009625A1">
        <w:rPr>
          <w:rStyle w:val="normaltextrun"/>
        </w:rPr>
        <w:t xml:space="preserve"> kehtesta</w:t>
      </w:r>
      <w:r w:rsidR="00881658">
        <w:rPr>
          <w:rStyle w:val="normaltextrun"/>
        </w:rPr>
        <w:t>takse</w:t>
      </w:r>
      <w:r w:rsidR="0054150F" w:rsidRPr="009625A1">
        <w:rPr>
          <w:rStyle w:val="normaltextrun"/>
        </w:rPr>
        <w:t xml:space="preserve"> </w:t>
      </w:r>
      <w:r w:rsidR="0054150F" w:rsidRPr="009625A1">
        <w:t xml:space="preserve">32 päevast kuni 11 kuuni kehtiva raadioteenuse sagedusloa riigilõivuks 1/84 </w:t>
      </w:r>
      <w:r w:rsidR="00614545">
        <w:t xml:space="preserve">osa </w:t>
      </w:r>
      <w:r w:rsidR="0054150F" w:rsidRPr="009625A1">
        <w:t xml:space="preserve">RLS lisas 3 </w:t>
      </w:r>
      <w:r w:rsidR="00C45EF1">
        <w:t>märgit</w:t>
      </w:r>
      <w:r w:rsidR="0054150F" w:rsidRPr="009625A1">
        <w:t>ud määrast iga kuu kohta. Selli</w:t>
      </w:r>
      <w:r w:rsidR="001E4CA9">
        <w:t>n</w:t>
      </w:r>
      <w:r w:rsidR="0054150F" w:rsidRPr="009625A1">
        <w:t>e määr tuleneb loogikast, et aasta kohta rakendatav 1/7</w:t>
      </w:r>
      <w:r w:rsidR="00BB5533">
        <w:t xml:space="preserve"> osa</w:t>
      </w:r>
      <w:r w:rsidR="0054150F" w:rsidRPr="009625A1">
        <w:t xml:space="preserve"> määrast on jagatud 12-ga ning seega </w:t>
      </w:r>
      <w:r w:rsidR="00A040A0" w:rsidRPr="009625A1">
        <w:t xml:space="preserve">saadud </w:t>
      </w:r>
      <w:r w:rsidR="0054150F" w:rsidRPr="009625A1">
        <w:t>kuude</w:t>
      </w:r>
      <w:r w:rsidR="00A040A0">
        <w:t xml:space="preserve"> arvu</w:t>
      </w:r>
      <w:r w:rsidR="0054150F" w:rsidRPr="009625A1">
        <w:t>ga arvestav sagedusloa riigilõivumäär, mis tagab sagedusloa kehtivusega proportsionaalse lõivu.</w:t>
      </w:r>
    </w:p>
    <w:p w14:paraId="734080E6" w14:textId="77777777" w:rsidR="0054150F" w:rsidRPr="009625A1" w:rsidRDefault="0054150F" w:rsidP="0054150F">
      <w:pPr>
        <w:pStyle w:val="paragraph"/>
        <w:spacing w:before="0" w:beforeAutospacing="0" w:after="0" w:afterAutospacing="0"/>
        <w:jc w:val="both"/>
        <w:textAlignment w:val="baseline"/>
      </w:pPr>
    </w:p>
    <w:p w14:paraId="0C9DF391" w14:textId="10C9C25F" w:rsidR="0054150F" w:rsidRPr="009625A1" w:rsidRDefault="000E3CA1" w:rsidP="0054150F">
      <w:pPr>
        <w:pStyle w:val="paragraph"/>
        <w:spacing w:before="0" w:beforeAutospacing="0" w:after="0" w:afterAutospacing="0"/>
        <w:jc w:val="both"/>
        <w:textAlignment w:val="baseline"/>
        <w:rPr>
          <w:rStyle w:val="eop"/>
        </w:rPr>
      </w:pPr>
      <w:r>
        <w:rPr>
          <w:rStyle w:val="normaltextrun"/>
          <w:b/>
          <w:bCs/>
        </w:rPr>
        <w:t>P</w:t>
      </w:r>
      <w:r w:rsidR="0054150F" w:rsidRPr="009625A1">
        <w:rPr>
          <w:rStyle w:val="normaltextrun"/>
          <w:b/>
          <w:bCs/>
        </w:rPr>
        <w:t xml:space="preserve">unktiga </w:t>
      </w:r>
      <w:r w:rsidR="0054150F">
        <w:rPr>
          <w:rStyle w:val="normaltextrun"/>
          <w:b/>
          <w:bCs/>
        </w:rPr>
        <w:t>7</w:t>
      </w:r>
      <w:r w:rsidR="0054150F" w:rsidRPr="009625A1">
        <w:rPr>
          <w:rStyle w:val="normaltextrun"/>
          <w:b/>
          <w:bCs/>
        </w:rPr>
        <w:t xml:space="preserve"> </w:t>
      </w:r>
      <w:r w:rsidR="0054150F" w:rsidRPr="009625A1">
        <w:rPr>
          <w:rStyle w:val="normaltextrun"/>
        </w:rPr>
        <w:t>täiendatakse RLS § 206 lõiget 13</w:t>
      </w:r>
      <w:r w:rsidR="005165E4">
        <w:rPr>
          <w:rStyle w:val="normaltextrun"/>
        </w:rPr>
        <w:t xml:space="preserve"> ja</w:t>
      </w:r>
      <w:r w:rsidR="0054150F" w:rsidRPr="009625A1">
        <w:rPr>
          <w:rStyle w:val="normaltextrun"/>
        </w:rPr>
        <w:t xml:space="preserve"> välista</w:t>
      </w:r>
      <w:r w:rsidR="005165E4">
        <w:rPr>
          <w:rStyle w:val="normaltextrun"/>
        </w:rPr>
        <w:t>takse</w:t>
      </w:r>
      <w:r w:rsidR="0054150F" w:rsidRPr="009625A1">
        <w:rPr>
          <w:rStyle w:val="normaltextrun"/>
        </w:rPr>
        <w:t xml:space="preserve"> </w:t>
      </w:r>
      <w:r w:rsidR="005165E4">
        <w:rPr>
          <w:rStyle w:val="normaltextrun"/>
        </w:rPr>
        <w:t>kavandatava</w:t>
      </w:r>
      <w:r w:rsidR="005165E4" w:rsidRPr="009625A1">
        <w:rPr>
          <w:rStyle w:val="normaltextrun"/>
        </w:rPr>
        <w:t xml:space="preserve"> </w:t>
      </w:r>
      <w:r w:rsidR="0054150F" w:rsidRPr="009625A1">
        <w:rPr>
          <w:rStyle w:val="normaltextrun"/>
        </w:rPr>
        <w:t>regulatsiooni alt raadioteenuse osutamiseks ringhäälinguvõrgu raadiosaatja sagedusl</w:t>
      </w:r>
      <w:r w:rsidR="00963D81">
        <w:rPr>
          <w:rStyle w:val="normaltextrun"/>
        </w:rPr>
        <w:t>ub</w:t>
      </w:r>
      <w:r w:rsidR="0054150F" w:rsidRPr="009625A1">
        <w:rPr>
          <w:rStyle w:val="normaltextrun"/>
        </w:rPr>
        <w:t xml:space="preserve">a. </w:t>
      </w:r>
      <w:r w:rsidR="0054150F" w:rsidRPr="009625A1">
        <w:rPr>
          <w:rStyle w:val="eop"/>
        </w:rPr>
        <w:t xml:space="preserve">Muudatus on seotud </w:t>
      </w:r>
      <w:r w:rsidR="0054150F" w:rsidRPr="00154A51">
        <w:rPr>
          <w:rStyle w:val="eop"/>
        </w:rPr>
        <w:t>eelnõu §</w:t>
      </w:r>
      <w:r w:rsidR="0054150F" w:rsidRPr="009625A1">
        <w:rPr>
          <w:rStyle w:val="eop"/>
        </w:rPr>
        <w:t xml:space="preserve"> </w:t>
      </w:r>
      <w:r w:rsidR="007522F0">
        <w:rPr>
          <w:rStyle w:val="eop"/>
        </w:rPr>
        <w:t>4</w:t>
      </w:r>
      <w:r w:rsidR="0054150F" w:rsidRPr="009625A1">
        <w:rPr>
          <w:rStyle w:val="eop"/>
        </w:rPr>
        <w:t xml:space="preserve"> punktiga </w:t>
      </w:r>
      <w:r w:rsidR="0054150F">
        <w:rPr>
          <w:rStyle w:val="eop"/>
        </w:rPr>
        <w:t>8</w:t>
      </w:r>
      <w:r w:rsidR="0054150F" w:rsidRPr="009625A1">
        <w:rPr>
          <w:rStyle w:val="eop"/>
        </w:rPr>
        <w:t xml:space="preserve">, millega lisatakse </w:t>
      </w:r>
      <w:r w:rsidR="0054150F" w:rsidRPr="009625A1">
        <w:rPr>
          <w:rStyle w:val="normaltextrun"/>
        </w:rPr>
        <w:t>raadioteenuse osutamiseks ringhäälinguvõrgu raadiosaatja</w:t>
      </w:r>
      <w:r w:rsidR="004C32FD">
        <w:rPr>
          <w:rStyle w:val="normaltextrun"/>
        </w:rPr>
        <w:t>le antud</w:t>
      </w:r>
      <w:r w:rsidR="0054150F" w:rsidRPr="009625A1">
        <w:rPr>
          <w:rStyle w:val="normaltextrun"/>
        </w:rPr>
        <w:t xml:space="preserve"> sagedusloa riigilõivu</w:t>
      </w:r>
      <w:r w:rsidR="004C32FD">
        <w:rPr>
          <w:rStyle w:val="normaltextrun"/>
        </w:rPr>
        <w:t xml:space="preserve"> kohta</w:t>
      </w:r>
      <w:r w:rsidR="0054150F" w:rsidRPr="009625A1">
        <w:rPr>
          <w:rStyle w:val="normaltextrun"/>
        </w:rPr>
        <w:t xml:space="preserve"> uus regulatsioon RLS § 206 lõike 13</w:t>
      </w:r>
      <w:r w:rsidR="0054150F" w:rsidRPr="009625A1">
        <w:rPr>
          <w:rStyle w:val="normaltextrun"/>
          <w:vertAlign w:val="superscript"/>
        </w:rPr>
        <w:t>1</w:t>
      </w:r>
      <w:r w:rsidR="00D17F15">
        <w:rPr>
          <w:rStyle w:val="normaltextrun"/>
        </w:rPr>
        <w:t xml:space="preserve"> näol.</w:t>
      </w:r>
    </w:p>
    <w:p w14:paraId="2295A678" w14:textId="77777777" w:rsidR="0054150F" w:rsidRPr="009625A1" w:rsidRDefault="0054150F" w:rsidP="0054150F">
      <w:pPr>
        <w:pStyle w:val="paragraph"/>
        <w:spacing w:before="0" w:beforeAutospacing="0" w:after="0" w:afterAutospacing="0"/>
        <w:jc w:val="both"/>
        <w:textAlignment w:val="baseline"/>
      </w:pPr>
    </w:p>
    <w:p w14:paraId="62200430" w14:textId="55CA829B" w:rsidR="0054150F" w:rsidRDefault="000E3CA1" w:rsidP="0054150F">
      <w:pPr>
        <w:pStyle w:val="paragraph"/>
        <w:spacing w:before="0" w:beforeAutospacing="0" w:after="0" w:afterAutospacing="0"/>
        <w:jc w:val="both"/>
        <w:textAlignment w:val="baseline"/>
      </w:pPr>
      <w:commentRangeStart w:id="66"/>
      <w:r>
        <w:rPr>
          <w:rStyle w:val="normaltextrun"/>
          <w:b/>
          <w:bCs/>
        </w:rPr>
        <w:t>P</w:t>
      </w:r>
      <w:r w:rsidR="0054150F" w:rsidRPr="009625A1">
        <w:rPr>
          <w:rStyle w:val="normaltextrun"/>
          <w:b/>
          <w:bCs/>
        </w:rPr>
        <w:t xml:space="preserve">unktiga </w:t>
      </w:r>
      <w:r w:rsidR="0054150F">
        <w:rPr>
          <w:rStyle w:val="normaltextrun"/>
          <w:b/>
          <w:bCs/>
        </w:rPr>
        <w:t>8</w:t>
      </w:r>
      <w:r w:rsidR="0054150F" w:rsidRPr="009625A1">
        <w:rPr>
          <w:rStyle w:val="normaltextrun"/>
          <w:b/>
          <w:bCs/>
        </w:rPr>
        <w:t xml:space="preserve"> </w:t>
      </w:r>
      <w:r w:rsidR="0054150F" w:rsidRPr="009625A1">
        <w:rPr>
          <w:rStyle w:val="normaltextrun"/>
        </w:rPr>
        <w:t>lisatakse RLS §</w:t>
      </w:r>
      <w:r w:rsidR="00243886">
        <w:rPr>
          <w:rStyle w:val="normaltextrun"/>
        </w:rPr>
        <w:t>-i</w:t>
      </w:r>
      <w:r w:rsidR="0054150F" w:rsidRPr="009625A1">
        <w:rPr>
          <w:rStyle w:val="normaltextrun"/>
        </w:rPr>
        <w:t xml:space="preserve"> 206 lõige 13</w:t>
      </w:r>
      <w:r w:rsidR="0054150F" w:rsidRPr="009625A1">
        <w:rPr>
          <w:rStyle w:val="normaltextrun"/>
          <w:vertAlign w:val="superscript"/>
        </w:rPr>
        <w:t>1</w:t>
      </w:r>
      <w:r w:rsidR="0054150F" w:rsidRPr="009625A1">
        <w:rPr>
          <w:rStyle w:val="normaltextrun"/>
        </w:rPr>
        <w:t xml:space="preserve">, mis </w:t>
      </w:r>
      <w:r w:rsidR="00E277D0">
        <w:rPr>
          <w:rStyle w:val="normaltextrun"/>
        </w:rPr>
        <w:t>sä</w:t>
      </w:r>
      <w:r w:rsidR="00E277D0" w:rsidRPr="009625A1">
        <w:rPr>
          <w:rStyle w:val="normaltextrun"/>
        </w:rPr>
        <w:t>testab</w:t>
      </w:r>
      <w:r w:rsidR="0054150F" w:rsidRPr="009625A1">
        <w:rPr>
          <w:rStyle w:val="normaltextrun"/>
        </w:rPr>
        <w:t>, et raadioteenuse osutamiseks ringhäälinguvõrgu raadiosaatja</w:t>
      </w:r>
      <w:r w:rsidR="00E277D0">
        <w:rPr>
          <w:rStyle w:val="normaltextrun"/>
        </w:rPr>
        <w:t>le antud</w:t>
      </w:r>
      <w:r w:rsidR="0054150F" w:rsidRPr="009625A1">
        <w:rPr>
          <w:rStyle w:val="normaltextrun"/>
        </w:rPr>
        <w:t xml:space="preserve"> sagedusloa omaniku soovil sagedusloal lisas 3 nimetatud tingimuste muutmise eest tasutakse riigilõivu lisaks RLS § 206 lõikes 12 sätestatud riigilõivumäärale </w:t>
      </w:r>
      <w:r w:rsidR="0054150F" w:rsidRPr="008108B5">
        <w:rPr>
          <w:rStyle w:val="normaltextrun"/>
        </w:rPr>
        <w:t>1/84 osa</w:t>
      </w:r>
      <w:r w:rsidR="0054150F" w:rsidRPr="009625A1">
        <w:rPr>
          <w:rStyle w:val="normaltextrun"/>
        </w:rPr>
        <w:t xml:space="preserve"> RLS lisas 3 sätestatud esialgse riigilõivumäära ja muudetud tingimuste esialgsest suurema riigilõivumäära erinevusest iga kuu kohta, mis on jäänud sagedusloa kehtivusaja lõppemiseni.</w:t>
      </w:r>
      <w:r w:rsidR="0054150F" w:rsidRPr="009625A1">
        <w:rPr>
          <w:rStyle w:val="eop"/>
        </w:rPr>
        <w:t> </w:t>
      </w:r>
      <w:commentRangeEnd w:id="66"/>
      <w:r w:rsidR="008047FF">
        <w:rPr>
          <w:rStyle w:val="Kommentaariviide"/>
          <w:rFonts w:asciiTheme="minorHAnsi" w:eastAsiaTheme="minorHAnsi" w:hAnsiTheme="minorHAnsi" w:cstheme="minorBidi"/>
          <w:kern w:val="2"/>
          <w:lang w:eastAsia="en-US"/>
          <w14:ligatures w14:val="standardContextual"/>
        </w:rPr>
        <w:commentReference w:id="66"/>
      </w:r>
      <w:r w:rsidR="0054150F" w:rsidRPr="009625A1">
        <w:rPr>
          <w:rStyle w:val="eop"/>
        </w:rPr>
        <w:t xml:space="preserve">Selle muudatusega </w:t>
      </w:r>
      <w:r w:rsidR="0054150F" w:rsidRPr="009625A1">
        <w:t xml:space="preserve">kehtestatakse eelnevaga analoogne </w:t>
      </w:r>
      <w:r w:rsidR="0054150F" w:rsidRPr="009625A1">
        <w:lastRenderedPageBreak/>
        <w:t xml:space="preserve">proportsionaalse lõivu arvestuse kord ka juhuks, kui raadioteenuse sagedusloa tingimusi muudetakse loa kehtivusaja jooksul. See tagab, et riigilõivu tasutakse ainult sagedusloa </w:t>
      </w:r>
      <w:r w:rsidR="00D01A27" w:rsidRPr="009625A1">
        <w:t xml:space="preserve">tegeliku </w:t>
      </w:r>
      <w:r w:rsidR="0054150F" w:rsidRPr="009625A1">
        <w:t>kehtivusaja eest.</w:t>
      </w:r>
    </w:p>
    <w:p w14:paraId="014D80EE" w14:textId="77777777" w:rsidR="0054150F" w:rsidRPr="009625A1" w:rsidRDefault="0054150F" w:rsidP="0054150F">
      <w:pPr>
        <w:pStyle w:val="paragraph"/>
        <w:spacing w:before="0" w:beforeAutospacing="0" w:after="0" w:afterAutospacing="0"/>
        <w:jc w:val="both"/>
        <w:textAlignment w:val="baseline"/>
      </w:pPr>
    </w:p>
    <w:p w14:paraId="1557D59F" w14:textId="2721DF57" w:rsidR="0054150F" w:rsidRPr="004528FD" w:rsidRDefault="00CA0352" w:rsidP="0054150F">
      <w:pPr>
        <w:spacing w:after="0" w:line="240" w:lineRule="auto"/>
        <w:jc w:val="both"/>
        <w:rPr>
          <w:rFonts w:ascii="Times New Roman" w:hAnsi="Times New Roman" w:cs="Times New Roman"/>
        </w:rPr>
      </w:pPr>
      <w:r>
        <w:rPr>
          <w:rStyle w:val="normaltextrun"/>
          <w:rFonts w:ascii="Times New Roman" w:hAnsi="Times New Roman" w:cs="Times New Roman"/>
          <w:b/>
          <w:bCs/>
        </w:rPr>
        <w:t>P</w:t>
      </w:r>
      <w:r w:rsidR="0054150F" w:rsidRPr="009625A1">
        <w:rPr>
          <w:rStyle w:val="normaltextrun"/>
          <w:rFonts w:ascii="Times New Roman" w:hAnsi="Times New Roman" w:cs="Times New Roman"/>
          <w:b/>
          <w:bCs/>
        </w:rPr>
        <w:t xml:space="preserve">unktiga </w:t>
      </w:r>
      <w:r w:rsidR="0054150F">
        <w:rPr>
          <w:rStyle w:val="normaltextrun"/>
          <w:rFonts w:ascii="Times New Roman" w:hAnsi="Times New Roman" w:cs="Times New Roman"/>
          <w:b/>
          <w:bCs/>
        </w:rPr>
        <w:t>9</w:t>
      </w:r>
      <w:r w:rsidR="0054150F" w:rsidRPr="009625A1">
        <w:rPr>
          <w:rStyle w:val="normaltextrun"/>
          <w:rFonts w:ascii="Times New Roman" w:hAnsi="Times New Roman" w:cs="Times New Roman"/>
          <w:b/>
          <w:bCs/>
        </w:rPr>
        <w:t xml:space="preserve"> </w:t>
      </w:r>
      <w:r w:rsidR="0054150F" w:rsidRPr="009625A1">
        <w:rPr>
          <w:rStyle w:val="normaltextrun"/>
          <w:rFonts w:ascii="Times New Roman" w:hAnsi="Times New Roman" w:cs="Times New Roman"/>
        </w:rPr>
        <w:t>kehtestatakse RLS lisa 3 uues sõnastuses.</w:t>
      </w:r>
      <w:r w:rsidR="0054150F" w:rsidRPr="009625A1">
        <w:rPr>
          <w:rStyle w:val="eop"/>
          <w:rFonts w:ascii="Times New Roman" w:hAnsi="Times New Roman" w:cs="Times New Roman"/>
        </w:rPr>
        <w:t> </w:t>
      </w:r>
      <w:r w:rsidR="0054150F" w:rsidRPr="009625A1">
        <w:rPr>
          <w:rFonts w:ascii="Times New Roman" w:hAnsi="Times New Roman" w:cs="Times New Roman"/>
        </w:rPr>
        <w:t>Lisa 3 uuendamine on vajalik, et viia riigilõivumäärad vastavusse k</w:t>
      </w:r>
      <w:r w:rsidR="002A59CC">
        <w:rPr>
          <w:rFonts w:ascii="Times New Roman" w:hAnsi="Times New Roman" w:cs="Times New Roman"/>
        </w:rPr>
        <w:t>õn</w:t>
      </w:r>
      <w:r w:rsidR="0054150F" w:rsidRPr="009625A1">
        <w:rPr>
          <w:rFonts w:ascii="Times New Roman" w:hAnsi="Times New Roman" w:cs="Times New Roman"/>
        </w:rPr>
        <w:t xml:space="preserve">esoleva </w:t>
      </w:r>
      <w:r w:rsidR="0054150F" w:rsidRPr="004528FD">
        <w:rPr>
          <w:rFonts w:ascii="Times New Roman" w:hAnsi="Times New Roman" w:cs="Times New Roman"/>
        </w:rPr>
        <w:t>eelnõuga kavandatavate muudatustega sageduslubade kehtivusaegades ja arvestuspõhimõtetes. Samuti on uues redaktsioonis ühtlustatud digi</w:t>
      </w:r>
      <w:r w:rsidR="00DC1911">
        <w:rPr>
          <w:rFonts w:ascii="Times New Roman" w:hAnsi="Times New Roman" w:cs="Times New Roman"/>
        </w:rPr>
        <w:t>-</w:t>
      </w:r>
      <w:r w:rsidR="0054150F" w:rsidRPr="004528FD">
        <w:rPr>
          <w:rFonts w:ascii="Times New Roman" w:hAnsi="Times New Roman" w:cs="Times New Roman"/>
        </w:rPr>
        <w:t xml:space="preserve">TV ja digiraadio lõivumäärasid, kuivõrd nende erinev lõivumäär ei ole põhjendatud. </w:t>
      </w:r>
      <w:r w:rsidR="008B3B20">
        <w:rPr>
          <w:rFonts w:ascii="Times New Roman" w:hAnsi="Times New Roman" w:cs="Times New Roman"/>
        </w:rPr>
        <w:t>Selle t</w:t>
      </w:r>
      <w:r w:rsidR="008B3B20" w:rsidRPr="004528FD">
        <w:rPr>
          <w:rFonts w:ascii="Times New Roman" w:hAnsi="Times New Roman" w:cs="Times New Roman"/>
        </w:rPr>
        <w:t xml:space="preserve">ulemusena </w:t>
      </w:r>
      <w:r w:rsidR="0054150F" w:rsidRPr="004528FD">
        <w:rPr>
          <w:rFonts w:ascii="Times New Roman" w:hAnsi="Times New Roman" w:cs="Times New Roman"/>
        </w:rPr>
        <w:t xml:space="preserve">lähevad </w:t>
      </w:r>
      <w:r w:rsidR="0054150F" w:rsidRPr="00CF1DD3">
        <w:rPr>
          <w:rFonts w:ascii="Times New Roman" w:hAnsi="Times New Roman" w:cs="Times New Roman"/>
        </w:rPr>
        <w:t>digiraadio load</w:t>
      </w:r>
      <w:r w:rsidR="0054150F" w:rsidRPr="004528FD">
        <w:rPr>
          <w:rFonts w:ascii="Times New Roman" w:hAnsi="Times New Roman" w:cs="Times New Roman"/>
        </w:rPr>
        <w:t xml:space="preserve"> vähesel määral taotlejale soodsamaks ning lõivumäärad on loogilises seoses lubade kehtivusaja ja eraldatava ressursiga.</w:t>
      </w:r>
    </w:p>
    <w:p w14:paraId="65AB0037" w14:textId="77777777" w:rsidR="0054150F" w:rsidRPr="004528FD" w:rsidRDefault="0054150F" w:rsidP="0054150F">
      <w:pPr>
        <w:spacing w:after="0" w:line="240" w:lineRule="auto"/>
        <w:jc w:val="both"/>
        <w:rPr>
          <w:rFonts w:ascii="Times New Roman" w:hAnsi="Times New Roman" w:cs="Times New Roman"/>
        </w:rPr>
      </w:pPr>
    </w:p>
    <w:p w14:paraId="6C341FF2" w14:textId="629BBA30" w:rsidR="0054150F" w:rsidRPr="004528FD" w:rsidRDefault="0054150F" w:rsidP="0054150F">
      <w:pPr>
        <w:spacing w:after="0" w:line="240" w:lineRule="auto"/>
        <w:jc w:val="both"/>
        <w:rPr>
          <w:rFonts w:ascii="Times New Roman" w:hAnsi="Times New Roman" w:cs="Times New Roman"/>
        </w:rPr>
      </w:pPr>
      <w:r w:rsidRPr="004528FD">
        <w:rPr>
          <w:rFonts w:ascii="Times New Roman" w:hAnsi="Times New Roman" w:cs="Times New Roman"/>
        </w:rPr>
        <w:t>Lisaks kaotatakse lisas 3 ette nähtud eraldi riigilõivumäärad väga suure võimsusega saatjate jaoks, ku</w:t>
      </w:r>
      <w:r w:rsidR="00AE2B61">
        <w:rPr>
          <w:rFonts w:ascii="Times New Roman" w:hAnsi="Times New Roman" w:cs="Times New Roman"/>
        </w:rPr>
        <w:t>na</w:t>
      </w:r>
      <w:r w:rsidRPr="004528FD">
        <w:rPr>
          <w:rFonts w:ascii="Times New Roman" w:hAnsi="Times New Roman" w:cs="Times New Roman"/>
        </w:rPr>
        <w:t xml:space="preserve"> tehnoloogia arengu tõttu ei ole nii suure võimsusega saatjaid enam kasutusel.</w:t>
      </w:r>
    </w:p>
    <w:p w14:paraId="26BA86E5" w14:textId="77777777" w:rsidR="0054150F" w:rsidRPr="004528FD" w:rsidRDefault="0054150F" w:rsidP="0054150F">
      <w:pPr>
        <w:spacing w:after="0" w:line="240" w:lineRule="auto"/>
        <w:jc w:val="both"/>
        <w:rPr>
          <w:rFonts w:ascii="Times New Roman" w:hAnsi="Times New Roman" w:cs="Times New Roman"/>
        </w:rPr>
      </w:pPr>
      <w:r w:rsidRPr="004528FD">
        <w:rPr>
          <w:rFonts w:ascii="Times New Roman" w:hAnsi="Times New Roman" w:cs="Times New Roman"/>
        </w:rPr>
        <w:t xml:space="preserve"> </w:t>
      </w:r>
    </w:p>
    <w:p w14:paraId="584B28AA" w14:textId="27E535D8" w:rsidR="00501176" w:rsidRPr="002E4CDD" w:rsidRDefault="0054150F" w:rsidP="0054150F">
      <w:pPr>
        <w:spacing w:line="240" w:lineRule="auto"/>
        <w:jc w:val="both"/>
        <w:rPr>
          <w:rFonts w:ascii="Times New Roman" w:eastAsia="Times New Roman" w:hAnsi="Times New Roman" w:cs="Times New Roman"/>
        </w:rPr>
      </w:pPr>
      <w:r w:rsidRPr="004528FD">
        <w:rPr>
          <w:rFonts w:ascii="Times New Roman" w:hAnsi="Times New Roman" w:cs="Times New Roman"/>
        </w:rPr>
        <w:t>RLS lisas 3 muudetakse ka satelliitside maajaama riigilõivude määra. Arvestades ressurs</w:t>
      </w:r>
      <w:r w:rsidR="00A77833">
        <w:rPr>
          <w:rFonts w:ascii="Times New Roman" w:hAnsi="Times New Roman" w:cs="Times New Roman"/>
        </w:rPr>
        <w:t>s</w:t>
      </w:r>
      <w:r w:rsidRPr="004528FD">
        <w:rPr>
          <w:rFonts w:ascii="Times New Roman" w:hAnsi="Times New Roman" w:cs="Times New Roman"/>
        </w:rPr>
        <w:t>i ja satelliidisageduste planeerimise keerukust sõltumata sagedusalast ei ole põhjendatud praeguse regulatsiooni kohane lõivu vähenemine kõrgematel sagedustel. Kõnealust lõivu tasuvad globaalsed satelliitsideteenuse pakkujad konkureerivad Eesti ettevõt</w:t>
      </w:r>
      <w:r w:rsidR="00A77833">
        <w:rPr>
          <w:rFonts w:ascii="Times New Roman" w:hAnsi="Times New Roman" w:cs="Times New Roman"/>
        </w:rPr>
        <w:t>ja</w:t>
      </w:r>
      <w:r w:rsidRPr="004528FD">
        <w:rPr>
          <w:rFonts w:ascii="Times New Roman" w:hAnsi="Times New Roman" w:cs="Times New Roman"/>
        </w:rPr>
        <w:t>tega samal turul, kuid satelliitsageduste eest küsitav väike lõiv jätaks Eesti ettevõt</w:t>
      </w:r>
      <w:r w:rsidR="004F6752">
        <w:rPr>
          <w:rFonts w:ascii="Times New Roman" w:hAnsi="Times New Roman" w:cs="Times New Roman"/>
        </w:rPr>
        <w:t>ja</w:t>
      </w:r>
      <w:r w:rsidRPr="004528FD">
        <w:rPr>
          <w:rFonts w:ascii="Times New Roman" w:hAnsi="Times New Roman" w:cs="Times New Roman"/>
        </w:rPr>
        <w:t>d, kes tasuvad sama teenuse osutamise jaoks vajalike sageduste eest palju rohkem, ebavõrdsesse seisu.</w:t>
      </w:r>
    </w:p>
    <w:p w14:paraId="4C07D264" w14:textId="4D0CDC50" w:rsidR="004B2DF3" w:rsidRDefault="02B6B45B" w:rsidP="780DE211">
      <w:pPr>
        <w:spacing w:line="240" w:lineRule="auto"/>
        <w:jc w:val="both"/>
        <w:rPr>
          <w:rFonts w:ascii="Times New Roman" w:eastAsia="Times New Roman" w:hAnsi="Times New Roman" w:cs="Times New Roman"/>
          <w:b/>
          <w:bCs/>
        </w:rPr>
      </w:pPr>
      <w:r w:rsidRPr="64870E2E">
        <w:rPr>
          <w:rFonts w:ascii="Times New Roman" w:eastAsia="Times New Roman" w:hAnsi="Times New Roman" w:cs="Times New Roman"/>
          <w:b/>
          <w:bCs/>
        </w:rPr>
        <w:t xml:space="preserve">Eelnõu §-ga </w:t>
      </w:r>
      <w:r w:rsidR="001D0975" w:rsidRPr="64870E2E">
        <w:rPr>
          <w:rFonts w:ascii="Times New Roman" w:eastAsia="Times New Roman" w:hAnsi="Times New Roman" w:cs="Times New Roman"/>
          <w:b/>
          <w:bCs/>
        </w:rPr>
        <w:t>5</w:t>
      </w:r>
      <w:r w:rsidRPr="64870E2E">
        <w:rPr>
          <w:rFonts w:ascii="Times New Roman" w:eastAsia="Times New Roman" w:hAnsi="Times New Roman" w:cs="Times New Roman"/>
          <w:b/>
          <w:bCs/>
        </w:rPr>
        <w:t xml:space="preserve"> muudetakse </w:t>
      </w:r>
      <w:r w:rsidR="72EB8748" w:rsidRPr="64870E2E">
        <w:rPr>
          <w:rFonts w:ascii="Times New Roman" w:eastAsia="Times New Roman" w:hAnsi="Times New Roman" w:cs="Times New Roman"/>
          <w:b/>
          <w:bCs/>
        </w:rPr>
        <w:t>tarbijakaitseseadust</w:t>
      </w:r>
      <w:r w:rsidRPr="64870E2E" w:rsidDel="02B6B45B">
        <w:rPr>
          <w:rFonts w:ascii="Times New Roman" w:eastAsia="Times New Roman" w:hAnsi="Times New Roman" w:cs="Times New Roman"/>
          <w:b/>
          <w:bCs/>
        </w:rPr>
        <w:t xml:space="preserve"> (</w:t>
      </w:r>
      <w:r w:rsidRPr="64870E2E" w:rsidDel="67DD43A5">
        <w:rPr>
          <w:rFonts w:ascii="Times New Roman" w:eastAsia="Times New Roman" w:hAnsi="Times New Roman" w:cs="Times New Roman"/>
          <w:b/>
          <w:bCs/>
        </w:rPr>
        <w:t>TKS</w:t>
      </w:r>
      <w:r w:rsidRPr="76304230">
        <w:rPr>
          <w:rFonts w:ascii="Times New Roman" w:eastAsia="Times New Roman" w:hAnsi="Times New Roman" w:cs="Times New Roman"/>
          <w:b/>
          <w:bCs/>
        </w:rPr>
        <w:t>)</w:t>
      </w:r>
    </w:p>
    <w:p w14:paraId="0F44C5CC" w14:textId="7549EE75" w:rsidR="4F6AD16C" w:rsidRDefault="1C080F33"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Punktiga </w:t>
      </w:r>
      <w:r w:rsidR="49F12672" w:rsidRPr="780DE211">
        <w:rPr>
          <w:rFonts w:ascii="Times New Roman" w:eastAsia="Times New Roman" w:hAnsi="Times New Roman" w:cs="Times New Roman"/>
          <w:b/>
          <w:bCs/>
        </w:rPr>
        <w:t>1</w:t>
      </w:r>
      <w:r w:rsidR="7D01C200" w:rsidRPr="780DE211">
        <w:rPr>
          <w:rFonts w:ascii="Times New Roman" w:eastAsia="Times New Roman" w:hAnsi="Times New Roman" w:cs="Times New Roman"/>
          <w:b/>
          <w:bCs/>
        </w:rPr>
        <w:t xml:space="preserve"> </w:t>
      </w:r>
      <w:r w:rsidR="2C570A49" w:rsidRPr="780DE211">
        <w:rPr>
          <w:rFonts w:ascii="Times New Roman" w:eastAsia="Times New Roman" w:hAnsi="Times New Roman" w:cs="Times New Roman"/>
        </w:rPr>
        <w:t xml:space="preserve">täiendatakse TKS § 41 lõiget 1 pärast sõnu „esimees ja“ tekstiosaga „käesoleva paragrahvi lõikes </w:t>
      </w:r>
      <w:r w:rsidR="66C3CC46" w:rsidRPr="780DE211">
        <w:rPr>
          <w:rFonts w:ascii="Times New Roman" w:eastAsia="Times New Roman" w:hAnsi="Times New Roman" w:cs="Times New Roman"/>
        </w:rPr>
        <w:t>11</w:t>
      </w:r>
      <w:r w:rsidR="66C3CC46" w:rsidRPr="780DE211">
        <w:rPr>
          <w:rFonts w:ascii="Times New Roman" w:eastAsia="Times New Roman" w:hAnsi="Times New Roman" w:cs="Times New Roman"/>
          <w:vertAlign w:val="superscript"/>
        </w:rPr>
        <w:t>2</w:t>
      </w:r>
      <w:r w:rsidR="2C570A49" w:rsidRPr="780DE211">
        <w:rPr>
          <w:rFonts w:ascii="Times New Roman" w:eastAsia="Times New Roman" w:hAnsi="Times New Roman" w:cs="Times New Roman"/>
        </w:rPr>
        <w:t xml:space="preserve"> nimetatud juhul“</w:t>
      </w:r>
      <w:r w:rsidR="2B16F426" w:rsidRPr="780DE211">
        <w:rPr>
          <w:rFonts w:ascii="Times New Roman" w:eastAsia="Times New Roman" w:hAnsi="Times New Roman" w:cs="Times New Roman"/>
        </w:rPr>
        <w:t>. Muudatuse tegemine on vajalik tulenevalt komisjoni koosseisu üldreegli muutmises</w:t>
      </w:r>
      <w:r w:rsidR="490CCD0E" w:rsidRPr="780DE211">
        <w:rPr>
          <w:rFonts w:ascii="Times New Roman" w:eastAsia="Times New Roman" w:hAnsi="Times New Roman" w:cs="Times New Roman"/>
        </w:rPr>
        <w:t>t</w:t>
      </w:r>
      <w:r w:rsidR="2B16F426" w:rsidRPr="780DE211">
        <w:rPr>
          <w:rFonts w:ascii="Times New Roman" w:eastAsia="Times New Roman" w:hAnsi="Times New Roman" w:cs="Times New Roman"/>
        </w:rPr>
        <w:t>, mille kohaselt vaadatakse vaidlus üldjuhul läbi üheliikmelises koosseisus (</w:t>
      </w:r>
      <w:r w:rsidR="7950922C" w:rsidRPr="780DE211">
        <w:rPr>
          <w:rFonts w:ascii="Times New Roman" w:eastAsia="Times New Roman" w:hAnsi="Times New Roman" w:cs="Times New Roman"/>
        </w:rPr>
        <w:t>komisjoni esimees ainuisikuliselt).</w:t>
      </w:r>
    </w:p>
    <w:p w14:paraId="2877DA66" w14:textId="69CD789B" w:rsidR="00337027" w:rsidRPr="00337027" w:rsidRDefault="1C080F33"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Punktiga </w:t>
      </w:r>
      <w:r w:rsidR="0382C5FE" w:rsidRPr="780DE211">
        <w:rPr>
          <w:rFonts w:ascii="Times New Roman" w:eastAsia="Times New Roman" w:hAnsi="Times New Roman" w:cs="Times New Roman"/>
          <w:b/>
          <w:bCs/>
        </w:rPr>
        <w:t>2</w:t>
      </w:r>
      <w:r w:rsidR="7D01C200" w:rsidRPr="780DE211">
        <w:rPr>
          <w:rFonts w:ascii="Times New Roman" w:eastAsia="Times New Roman" w:hAnsi="Times New Roman" w:cs="Times New Roman"/>
          <w:b/>
          <w:bCs/>
        </w:rPr>
        <w:t xml:space="preserve"> </w:t>
      </w:r>
      <w:r w:rsidR="7D01C200" w:rsidRPr="780DE211">
        <w:rPr>
          <w:rFonts w:ascii="Times New Roman" w:eastAsia="Times New Roman" w:hAnsi="Times New Roman" w:cs="Times New Roman"/>
        </w:rPr>
        <w:t>muudetakse TKS § 41 lõikeid 11</w:t>
      </w:r>
      <w:r w:rsidR="7D01C200" w:rsidRPr="780DE211">
        <w:rPr>
          <w:rFonts w:ascii="Times New Roman" w:eastAsia="Times New Roman" w:hAnsi="Times New Roman" w:cs="Times New Roman"/>
          <w:vertAlign w:val="superscript"/>
        </w:rPr>
        <w:t>1</w:t>
      </w:r>
      <w:r w:rsidR="7D01C200" w:rsidRPr="780DE211">
        <w:rPr>
          <w:rFonts w:ascii="Times New Roman" w:eastAsia="Times New Roman" w:hAnsi="Times New Roman" w:cs="Times New Roman"/>
        </w:rPr>
        <w:t xml:space="preserve"> ja 11</w:t>
      </w:r>
      <w:r w:rsidR="7D01C200" w:rsidRPr="780DE211">
        <w:rPr>
          <w:rFonts w:ascii="Times New Roman" w:eastAsia="Times New Roman" w:hAnsi="Times New Roman" w:cs="Times New Roman"/>
          <w:vertAlign w:val="superscript"/>
        </w:rPr>
        <w:t>2</w:t>
      </w:r>
      <w:r w:rsidR="7D01C200" w:rsidRPr="780DE211">
        <w:rPr>
          <w:rFonts w:ascii="Times New Roman" w:eastAsia="Times New Roman" w:hAnsi="Times New Roman" w:cs="Times New Roman"/>
        </w:rPr>
        <w:t xml:space="preserve"> ning nähakse ette, et </w:t>
      </w:r>
      <w:r w:rsidR="009D4485">
        <w:rPr>
          <w:rFonts w:ascii="Times New Roman" w:eastAsia="Times New Roman" w:hAnsi="Times New Roman" w:cs="Times New Roman"/>
        </w:rPr>
        <w:t>enamasti</w:t>
      </w:r>
      <w:r w:rsidR="009D4485" w:rsidRPr="780DE211">
        <w:rPr>
          <w:rFonts w:ascii="Times New Roman" w:eastAsia="Times New Roman" w:hAnsi="Times New Roman" w:cs="Times New Roman"/>
        </w:rPr>
        <w:t xml:space="preserve"> </w:t>
      </w:r>
      <w:r w:rsidR="7D01C200" w:rsidRPr="780DE211">
        <w:rPr>
          <w:rFonts w:ascii="Times New Roman" w:eastAsia="Times New Roman" w:hAnsi="Times New Roman" w:cs="Times New Roman"/>
        </w:rPr>
        <w:t xml:space="preserve">vaatab komisjoni </w:t>
      </w:r>
      <w:r w:rsidR="16EB6CDE" w:rsidRPr="780DE211">
        <w:rPr>
          <w:rFonts w:ascii="Times New Roman" w:eastAsia="Times New Roman" w:hAnsi="Times New Roman" w:cs="Times New Roman"/>
        </w:rPr>
        <w:t>esimees</w:t>
      </w:r>
      <w:r w:rsidR="7D01C200" w:rsidRPr="780DE211">
        <w:rPr>
          <w:rFonts w:ascii="Times New Roman" w:eastAsia="Times New Roman" w:hAnsi="Times New Roman" w:cs="Times New Roman"/>
        </w:rPr>
        <w:t xml:space="preserve"> tarbijavaidlusasja läbi ja lahendab vaidluse ainuisikuliselt</w:t>
      </w:r>
      <w:r w:rsidR="3ED6ECD6" w:rsidRPr="780DE211">
        <w:rPr>
          <w:rFonts w:ascii="Times New Roman" w:eastAsia="Times New Roman" w:hAnsi="Times New Roman" w:cs="Times New Roman"/>
        </w:rPr>
        <w:t xml:space="preserve"> (üheliikmeline komisjon)</w:t>
      </w:r>
      <w:r w:rsidR="7D01C200" w:rsidRPr="780DE211">
        <w:rPr>
          <w:rFonts w:ascii="Times New Roman" w:eastAsia="Times New Roman" w:hAnsi="Times New Roman" w:cs="Times New Roman"/>
        </w:rPr>
        <w:t xml:space="preserve">. See võimaldab kiiremat ja efektiivsemat </w:t>
      </w:r>
      <w:r w:rsidR="00E026B7" w:rsidRPr="780DE211">
        <w:rPr>
          <w:rFonts w:ascii="Times New Roman" w:eastAsia="Times New Roman" w:hAnsi="Times New Roman" w:cs="Times New Roman"/>
        </w:rPr>
        <w:t>menetlus</w:t>
      </w:r>
      <w:r w:rsidR="7D01C200" w:rsidRPr="780DE211">
        <w:rPr>
          <w:rFonts w:ascii="Times New Roman" w:eastAsia="Times New Roman" w:hAnsi="Times New Roman" w:cs="Times New Roman"/>
        </w:rPr>
        <w:t xml:space="preserve">t. Kui </w:t>
      </w:r>
      <w:r w:rsidR="00B80E9E">
        <w:rPr>
          <w:rFonts w:ascii="Times New Roman" w:eastAsia="Times New Roman" w:hAnsi="Times New Roman" w:cs="Times New Roman"/>
        </w:rPr>
        <w:t>vaidluse</w:t>
      </w:r>
      <w:r w:rsidR="00BC795C">
        <w:rPr>
          <w:rFonts w:ascii="Times New Roman" w:eastAsia="Times New Roman" w:hAnsi="Times New Roman" w:cs="Times New Roman"/>
        </w:rPr>
        <w:t xml:space="preserve"> läbivaatamise</w:t>
      </w:r>
      <w:r w:rsidR="00B80E9E" w:rsidRPr="780DE211">
        <w:rPr>
          <w:rFonts w:ascii="Times New Roman" w:eastAsia="Times New Roman" w:hAnsi="Times New Roman" w:cs="Times New Roman"/>
        </w:rPr>
        <w:t xml:space="preserve"> </w:t>
      </w:r>
      <w:r w:rsidR="7D01C200" w:rsidRPr="780DE211">
        <w:rPr>
          <w:rFonts w:ascii="Times New Roman" w:eastAsia="Times New Roman" w:hAnsi="Times New Roman" w:cs="Times New Roman"/>
        </w:rPr>
        <w:t>käigus kogutud teabe ja tõendite alusel on vaidluse asjaolud ebaselged või keeru</w:t>
      </w:r>
      <w:r w:rsidR="3479A47F" w:rsidRPr="780DE211">
        <w:rPr>
          <w:rFonts w:ascii="Times New Roman" w:eastAsia="Times New Roman" w:hAnsi="Times New Roman" w:cs="Times New Roman"/>
        </w:rPr>
        <w:t>kad</w:t>
      </w:r>
      <w:r w:rsidR="7D01C200" w:rsidRPr="780DE211">
        <w:rPr>
          <w:rFonts w:ascii="Times New Roman" w:eastAsia="Times New Roman" w:hAnsi="Times New Roman" w:cs="Times New Roman"/>
        </w:rPr>
        <w:t xml:space="preserve">, võib komisjoni </w:t>
      </w:r>
      <w:r w:rsidR="009342D8">
        <w:rPr>
          <w:rFonts w:ascii="Times New Roman" w:eastAsia="Times New Roman" w:hAnsi="Times New Roman" w:cs="Times New Roman"/>
        </w:rPr>
        <w:t xml:space="preserve">koosseisu </w:t>
      </w:r>
      <w:r w:rsidR="0D242BA5" w:rsidRPr="780DE211">
        <w:rPr>
          <w:rFonts w:ascii="Times New Roman" w:eastAsia="Times New Roman" w:hAnsi="Times New Roman" w:cs="Times New Roman"/>
        </w:rPr>
        <w:t>kinn</w:t>
      </w:r>
      <w:r w:rsidR="7D01C200" w:rsidRPr="780DE211">
        <w:rPr>
          <w:rFonts w:ascii="Times New Roman" w:eastAsia="Times New Roman" w:hAnsi="Times New Roman" w:cs="Times New Roman"/>
        </w:rPr>
        <w:t>i</w:t>
      </w:r>
      <w:r w:rsidR="58408D9E" w:rsidRPr="780DE211">
        <w:rPr>
          <w:rFonts w:ascii="Times New Roman" w:eastAsia="Times New Roman" w:hAnsi="Times New Roman" w:cs="Times New Roman"/>
        </w:rPr>
        <w:t xml:space="preserve">tada </w:t>
      </w:r>
      <w:r w:rsidR="009342D8">
        <w:rPr>
          <w:rFonts w:ascii="Times New Roman" w:eastAsia="Times New Roman" w:hAnsi="Times New Roman" w:cs="Times New Roman"/>
        </w:rPr>
        <w:t xml:space="preserve">ka </w:t>
      </w:r>
      <w:r w:rsidR="58408D9E" w:rsidRPr="780DE211">
        <w:rPr>
          <w:rFonts w:ascii="Times New Roman" w:eastAsia="Times New Roman" w:hAnsi="Times New Roman" w:cs="Times New Roman"/>
        </w:rPr>
        <w:t>kolmeliikmeli</w:t>
      </w:r>
      <w:r w:rsidR="009342D8">
        <w:rPr>
          <w:rFonts w:ascii="Times New Roman" w:eastAsia="Times New Roman" w:hAnsi="Times New Roman" w:cs="Times New Roman"/>
        </w:rPr>
        <w:t>na</w:t>
      </w:r>
      <w:r w:rsidR="61D23136" w:rsidRPr="780DE211">
        <w:rPr>
          <w:rFonts w:ascii="Times New Roman" w:eastAsia="Times New Roman" w:hAnsi="Times New Roman" w:cs="Times New Roman"/>
        </w:rPr>
        <w:t xml:space="preserve">. </w:t>
      </w:r>
      <w:r w:rsidR="61D23136" w:rsidRPr="780DE211">
        <w:rPr>
          <w:rFonts w:ascii="Times New Roman" w:eastAsia="Times New Roman" w:hAnsi="Times New Roman" w:cs="Times New Roman"/>
          <w:color w:val="000000" w:themeColor="text1"/>
        </w:rPr>
        <w:t>Kolmeliikmeline komisjon koosneb komisjoni esimehest, ettevõtlus- või kutseliidu esindajast ja tarbijate huve esindava organisatsiooni või asutuse esindajast. Ettevõtlus- või kutseliidu esindaja kinnitatakse komisjoni koosseisu</w:t>
      </w:r>
      <w:r w:rsidR="00093EE6">
        <w:rPr>
          <w:rFonts w:ascii="Times New Roman" w:eastAsia="Times New Roman" w:hAnsi="Times New Roman" w:cs="Times New Roman"/>
          <w:color w:val="000000" w:themeColor="text1"/>
        </w:rPr>
        <w:t>,</w:t>
      </w:r>
      <w:r w:rsidR="61D23136" w:rsidRPr="780DE211">
        <w:rPr>
          <w:rFonts w:ascii="Times New Roman" w:eastAsia="Times New Roman" w:hAnsi="Times New Roman" w:cs="Times New Roman"/>
          <w:color w:val="000000" w:themeColor="text1"/>
        </w:rPr>
        <w:t xml:space="preserve"> lähtudes vaidlusega seotud kaupleja tegevusvaldkonnast. Tarbijate huvide esindajana ei kinnitata komisjoni koosseisu vaidluse läbivaatamist ettevalmistanud ametnikku</w:t>
      </w:r>
      <w:r w:rsidR="7D01C200" w:rsidRPr="780DE211">
        <w:rPr>
          <w:rFonts w:ascii="Times New Roman" w:eastAsia="Times New Roman" w:hAnsi="Times New Roman" w:cs="Times New Roman"/>
          <w:color w:val="000000" w:themeColor="text1"/>
        </w:rPr>
        <w:t xml:space="preserve"> </w:t>
      </w:r>
      <w:r w:rsidR="7D01C200" w:rsidRPr="780DE211">
        <w:rPr>
          <w:rFonts w:ascii="Times New Roman" w:eastAsia="Times New Roman" w:hAnsi="Times New Roman" w:cs="Times New Roman"/>
        </w:rPr>
        <w:t>(lõige 11</w:t>
      </w:r>
      <w:r w:rsidR="7D01C200" w:rsidRPr="780DE211">
        <w:rPr>
          <w:rFonts w:ascii="Times New Roman" w:eastAsia="Times New Roman" w:hAnsi="Times New Roman" w:cs="Times New Roman"/>
          <w:vertAlign w:val="superscript"/>
        </w:rPr>
        <w:t>2</w:t>
      </w:r>
      <w:r w:rsidR="7D01C200" w:rsidRPr="780DE211">
        <w:rPr>
          <w:rFonts w:ascii="Times New Roman" w:eastAsia="Times New Roman" w:hAnsi="Times New Roman" w:cs="Times New Roman"/>
        </w:rPr>
        <w:t>).</w:t>
      </w:r>
    </w:p>
    <w:p w14:paraId="4C52EFB8" w14:textId="1C957881" w:rsidR="00337027" w:rsidRDefault="7D01C20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Kehtiva seaduse kohaselt lahendab komisjon vaidlusi reeglina kolmeliikmelises koosseisus ning kui asjaolud on selged, lahendab komisjoni esimees vaidluse ainuisikuliselt. Juba </w:t>
      </w:r>
      <w:r w:rsidR="00093EE6">
        <w:rPr>
          <w:rFonts w:ascii="Times New Roman" w:eastAsia="Times New Roman" w:hAnsi="Times New Roman" w:cs="Times New Roman"/>
        </w:rPr>
        <w:t>praegu</w:t>
      </w:r>
      <w:r w:rsidR="00093EE6" w:rsidRPr="780DE211">
        <w:rPr>
          <w:rFonts w:ascii="Times New Roman" w:eastAsia="Times New Roman" w:hAnsi="Times New Roman" w:cs="Times New Roman"/>
        </w:rPr>
        <w:t xml:space="preserve"> </w:t>
      </w:r>
      <w:r w:rsidRPr="780DE211">
        <w:rPr>
          <w:rFonts w:ascii="Times New Roman" w:eastAsia="Times New Roman" w:hAnsi="Times New Roman" w:cs="Times New Roman"/>
        </w:rPr>
        <w:t>lahendab komisjoni esimees suurema osa vaidlusi ainuisikuliselt ning seetõttu tehakse seaduse</w:t>
      </w:r>
      <w:r w:rsidR="00026031">
        <w:rPr>
          <w:rFonts w:ascii="Times New Roman" w:eastAsia="Times New Roman" w:hAnsi="Times New Roman" w:cs="Times New Roman"/>
        </w:rPr>
        <w:t>s</w:t>
      </w:r>
      <w:r w:rsidRPr="780DE211">
        <w:rPr>
          <w:rFonts w:ascii="Times New Roman" w:eastAsia="Times New Roman" w:hAnsi="Times New Roman" w:cs="Times New Roman"/>
        </w:rPr>
        <w:t xml:space="preserve"> muudatus, mille kohaselt lahenda</w:t>
      </w:r>
      <w:r w:rsidR="006651F6">
        <w:rPr>
          <w:rFonts w:ascii="Times New Roman" w:eastAsia="Times New Roman" w:hAnsi="Times New Roman" w:cs="Times New Roman"/>
        </w:rPr>
        <w:t>b</w:t>
      </w:r>
      <w:r w:rsidRPr="780DE211">
        <w:rPr>
          <w:rFonts w:ascii="Times New Roman" w:eastAsia="Times New Roman" w:hAnsi="Times New Roman" w:cs="Times New Roman"/>
        </w:rPr>
        <w:t xml:space="preserve"> vaidlus</w:t>
      </w:r>
      <w:r w:rsidR="006651F6">
        <w:rPr>
          <w:rFonts w:ascii="Times New Roman" w:eastAsia="Times New Roman" w:hAnsi="Times New Roman" w:cs="Times New Roman"/>
        </w:rPr>
        <w:t>e</w:t>
      </w:r>
      <w:r w:rsidRPr="780DE211">
        <w:rPr>
          <w:rFonts w:ascii="Times New Roman" w:eastAsia="Times New Roman" w:hAnsi="Times New Roman" w:cs="Times New Roman"/>
        </w:rPr>
        <w:t xml:space="preserve"> </w:t>
      </w:r>
      <w:r w:rsidR="00026031">
        <w:rPr>
          <w:rFonts w:ascii="Times New Roman" w:eastAsia="Times New Roman" w:hAnsi="Times New Roman" w:cs="Times New Roman"/>
        </w:rPr>
        <w:t>enamasti</w:t>
      </w:r>
      <w:r w:rsidR="00026031" w:rsidRPr="780DE211">
        <w:rPr>
          <w:rFonts w:ascii="Times New Roman" w:eastAsia="Times New Roman" w:hAnsi="Times New Roman" w:cs="Times New Roman"/>
        </w:rPr>
        <w:t xml:space="preserve"> </w:t>
      </w:r>
      <w:r w:rsidRPr="780DE211">
        <w:rPr>
          <w:rFonts w:ascii="Times New Roman" w:eastAsia="Times New Roman" w:hAnsi="Times New Roman" w:cs="Times New Roman"/>
        </w:rPr>
        <w:t>üksnes komisjoni esimee</w:t>
      </w:r>
      <w:r w:rsidR="006651F6">
        <w:rPr>
          <w:rFonts w:ascii="Times New Roman" w:eastAsia="Times New Roman" w:hAnsi="Times New Roman" w:cs="Times New Roman"/>
        </w:rPr>
        <w:t>s</w:t>
      </w:r>
      <w:r w:rsidRPr="780DE211">
        <w:rPr>
          <w:rFonts w:ascii="Times New Roman" w:eastAsia="Times New Roman" w:hAnsi="Times New Roman" w:cs="Times New Roman"/>
        </w:rPr>
        <w:t>, v.a kui vaidluse asjaolud ei ole selged.</w:t>
      </w:r>
    </w:p>
    <w:p w14:paraId="19024A8E" w14:textId="1CE8D3EF" w:rsidR="00337027" w:rsidRDefault="7D01C20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Kui vaidlust vaatab läbi komisjoni esimees ainuisikuliselt, ta</w:t>
      </w:r>
      <w:r w:rsidR="00F33EBF">
        <w:rPr>
          <w:rFonts w:ascii="Times New Roman" w:eastAsia="Times New Roman" w:hAnsi="Times New Roman" w:cs="Times New Roman"/>
        </w:rPr>
        <w:t>g</w:t>
      </w:r>
      <w:r w:rsidRPr="780DE211">
        <w:rPr>
          <w:rFonts w:ascii="Times New Roman" w:eastAsia="Times New Roman" w:hAnsi="Times New Roman" w:cs="Times New Roman"/>
        </w:rPr>
        <w:t xml:space="preserve">ab see kiirema lahendi nii tarbijale kui </w:t>
      </w:r>
      <w:r w:rsidR="00EE2F39">
        <w:rPr>
          <w:rFonts w:ascii="Times New Roman" w:eastAsia="Times New Roman" w:hAnsi="Times New Roman" w:cs="Times New Roman"/>
        </w:rPr>
        <w:t xml:space="preserve">ka </w:t>
      </w:r>
      <w:r w:rsidRPr="780DE211">
        <w:rPr>
          <w:rFonts w:ascii="Times New Roman" w:eastAsia="Times New Roman" w:hAnsi="Times New Roman" w:cs="Times New Roman"/>
        </w:rPr>
        <w:t>kauplejale, ku</w:t>
      </w:r>
      <w:r w:rsidR="00887235">
        <w:rPr>
          <w:rFonts w:ascii="Times New Roman" w:eastAsia="Times New Roman" w:hAnsi="Times New Roman" w:cs="Times New Roman"/>
        </w:rPr>
        <w:t>na</w:t>
      </w:r>
      <w:r w:rsidRPr="780DE211">
        <w:rPr>
          <w:rFonts w:ascii="Times New Roman" w:eastAsia="Times New Roman" w:hAnsi="Times New Roman" w:cs="Times New Roman"/>
        </w:rPr>
        <w:t xml:space="preserve"> puudub vajadus </w:t>
      </w:r>
      <w:r w:rsidR="00DA24B9">
        <w:rPr>
          <w:rFonts w:ascii="Times New Roman" w:eastAsia="Times New Roman" w:hAnsi="Times New Roman" w:cs="Times New Roman"/>
        </w:rPr>
        <w:t xml:space="preserve">kaasata </w:t>
      </w:r>
      <w:r w:rsidRPr="780DE211">
        <w:rPr>
          <w:rFonts w:ascii="Times New Roman" w:eastAsia="Times New Roman" w:hAnsi="Times New Roman" w:cs="Times New Roman"/>
        </w:rPr>
        <w:t>tarbijate ja kauplejate esindaja</w:t>
      </w:r>
      <w:r w:rsidR="00DA24B9">
        <w:rPr>
          <w:rFonts w:ascii="Times New Roman" w:eastAsia="Times New Roman" w:hAnsi="Times New Roman" w:cs="Times New Roman"/>
        </w:rPr>
        <w:t>t</w:t>
      </w:r>
      <w:r w:rsidRPr="780DE211">
        <w:rPr>
          <w:rFonts w:ascii="Times New Roman" w:eastAsia="Times New Roman" w:hAnsi="Times New Roman" w:cs="Times New Roman"/>
        </w:rPr>
        <w:t>, kellega tule</w:t>
      </w:r>
      <w:r w:rsidR="000C76D9">
        <w:rPr>
          <w:rFonts w:ascii="Times New Roman" w:eastAsia="Times New Roman" w:hAnsi="Times New Roman" w:cs="Times New Roman"/>
        </w:rPr>
        <w:t>ks</w:t>
      </w:r>
      <w:r w:rsidRPr="780DE211">
        <w:rPr>
          <w:rFonts w:ascii="Times New Roman" w:eastAsia="Times New Roman" w:hAnsi="Times New Roman" w:cs="Times New Roman"/>
        </w:rPr>
        <w:t xml:space="preserve"> eraldi </w:t>
      </w:r>
      <w:r w:rsidR="00DA24B9" w:rsidRPr="780DE211">
        <w:rPr>
          <w:rFonts w:ascii="Times New Roman" w:eastAsia="Times New Roman" w:hAnsi="Times New Roman" w:cs="Times New Roman"/>
        </w:rPr>
        <w:t xml:space="preserve">kokku </w:t>
      </w:r>
      <w:r w:rsidRPr="780DE211">
        <w:rPr>
          <w:rFonts w:ascii="Times New Roman" w:eastAsia="Times New Roman" w:hAnsi="Times New Roman" w:cs="Times New Roman"/>
        </w:rPr>
        <w:t>leppida sobi</w:t>
      </w:r>
      <w:r w:rsidR="00EE2F39">
        <w:rPr>
          <w:rFonts w:ascii="Times New Roman" w:eastAsia="Times New Roman" w:hAnsi="Times New Roman" w:cs="Times New Roman"/>
        </w:rPr>
        <w:t>v</w:t>
      </w:r>
      <w:r w:rsidRPr="780DE211">
        <w:rPr>
          <w:rFonts w:ascii="Times New Roman" w:eastAsia="Times New Roman" w:hAnsi="Times New Roman" w:cs="Times New Roman"/>
        </w:rPr>
        <w:t xml:space="preserve"> aeg kaasuse aruteluks.</w:t>
      </w:r>
    </w:p>
    <w:p w14:paraId="096FBF59" w14:textId="220DDE1A" w:rsidR="00AF416A" w:rsidRDefault="586FB2B4"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Kehtiva TKS § 41 lõigetes 11</w:t>
      </w:r>
      <w:r w:rsidRPr="780DE211">
        <w:rPr>
          <w:rFonts w:ascii="Times New Roman" w:eastAsia="Times New Roman" w:hAnsi="Times New Roman" w:cs="Times New Roman"/>
          <w:vertAlign w:val="superscript"/>
        </w:rPr>
        <w:t>1</w:t>
      </w:r>
      <w:r w:rsidRPr="780DE211">
        <w:rPr>
          <w:rFonts w:ascii="Times New Roman" w:eastAsia="Times New Roman" w:hAnsi="Times New Roman" w:cs="Times New Roman"/>
        </w:rPr>
        <w:t xml:space="preserve"> ja 11</w:t>
      </w:r>
      <w:r w:rsidRPr="780DE211">
        <w:rPr>
          <w:rFonts w:ascii="Times New Roman" w:eastAsia="Times New Roman" w:hAnsi="Times New Roman" w:cs="Times New Roman"/>
          <w:vertAlign w:val="superscript"/>
        </w:rPr>
        <w:t>2</w:t>
      </w:r>
      <w:r w:rsidRPr="780DE211">
        <w:rPr>
          <w:rFonts w:ascii="Times New Roman" w:eastAsia="Times New Roman" w:hAnsi="Times New Roman" w:cs="Times New Roman"/>
        </w:rPr>
        <w:t xml:space="preserve"> on </w:t>
      </w:r>
      <w:r w:rsidR="3F317CC0" w:rsidRPr="780DE211">
        <w:rPr>
          <w:rFonts w:ascii="Times New Roman" w:eastAsia="Times New Roman" w:hAnsi="Times New Roman" w:cs="Times New Roman"/>
        </w:rPr>
        <w:t>juba</w:t>
      </w:r>
      <w:r w:rsidRPr="780DE211">
        <w:rPr>
          <w:rFonts w:ascii="Times New Roman" w:eastAsia="Times New Roman" w:hAnsi="Times New Roman" w:cs="Times New Roman"/>
        </w:rPr>
        <w:t xml:space="preserve"> sätestatud </w:t>
      </w:r>
      <w:r w:rsidR="62078CA0" w:rsidRPr="780DE211">
        <w:rPr>
          <w:rFonts w:ascii="Times New Roman" w:eastAsia="Times New Roman" w:hAnsi="Times New Roman" w:cs="Times New Roman"/>
        </w:rPr>
        <w:t>põhimõtted</w:t>
      </w:r>
      <w:r w:rsidR="5EE445B5" w:rsidRPr="780DE211">
        <w:rPr>
          <w:rFonts w:ascii="Times New Roman" w:eastAsia="Times New Roman" w:hAnsi="Times New Roman" w:cs="Times New Roman"/>
        </w:rPr>
        <w:t xml:space="preserve">, kuidas komisjoni koosseis kujuneb, kuid </w:t>
      </w:r>
      <w:r w:rsidR="000C76D9">
        <w:rPr>
          <w:rFonts w:ascii="Times New Roman" w:eastAsia="Times New Roman" w:hAnsi="Times New Roman" w:cs="Times New Roman"/>
        </w:rPr>
        <w:t>kuna</w:t>
      </w:r>
      <w:r w:rsidR="5EE445B5" w:rsidRPr="780DE211">
        <w:rPr>
          <w:rFonts w:ascii="Times New Roman" w:eastAsia="Times New Roman" w:hAnsi="Times New Roman" w:cs="Times New Roman"/>
        </w:rPr>
        <w:t xml:space="preserve"> eelnõuga tehakse muudatused komisjoni koosseisu üldreeglis</w:t>
      </w:r>
      <w:r w:rsidR="782DBA6B" w:rsidRPr="780DE211">
        <w:rPr>
          <w:rFonts w:ascii="Times New Roman" w:eastAsia="Times New Roman" w:hAnsi="Times New Roman" w:cs="Times New Roman"/>
        </w:rPr>
        <w:t xml:space="preserve">, tuleb sätete </w:t>
      </w:r>
      <w:r w:rsidR="782DBA6B" w:rsidRPr="780DE211">
        <w:rPr>
          <w:rFonts w:ascii="Times New Roman" w:eastAsia="Times New Roman" w:hAnsi="Times New Roman" w:cs="Times New Roman"/>
        </w:rPr>
        <w:lastRenderedPageBreak/>
        <w:t>11</w:t>
      </w:r>
      <w:r w:rsidR="782DBA6B" w:rsidRPr="780DE211">
        <w:rPr>
          <w:rFonts w:ascii="Times New Roman" w:eastAsia="Times New Roman" w:hAnsi="Times New Roman" w:cs="Times New Roman"/>
          <w:vertAlign w:val="superscript"/>
        </w:rPr>
        <w:t>1</w:t>
      </w:r>
      <w:r w:rsidR="782DBA6B" w:rsidRPr="780DE211">
        <w:rPr>
          <w:rFonts w:ascii="Times New Roman" w:eastAsia="Times New Roman" w:hAnsi="Times New Roman" w:cs="Times New Roman"/>
        </w:rPr>
        <w:t xml:space="preserve"> ja 11</w:t>
      </w:r>
      <w:r w:rsidR="782DBA6B" w:rsidRPr="780DE211">
        <w:rPr>
          <w:rFonts w:ascii="Times New Roman" w:eastAsia="Times New Roman" w:hAnsi="Times New Roman" w:cs="Times New Roman"/>
          <w:vertAlign w:val="superscript"/>
        </w:rPr>
        <w:t>2</w:t>
      </w:r>
      <w:r w:rsidR="782DBA6B" w:rsidRPr="780DE211">
        <w:rPr>
          <w:rFonts w:ascii="Times New Roman" w:eastAsia="Times New Roman" w:hAnsi="Times New Roman" w:cs="Times New Roman"/>
        </w:rPr>
        <w:t xml:space="preserve"> asukohad vahetada. </w:t>
      </w:r>
      <w:r w:rsidR="299B5EA6" w:rsidRPr="780DE211">
        <w:rPr>
          <w:rFonts w:ascii="Times New Roman" w:eastAsia="Times New Roman" w:hAnsi="Times New Roman" w:cs="Times New Roman"/>
        </w:rPr>
        <w:t>Kuigi hea õigusloome ja normitehnika eeskirja § 37 sätestab</w:t>
      </w:r>
      <w:r w:rsidR="2D9959FC" w:rsidRPr="780DE211">
        <w:rPr>
          <w:rFonts w:ascii="Times New Roman" w:eastAsia="Times New Roman" w:hAnsi="Times New Roman" w:cs="Times New Roman"/>
        </w:rPr>
        <w:t>, et kehtiva seaduse struktuuriosade numeratsiooni ei muudeta, tuleb seda antud juhul siiski teha, sest komisjoni koosseisu üldreegli muudatus</w:t>
      </w:r>
      <w:r w:rsidR="00585A62">
        <w:rPr>
          <w:rFonts w:ascii="Times New Roman" w:eastAsia="Times New Roman" w:hAnsi="Times New Roman" w:cs="Times New Roman"/>
        </w:rPr>
        <w:t>e tõttu</w:t>
      </w:r>
      <w:r w:rsidR="2D9959FC" w:rsidRPr="780DE211">
        <w:rPr>
          <w:rFonts w:ascii="Times New Roman" w:eastAsia="Times New Roman" w:hAnsi="Times New Roman" w:cs="Times New Roman"/>
        </w:rPr>
        <w:t xml:space="preserve"> </w:t>
      </w:r>
      <w:r w:rsidR="578FABB1" w:rsidRPr="780DE211">
        <w:rPr>
          <w:rFonts w:ascii="Times New Roman" w:eastAsia="Times New Roman" w:hAnsi="Times New Roman" w:cs="Times New Roman"/>
        </w:rPr>
        <w:t>ei ole sätete loogilist järjestust muul viisil võimalik tagada</w:t>
      </w:r>
      <w:r w:rsidR="36BF95FE" w:rsidRPr="780DE211">
        <w:rPr>
          <w:rFonts w:ascii="Times New Roman" w:eastAsia="Times New Roman" w:hAnsi="Times New Roman" w:cs="Times New Roman"/>
        </w:rPr>
        <w:t xml:space="preserve"> kui sätete asukohti omavahel vahetades</w:t>
      </w:r>
      <w:r w:rsidR="578FABB1" w:rsidRPr="780DE211">
        <w:rPr>
          <w:rFonts w:ascii="Times New Roman" w:eastAsia="Times New Roman" w:hAnsi="Times New Roman" w:cs="Times New Roman"/>
        </w:rPr>
        <w:t>.</w:t>
      </w:r>
    </w:p>
    <w:p w14:paraId="552BBF9A" w14:textId="78E3ED2F" w:rsidR="007B46C0" w:rsidRDefault="1041FBBC" w:rsidP="780DE211">
      <w:pPr>
        <w:spacing w:line="240" w:lineRule="auto"/>
        <w:jc w:val="both"/>
        <w:rPr>
          <w:rFonts w:ascii="Times New Roman" w:eastAsia="Times New Roman" w:hAnsi="Times New Roman" w:cs="Times New Roman"/>
        </w:rPr>
      </w:pPr>
      <w:commentRangeStart w:id="67"/>
      <w:r w:rsidRPr="780DE211">
        <w:rPr>
          <w:rFonts w:ascii="Times New Roman" w:eastAsia="Times New Roman" w:hAnsi="Times New Roman" w:cs="Times New Roman"/>
          <w:b/>
          <w:bCs/>
        </w:rPr>
        <w:t xml:space="preserve">Punktiga 3 </w:t>
      </w:r>
      <w:r w:rsidRPr="780DE211">
        <w:rPr>
          <w:rFonts w:ascii="Times New Roman" w:eastAsia="Times New Roman" w:hAnsi="Times New Roman" w:cs="Times New Roman"/>
        </w:rPr>
        <w:t>sätestatakse</w:t>
      </w:r>
      <w:ins w:id="68" w:author="Maarja-Liis Lall - JUSTDIGI" w:date="2025-10-06T09:15:00Z">
        <w:r w:rsidRPr="780DE211">
          <w:rPr>
            <w:rFonts w:ascii="Times New Roman" w:eastAsia="Times New Roman" w:hAnsi="Times New Roman" w:cs="Times New Roman"/>
          </w:rPr>
          <w:t xml:space="preserve"> </w:t>
        </w:r>
        <w:r w:rsidR="2C00589B" w:rsidRPr="6ADA6B9F">
          <w:rPr>
            <w:rFonts w:ascii="Times New Roman" w:eastAsia="Times New Roman" w:hAnsi="Times New Roman" w:cs="Times New Roman"/>
          </w:rPr>
          <w:t>TKS § 44 lõikes 2</w:t>
        </w:r>
      </w:ins>
      <w:r w:rsidRPr="6ADA6B9F">
        <w:rPr>
          <w:rFonts w:ascii="Times New Roman" w:eastAsia="Times New Roman" w:hAnsi="Times New Roman" w:cs="Times New Roman"/>
        </w:rPr>
        <w:t xml:space="preserve"> </w:t>
      </w:r>
      <w:r w:rsidRPr="5B14BDD0">
        <w:rPr>
          <w:rFonts w:ascii="Times New Roman" w:eastAsia="Times New Roman" w:hAnsi="Times New Roman" w:cs="Times New Roman"/>
        </w:rPr>
        <w:t xml:space="preserve"> </w:t>
      </w:r>
      <w:r w:rsidRPr="780DE211">
        <w:rPr>
          <w:rFonts w:ascii="Times New Roman" w:eastAsia="Times New Roman" w:hAnsi="Times New Roman" w:cs="Times New Roman"/>
        </w:rPr>
        <w:t>komisjoni sekretariaadi kohustus istungeid helisalvestada, mitte enam protokollida</w:t>
      </w:r>
      <w:commentRangeEnd w:id="67"/>
      <w:r>
        <w:rPr>
          <w:rStyle w:val="Kommentaariviide"/>
        </w:rPr>
        <w:commentReference w:id="67"/>
      </w:r>
      <w:r w:rsidRPr="780DE211">
        <w:rPr>
          <w:rFonts w:ascii="Times New Roman" w:eastAsia="Times New Roman" w:hAnsi="Times New Roman" w:cs="Times New Roman"/>
        </w:rPr>
        <w:t>, nagu seda näeb ette kehtiv regulatsioon. Istungite protokollimiseks puudub praktiline vajadus, sest uued tehnilised lahendused võimaldavad istungeid</w:t>
      </w:r>
      <w:r w:rsidR="7EC34F80" w:rsidRPr="780DE211">
        <w:rPr>
          <w:rFonts w:ascii="Times New Roman" w:eastAsia="Times New Roman" w:hAnsi="Times New Roman" w:cs="Times New Roman"/>
        </w:rPr>
        <w:t xml:space="preserve"> kiirelt ja lihtsalt</w:t>
      </w:r>
      <w:r w:rsidRPr="780DE211">
        <w:rPr>
          <w:rFonts w:ascii="Times New Roman" w:eastAsia="Times New Roman" w:hAnsi="Times New Roman" w:cs="Times New Roman"/>
        </w:rPr>
        <w:t xml:space="preserve"> helisalvestada</w:t>
      </w:r>
      <w:r w:rsidR="6FA7D406" w:rsidRPr="780DE211">
        <w:rPr>
          <w:rFonts w:ascii="Times New Roman" w:eastAsia="Times New Roman" w:hAnsi="Times New Roman" w:cs="Times New Roman"/>
        </w:rPr>
        <w:t>.</w:t>
      </w:r>
      <w:r w:rsidRPr="780DE211">
        <w:rPr>
          <w:rFonts w:ascii="Times New Roman" w:eastAsia="Times New Roman" w:hAnsi="Times New Roman" w:cs="Times New Roman"/>
        </w:rPr>
        <w:t xml:space="preserve"> Seega puudub vajadus </w:t>
      </w:r>
      <w:r w:rsidR="00C3089A">
        <w:rPr>
          <w:rFonts w:ascii="Times New Roman" w:eastAsia="Times New Roman" w:hAnsi="Times New Roman" w:cs="Times New Roman"/>
        </w:rPr>
        <w:t xml:space="preserve">koostada </w:t>
      </w:r>
      <w:r w:rsidRPr="780DE211">
        <w:rPr>
          <w:rFonts w:ascii="Times New Roman" w:eastAsia="Times New Roman" w:hAnsi="Times New Roman" w:cs="Times New Roman"/>
        </w:rPr>
        <w:t>mahuka</w:t>
      </w:r>
      <w:r w:rsidR="00C3089A">
        <w:rPr>
          <w:rFonts w:ascii="Times New Roman" w:eastAsia="Times New Roman" w:hAnsi="Times New Roman" w:cs="Times New Roman"/>
        </w:rPr>
        <w:t>id</w:t>
      </w:r>
      <w:r w:rsidRPr="780DE211">
        <w:rPr>
          <w:rFonts w:ascii="Times New Roman" w:eastAsia="Times New Roman" w:hAnsi="Times New Roman" w:cs="Times New Roman"/>
        </w:rPr>
        <w:t xml:space="preserve"> ja aeganõudva</w:t>
      </w:r>
      <w:r w:rsidR="00C3089A">
        <w:rPr>
          <w:rFonts w:ascii="Times New Roman" w:eastAsia="Times New Roman" w:hAnsi="Times New Roman" w:cs="Times New Roman"/>
        </w:rPr>
        <w:t>id</w:t>
      </w:r>
      <w:r w:rsidRPr="780DE211">
        <w:rPr>
          <w:rFonts w:ascii="Times New Roman" w:eastAsia="Times New Roman" w:hAnsi="Times New Roman" w:cs="Times New Roman"/>
        </w:rPr>
        <w:t xml:space="preserve"> protokoll</w:t>
      </w:r>
      <w:r w:rsidR="00C3089A">
        <w:rPr>
          <w:rFonts w:ascii="Times New Roman" w:eastAsia="Times New Roman" w:hAnsi="Times New Roman" w:cs="Times New Roman"/>
        </w:rPr>
        <w:t>e</w:t>
      </w:r>
      <w:r w:rsidRPr="780DE211">
        <w:rPr>
          <w:rFonts w:ascii="Times New Roman" w:eastAsia="Times New Roman" w:hAnsi="Times New Roman" w:cs="Times New Roman"/>
        </w:rPr>
        <w:t>.</w:t>
      </w:r>
    </w:p>
    <w:p w14:paraId="478E8883" w14:textId="41A22E06" w:rsidR="001C3A4C" w:rsidRDefault="1C9D4DD1" w:rsidP="780DE211">
      <w:pPr>
        <w:spacing w:line="240" w:lineRule="auto"/>
        <w:jc w:val="both"/>
        <w:rPr>
          <w:rFonts w:ascii="Times New Roman" w:eastAsia="Times New Roman" w:hAnsi="Times New Roman" w:cs="Times New Roman"/>
        </w:rPr>
      </w:pPr>
      <w:commentRangeStart w:id="69"/>
      <w:r w:rsidRPr="780DE211">
        <w:rPr>
          <w:rFonts w:ascii="Times New Roman" w:eastAsia="Times New Roman" w:hAnsi="Times New Roman" w:cs="Times New Roman"/>
          <w:b/>
          <w:bCs/>
        </w:rPr>
        <w:t xml:space="preserve">Punktiga </w:t>
      </w:r>
      <w:del w:id="70" w:author="Maarja-Liis Lall - JUSTDIGI" w:date="2025-10-03T11:10:00Z">
        <w:r w:rsidRPr="780DE211">
          <w:rPr>
            <w:rFonts w:ascii="Times New Roman" w:eastAsia="Times New Roman" w:hAnsi="Times New Roman" w:cs="Times New Roman"/>
            <w:b/>
            <w:bCs/>
          </w:rPr>
          <w:delText>4</w:delText>
        </w:r>
      </w:del>
      <w:ins w:id="71" w:author="Maarja-Liis Lall - JUSTDIGI" w:date="2025-10-03T11:11:00Z">
        <w:r w:rsidR="0C0E9A2E" w:rsidRPr="718A6E29">
          <w:rPr>
            <w:rFonts w:ascii="Times New Roman" w:eastAsia="Times New Roman" w:hAnsi="Times New Roman" w:cs="Times New Roman"/>
            <w:b/>
            <w:bCs/>
          </w:rPr>
          <w:t>5</w:t>
        </w:r>
      </w:ins>
      <w:r w:rsidRPr="718A6E29">
        <w:rPr>
          <w:rFonts w:ascii="Times New Roman" w:eastAsia="Times New Roman" w:hAnsi="Times New Roman" w:cs="Times New Roman"/>
          <w:b/>
          <w:bCs/>
        </w:rPr>
        <w:t xml:space="preserve"> </w:t>
      </w:r>
      <w:commentRangeEnd w:id="69"/>
      <w:r>
        <w:rPr>
          <w:rStyle w:val="Kommentaariviide"/>
        </w:rPr>
        <w:commentReference w:id="69"/>
      </w:r>
      <w:r w:rsidRPr="780DE211">
        <w:rPr>
          <w:rFonts w:ascii="Times New Roman" w:eastAsia="Times New Roman" w:hAnsi="Times New Roman" w:cs="Times New Roman"/>
        </w:rPr>
        <w:t>tehakse muudatus TKS § 47 l</w:t>
      </w:r>
      <w:r w:rsidR="004A4950">
        <w:rPr>
          <w:rFonts w:ascii="Times New Roman" w:eastAsia="Times New Roman" w:hAnsi="Times New Roman" w:cs="Times New Roman"/>
        </w:rPr>
        <w:t>õike</w:t>
      </w:r>
      <w:r w:rsidRPr="780DE211">
        <w:rPr>
          <w:rFonts w:ascii="Times New Roman" w:eastAsia="Times New Roman" w:hAnsi="Times New Roman" w:cs="Times New Roman"/>
        </w:rPr>
        <w:t xml:space="preserve"> 3 punktis 4 ning nähakse ette, et avaldust ei </w:t>
      </w:r>
      <w:r w:rsidR="0062704E">
        <w:rPr>
          <w:rFonts w:ascii="Times New Roman" w:eastAsia="Times New Roman" w:hAnsi="Times New Roman" w:cs="Times New Roman"/>
        </w:rPr>
        <w:t>pea võtma</w:t>
      </w:r>
      <w:r w:rsidRPr="780DE211">
        <w:rPr>
          <w:rFonts w:ascii="Times New Roman" w:eastAsia="Times New Roman" w:hAnsi="Times New Roman" w:cs="Times New Roman"/>
        </w:rPr>
        <w:t xml:space="preserve"> menetlusse siis, kui vaidlusaluse kauba või teenuse väärtus või tarbija nõude suurus on alla 50 euro. Kehtivas korras on alampiiriks 30 eurot</w:t>
      </w:r>
      <w:r w:rsidR="006F49A4">
        <w:rPr>
          <w:rFonts w:ascii="Times New Roman" w:eastAsia="Times New Roman" w:hAnsi="Times New Roman" w:cs="Times New Roman"/>
        </w:rPr>
        <w:t xml:space="preserve"> ja see</w:t>
      </w:r>
      <w:r w:rsidRPr="780DE211">
        <w:rPr>
          <w:rFonts w:ascii="Times New Roman" w:eastAsia="Times New Roman" w:hAnsi="Times New Roman" w:cs="Times New Roman"/>
        </w:rPr>
        <w:t xml:space="preserve"> on kehtinud juba üle kaheksa aasta. Arvestades inflatsiooni, on nõude esitamise alampiiri tõstmine asjakohane ja vajalik. Komisjonile jääb endiselt kaalutlusõigus ka alla 50 euro suuruste nõuete menetlemiseks, seda näiteks juhul, kui vaidluse lahendamine on oluline praktika kujundamise seisukohast. Seega on komisjon pädev lahendama ka väik</w:t>
      </w:r>
      <w:r w:rsidR="00101637">
        <w:rPr>
          <w:rFonts w:ascii="Times New Roman" w:eastAsia="Times New Roman" w:hAnsi="Times New Roman" w:cs="Times New Roman"/>
        </w:rPr>
        <w:t>sema summa</w:t>
      </w:r>
      <w:r w:rsidRPr="780DE211">
        <w:rPr>
          <w:rFonts w:ascii="Times New Roman" w:eastAsia="Times New Roman" w:hAnsi="Times New Roman" w:cs="Times New Roman"/>
        </w:rPr>
        <w:t xml:space="preserve"> (alla 50 euro) </w:t>
      </w:r>
      <w:r w:rsidR="00101637">
        <w:rPr>
          <w:rFonts w:ascii="Times New Roman" w:eastAsia="Times New Roman" w:hAnsi="Times New Roman" w:cs="Times New Roman"/>
        </w:rPr>
        <w:t xml:space="preserve">üle peetavat </w:t>
      </w:r>
      <w:r w:rsidRPr="780DE211">
        <w:rPr>
          <w:rFonts w:ascii="Times New Roman" w:eastAsia="Times New Roman" w:hAnsi="Times New Roman" w:cs="Times New Roman"/>
        </w:rPr>
        <w:t>vaidlust, juhul kui see on oluline paljude tarbijate õiguste seisukohast. Näiteks võib olla oluline lahendada vaidlus, mis puudutab sideettevõt</w:t>
      </w:r>
      <w:r w:rsidR="00416C81">
        <w:rPr>
          <w:rFonts w:ascii="Times New Roman" w:eastAsia="Times New Roman" w:hAnsi="Times New Roman" w:cs="Times New Roman"/>
        </w:rPr>
        <w:t>ja</w:t>
      </w:r>
      <w:r w:rsidRPr="780DE211">
        <w:rPr>
          <w:rFonts w:ascii="Times New Roman" w:eastAsia="Times New Roman" w:hAnsi="Times New Roman" w:cs="Times New Roman"/>
        </w:rPr>
        <w:t>te poolt tuhandetele tarbijatele saadetud arveid</w:t>
      </w:r>
      <w:r w:rsidR="00540BC1">
        <w:rPr>
          <w:rFonts w:ascii="Times New Roman" w:eastAsia="Times New Roman" w:hAnsi="Times New Roman" w:cs="Times New Roman"/>
        </w:rPr>
        <w:t>,</w:t>
      </w:r>
      <w:r w:rsidRPr="780DE211">
        <w:rPr>
          <w:rFonts w:ascii="Times New Roman" w:eastAsia="Times New Roman" w:hAnsi="Times New Roman" w:cs="Times New Roman"/>
        </w:rPr>
        <w:t xml:space="preserve"> ning kujundada </w:t>
      </w:r>
      <w:r w:rsidR="00540BC1">
        <w:rPr>
          <w:rFonts w:ascii="Times New Roman" w:eastAsia="Times New Roman" w:hAnsi="Times New Roman" w:cs="Times New Roman"/>
        </w:rPr>
        <w:t>selle</w:t>
      </w:r>
      <w:r w:rsidR="00540BC1" w:rsidRPr="780DE211">
        <w:rPr>
          <w:rFonts w:ascii="Times New Roman" w:eastAsia="Times New Roman" w:hAnsi="Times New Roman" w:cs="Times New Roman"/>
        </w:rPr>
        <w:t xml:space="preserve">s </w:t>
      </w:r>
      <w:r w:rsidRPr="780DE211">
        <w:rPr>
          <w:rFonts w:ascii="Times New Roman" w:eastAsia="Times New Roman" w:hAnsi="Times New Roman" w:cs="Times New Roman"/>
        </w:rPr>
        <w:t>küsimuses tarbijaõiguslik praktika, vaatamata sellele, et konkreetsele tarbijale esitatud arve võib olla väike. Komisjonis menetlemisele kuuluva nõude suurendamisel 30-lt eurolt 50-le eurole väheneks menetluste arv (maksimaalselt 14%) ning seejuures ka ressurss ja koormus nii ettevõt</w:t>
      </w:r>
      <w:r w:rsidR="00235166">
        <w:rPr>
          <w:rFonts w:ascii="Times New Roman" w:eastAsia="Times New Roman" w:hAnsi="Times New Roman" w:cs="Times New Roman"/>
        </w:rPr>
        <w:t>ja</w:t>
      </w:r>
      <w:r w:rsidRPr="780DE211">
        <w:rPr>
          <w:rFonts w:ascii="Times New Roman" w:eastAsia="Times New Roman" w:hAnsi="Times New Roman" w:cs="Times New Roman"/>
        </w:rPr>
        <w:t>tel, kes menetluses osalema peavad, kui ka sekretariaadil ja komisjoni esimehel, kes kaebusi lahendavad ja menetlusi läbi viivad.</w:t>
      </w:r>
      <w:r w:rsidR="2F2E685A" w:rsidRPr="780DE211">
        <w:rPr>
          <w:rFonts w:ascii="Times New Roman" w:eastAsia="Times New Roman" w:hAnsi="Times New Roman" w:cs="Times New Roman"/>
        </w:rPr>
        <w:t xml:space="preserve"> Kehtivas korras on alampiiriks 30 eurot</w:t>
      </w:r>
      <w:r w:rsidR="00841F94">
        <w:rPr>
          <w:rFonts w:ascii="Times New Roman" w:eastAsia="Times New Roman" w:hAnsi="Times New Roman" w:cs="Times New Roman"/>
        </w:rPr>
        <w:t xml:space="preserve"> ja see</w:t>
      </w:r>
      <w:r w:rsidR="2F2E685A" w:rsidRPr="780DE211">
        <w:rPr>
          <w:rFonts w:ascii="Times New Roman" w:eastAsia="Times New Roman" w:hAnsi="Times New Roman" w:cs="Times New Roman"/>
        </w:rPr>
        <w:t xml:space="preserve"> on kehtinud juba </w:t>
      </w:r>
      <w:r w:rsidR="006509F2">
        <w:rPr>
          <w:rFonts w:ascii="Times New Roman" w:eastAsia="Times New Roman" w:hAnsi="Times New Roman" w:cs="Times New Roman"/>
        </w:rPr>
        <w:t>üle</w:t>
      </w:r>
      <w:r w:rsidR="006509F2" w:rsidRPr="780DE211">
        <w:rPr>
          <w:rFonts w:ascii="Times New Roman" w:eastAsia="Times New Roman" w:hAnsi="Times New Roman" w:cs="Times New Roman"/>
        </w:rPr>
        <w:t xml:space="preserve"> </w:t>
      </w:r>
      <w:r w:rsidR="006509F2">
        <w:rPr>
          <w:rFonts w:ascii="Times New Roman" w:eastAsia="Times New Roman" w:hAnsi="Times New Roman" w:cs="Times New Roman"/>
        </w:rPr>
        <w:t xml:space="preserve">kaheksa </w:t>
      </w:r>
      <w:r w:rsidR="2F2E685A" w:rsidRPr="780DE211">
        <w:rPr>
          <w:rFonts w:ascii="Times New Roman" w:eastAsia="Times New Roman" w:hAnsi="Times New Roman" w:cs="Times New Roman"/>
        </w:rPr>
        <w:t>aasta.</w:t>
      </w:r>
    </w:p>
    <w:p w14:paraId="20AC22E0" w14:textId="0B580F14" w:rsidR="00316A47" w:rsidRPr="00316A47" w:rsidRDefault="0DAD7CF7"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Punktiga </w:t>
      </w:r>
      <w:del w:id="72" w:author="Maarja-Liis Lall - JUSTDIGI" w:date="2025-10-03T11:14:00Z">
        <w:r w:rsidRPr="780DE211">
          <w:rPr>
            <w:rFonts w:ascii="Times New Roman" w:eastAsia="Times New Roman" w:hAnsi="Times New Roman" w:cs="Times New Roman"/>
            <w:b/>
            <w:bCs/>
          </w:rPr>
          <w:delText>5</w:delText>
        </w:r>
      </w:del>
      <w:ins w:id="73" w:author="Maarja-Liis Lall - JUSTDIGI" w:date="2025-10-03T11:14:00Z">
        <w:r w:rsidR="22649B22" w:rsidRPr="1EF6D632">
          <w:rPr>
            <w:rFonts w:ascii="Times New Roman" w:eastAsia="Times New Roman" w:hAnsi="Times New Roman" w:cs="Times New Roman"/>
            <w:b/>
            <w:bCs/>
          </w:rPr>
          <w:t>4</w:t>
        </w:r>
      </w:ins>
      <w:r w:rsidRPr="780DE211">
        <w:rPr>
          <w:rFonts w:ascii="Times New Roman" w:eastAsia="Times New Roman" w:hAnsi="Times New Roman" w:cs="Times New Roman"/>
          <w:b/>
          <w:bCs/>
        </w:rPr>
        <w:t xml:space="preserve"> </w:t>
      </w:r>
      <w:r w:rsidRPr="780DE211">
        <w:rPr>
          <w:rFonts w:ascii="Times New Roman" w:eastAsia="Times New Roman" w:hAnsi="Times New Roman" w:cs="Times New Roman"/>
        </w:rPr>
        <w:t xml:space="preserve">tehakse muudatus TKS § 47 lõikes 3, millega antakse komisjoni sekretariaadile </w:t>
      </w:r>
      <w:r w:rsidR="003911C1">
        <w:rPr>
          <w:rFonts w:ascii="Times New Roman" w:eastAsia="Times New Roman" w:hAnsi="Times New Roman" w:cs="Times New Roman"/>
        </w:rPr>
        <w:t>lisa</w:t>
      </w:r>
      <w:r w:rsidRPr="780DE211">
        <w:rPr>
          <w:rFonts w:ascii="Times New Roman" w:eastAsia="Times New Roman" w:hAnsi="Times New Roman" w:cs="Times New Roman"/>
        </w:rPr>
        <w:t>pädevus otsustada, millal jätta tarbija avaldus menetlusse võtmata või menetlus lõpetada. Muudatustega antakse sekretariaadile õigus jätta tarbija avaldus menetlusse võtmata või menetlus lõpetada, kui: 1) avaldus ei ole esitatud tarbija seadusega kaitstud õiguse ega huvi kaitseks; 2) tarbija taotletava eesmärgi saavutamine kohtuvälises menetluses on perspektiivitu; 3) vaidluse lahendamine ei ole võimalik põhjaliku uurimise ja tunnistajate ärakuulamiseta ning seda oleks otstarbekam lahendada maakohtus; 4) vaidlusaluse kauba või teenuse väärtus või tarbija nõude suurus on alla 50 euro ja vaidluse lahendamine ei ole oluline praktika kujundamise või senise praktika olulise muutmise vajaduse seisukohast, vaidlusel ei ole tähendust võimalike teiste tarbijate jaoks või tegemist ei ole lepingu täitmise või lepingu tühisuse tuvastamise nõudega.</w:t>
      </w:r>
    </w:p>
    <w:p w14:paraId="0DCE8B49" w14:textId="622CA56F" w:rsidR="00316A47" w:rsidRDefault="0DAD7CF7"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Kehtiva regulatsiooni kohaselt on selline pädevus komisjoni esimehel, kes teeb otsuse vastavalt sekretariaadi ettevalmistatud ettepanekule. Seega on juba </w:t>
      </w:r>
      <w:r w:rsidR="000D453C">
        <w:rPr>
          <w:rFonts w:ascii="Times New Roman" w:eastAsia="Times New Roman" w:hAnsi="Times New Roman" w:cs="Times New Roman"/>
        </w:rPr>
        <w:t>praegu</w:t>
      </w:r>
      <w:r w:rsidR="000D453C"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komisjoni sekretariaadil pädevus ja kogemus selliste otsuste tegemiseks, kuid </w:t>
      </w:r>
      <w:r w:rsidR="000D453C">
        <w:rPr>
          <w:rFonts w:ascii="Times New Roman" w:eastAsia="Times New Roman" w:hAnsi="Times New Roman" w:cs="Times New Roman"/>
        </w:rPr>
        <w:t>need</w:t>
      </w:r>
      <w:r w:rsidR="000D453C" w:rsidRPr="780DE211">
        <w:rPr>
          <w:rFonts w:ascii="Times New Roman" w:eastAsia="Times New Roman" w:hAnsi="Times New Roman" w:cs="Times New Roman"/>
        </w:rPr>
        <w:t xml:space="preserve"> </w:t>
      </w:r>
      <w:r w:rsidRPr="780DE211">
        <w:rPr>
          <w:rFonts w:ascii="Times New Roman" w:eastAsia="Times New Roman" w:hAnsi="Times New Roman" w:cs="Times New Roman"/>
        </w:rPr>
        <w:t>vormistab esimees. See on lisakulu riigile, sest komisjoni esimehi tasustatakse tunnipõhiselt. Sellise pädevuse andmisega sekretariaadile vähendatakse esimeeste koormust ning ku</w:t>
      </w:r>
      <w:r w:rsidR="000A7E7E">
        <w:rPr>
          <w:rFonts w:ascii="Times New Roman" w:eastAsia="Times New Roman" w:hAnsi="Times New Roman" w:cs="Times New Roman"/>
        </w:rPr>
        <w:t>na</w:t>
      </w:r>
      <w:r w:rsidRPr="780DE211">
        <w:rPr>
          <w:rFonts w:ascii="Times New Roman" w:eastAsia="Times New Roman" w:hAnsi="Times New Roman" w:cs="Times New Roman"/>
        </w:rPr>
        <w:t xml:space="preserve"> juba </w:t>
      </w:r>
      <w:r w:rsidR="000A7E7E">
        <w:rPr>
          <w:rFonts w:ascii="Times New Roman" w:eastAsia="Times New Roman" w:hAnsi="Times New Roman" w:cs="Times New Roman"/>
        </w:rPr>
        <w:t>praegu</w:t>
      </w:r>
      <w:r w:rsidRPr="780DE211">
        <w:rPr>
          <w:rFonts w:ascii="Times New Roman" w:eastAsia="Times New Roman" w:hAnsi="Times New Roman" w:cs="Times New Roman"/>
        </w:rPr>
        <w:t xml:space="preserve"> vormistavad esimehed sellised otsused sekretariaadi ettepanekul, puudub alus kahelda sekretariaadi pädevuses selliseid otsuseid teha. </w:t>
      </w:r>
      <w:r w:rsidR="000A7E7E">
        <w:rPr>
          <w:rFonts w:ascii="Times New Roman" w:eastAsia="Times New Roman" w:hAnsi="Times New Roman" w:cs="Times New Roman"/>
        </w:rPr>
        <w:t>K</w:t>
      </w:r>
      <w:r w:rsidRPr="780DE211">
        <w:rPr>
          <w:rFonts w:ascii="Times New Roman" w:eastAsia="Times New Roman" w:hAnsi="Times New Roman" w:cs="Times New Roman"/>
        </w:rPr>
        <w:t xml:space="preserve">omisjoni sekretariaat </w:t>
      </w:r>
      <w:r w:rsidR="000A7E7E" w:rsidRPr="780DE211">
        <w:rPr>
          <w:rFonts w:ascii="Times New Roman" w:eastAsia="Times New Roman" w:hAnsi="Times New Roman" w:cs="Times New Roman"/>
        </w:rPr>
        <w:t xml:space="preserve">koosneb </w:t>
      </w:r>
      <w:r w:rsidRPr="780DE211">
        <w:rPr>
          <w:rFonts w:ascii="Times New Roman" w:eastAsia="Times New Roman" w:hAnsi="Times New Roman" w:cs="Times New Roman"/>
        </w:rPr>
        <w:t xml:space="preserve">õigusharidusega juristidest, kes teevad juba </w:t>
      </w:r>
      <w:r w:rsidR="000A7E7E">
        <w:rPr>
          <w:rFonts w:ascii="Times New Roman" w:eastAsia="Times New Roman" w:hAnsi="Times New Roman" w:cs="Times New Roman"/>
        </w:rPr>
        <w:t>praegu</w:t>
      </w:r>
      <w:r w:rsidR="000A7E7E" w:rsidRPr="780DE211">
        <w:rPr>
          <w:rFonts w:ascii="Times New Roman" w:eastAsia="Times New Roman" w:hAnsi="Times New Roman" w:cs="Times New Roman"/>
        </w:rPr>
        <w:t xml:space="preserve"> </w:t>
      </w:r>
      <w:r w:rsidRPr="780DE211">
        <w:rPr>
          <w:rFonts w:ascii="Times New Roman" w:eastAsia="Times New Roman" w:hAnsi="Times New Roman" w:cs="Times New Roman"/>
        </w:rPr>
        <w:t>suure osa ettevalmistavat tööd ära. Sisulise otsuse tegemise pädevus jääb jätkuvalt komisjoni esimehele (TKS § 57).</w:t>
      </w:r>
    </w:p>
    <w:p w14:paraId="73AF27AB" w14:textId="7F6824C2" w:rsidR="004B6E3A" w:rsidRDefault="04708A59"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lastRenderedPageBreak/>
        <w:t>Punktiga 6</w:t>
      </w:r>
      <w:r w:rsidRPr="780DE211">
        <w:rPr>
          <w:rFonts w:ascii="Times New Roman" w:eastAsia="Times New Roman" w:hAnsi="Times New Roman" w:cs="Times New Roman"/>
        </w:rPr>
        <w:t xml:space="preserve"> tunnistatakse kehtetuks </w:t>
      </w:r>
      <w:r w:rsidR="6E9F39B3" w:rsidRPr="780DE211">
        <w:rPr>
          <w:rFonts w:ascii="Times New Roman" w:eastAsia="Times New Roman" w:hAnsi="Times New Roman" w:cs="Times New Roman"/>
        </w:rPr>
        <w:t>TKS</w:t>
      </w:r>
      <w:r w:rsidRPr="780DE211">
        <w:rPr>
          <w:rFonts w:ascii="Times New Roman" w:eastAsia="Times New Roman" w:hAnsi="Times New Roman" w:cs="Times New Roman"/>
        </w:rPr>
        <w:t xml:space="preserve"> § 47 lõike 4 esimene lause, mille kohaselt tarbija avalduse menetlusse võtmata jätmise otsustab komisjoni esimees sekretariaadi ettepanekul. </w:t>
      </w:r>
      <w:r w:rsidR="005A3108">
        <w:rPr>
          <w:rFonts w:ascii="Times New Roman" w:eastAsia="Times New Roman" w:hAnsi="Times New Roman" w:cs="Times New Roman"/>
        </w:rPr>
        <w:t>L</w:t>
      </w:r>
      <w:r w:rsidRPr="780DE211">
        <w:rPr>
          <w:rFonts w:ascii="Times New Roman" w:eastAsia="Times New Roman" w:hAnsi="Times New Roman" w:cs="Times New Roman"/>
        </w:rPr>
        <w:t>ause tunnistatakse kehtetuks</w:t>
      </w:r>
      <w:r w:rsidR="005A3108">
        <w:rPr>
          <w:rFonts w:ascii="Times New Roman" w:eastAsia="Times New Roman" w:hAnsi="Times New Roman" w:cs="Times New Roman"/>
        </w:rPr>
        <w:t>, kuna</w:t>
      </w:r>
      <w:r w:rsidRPr="780DE211">
        <w:rPr>
          <w:rFonts w:ascii="Times New Roman" w:eastAsia="Times New Roman" w:hAnsi="Times New Roman" w:cs="Times New Roman"/>
        </w:rPr>
        <w:t xml:space="preserve"> komisjoni sekretariaadile antakse </w:t>
      </w:r>
      <w:r w:rsidR="005A3108">
        <w:rPr>
          <w:rFonts w:ascii="Times New Roman" w:eastAsia="Times New Roman" w:hAnsi="Times New Roman" w:cs="Times New Roman"/>
        </w:rPr>
        <w:t>juurde</w:t>
      </w:r>
      <w:r w:rsidR="005A3108" w:rsidRPr="780DE211">
        <w:rPr>
          <w:rFonts w:ascii="Times New Roman" w:eastAsia="Times New Roman" w:hAnsi="Times New Roman" w:cs="Times New Roman"/>
        </w:rPr>
        <w:t xml:space="preserve"> </w:t>
      </w:r>
      <w:r w:rsidRPr="780DE211">
        <w:rPr>
          <w:rFonts w:ascii="Times New Roman" w:eastAsia="Times New Roman" w:hAnsi="Times New Roman" w:cs="Times New Roman"/>
        </w:rPr>
        <w:t>pädevus jätta tarbija avaldus menetlusse võtmata või menetlus lõpetada sama paragrahvi lõike 3 punktide 1</w:t>
      </w:r>
      <w:r w:rsidR="005A3108">
        <w:rPr>
          <w:rFonts w:ascii="Times New Roman" w:eastAsia="Times New Roman" w:hAnsi="Times New Roman" w:cs="Times New Roman"/>
        </w:rPr>
        <w:t>–</w:t>
      </w:r>
      <w:r w:rsidRPr="780DE211">
        <w:rPr>
          <w:rFonts w:ascii="Times New Roman" w:eastAsia="Times New Roman" w:hAnsi="Times New Roman" w:cs="Times New Roman"/>
        </w:rPr>
        <w:t>4 alusel. Kehtiva regulatsiooni alusel otsusta</w:t>
      </w:r>
      <w:r w:rsidR="00646C61">
        <w:rPr>
          <w:rFonts w:ascii="Times New Roman" w:eastAsia="Times New Roman" w:hAnsi="Times New Roman" w:cs="Times New Roman"/>
        </w:rPr>
        <w:t>b</w:t>
      </w:r>
      <w:r w:rsidRPr="780DE211">
        <w:rPr>
          <w:rFonts w:ascii="Times New Roman" w:eastAsia="Times New Roman" w:hAnsi="Times New Roman" w:cs="Times New Roman"/>
        </w:rPr>
        <w:t xml:space="preserve"> seda komisjoni esimees sekretariaadi ettepanekul.</w:t>
      </w:r>
    </w:p>
    <w:p w14:paraId="58F059B0" w14:textId="66798F0A" w:rsidR="000263B5" w:rsidRPr="000263B5" w:rsidRDefault="618CED6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Punktiga 7 </w:t>
      </w:r>
      <w:r w:rsidRPr="780DE211">
        <w:rPr>
          <w:rFonts w:ascii="Times New Roman" w:eastAsia="Times New Roman" w:hAnsi="Times New Roman" w:cs="Times New Roman"/>
        </w:rPr>
        <w:t xml:space="preserve">muudetakse TKS § 51 </w:t>
      </w:r>
      <w:r w:rsidR="31DED8F1" w:rsidRPr="780DE211">
        <w:rPr>
          <w:rFonts w:ascii="Times New Roman" w:eastAsia="Times New Roman" w:hAnsi="Times New Roman" w:cs="Times New Roman"/>
        </w:rPr>
        <w:t xml:space="preserve">lõiget </w:t>
      </w:r>
      <w:r w:rsidR="0034773A">
        <w:rPr>
          <w:rFonts w:ascii="Times New Roman" w:eastAsia="Times New Roman" w:hAnsi="Times New Roman" w:cs="Times New Roman"/>
        </w:rPr>
        <w:t xml:space="preserve">2 ja </w:t>
      </w:r>
      <w:r w:rsidR="31DED8F1" w:rsidRPr="780DE211">
        <w:rPr>
          <w:rFonts w:ascii="Times New Roman" w:eastAsia="Times New Roman" w:hAnsi="Times New Roman" w:cs="Times New Roman"/>
        </w:rPr>
        <w:t>n</w:t>
      </w:r>
      <w:r w:rsidRPr="780DE211">
        <w:rPr>
          <w:rFonts w:ascii="Times New Roman" w:eastAsia="Times New Roman" w:hAnsi="Times New Roman" w:cs="Times New Roman"/>
        </w:rPr>
        <w:t xml:space="preserve">ähakse ette, et </w:t>
      </w:r>
      <w:r w:rsidR="00F42435">
        <w:rPr>
          <w:rFonts w:ascii="Times New Roman" w:eastAsia="Times New Roman" w:hAnsi="Times New Roman" w:cs="Times New Roman"/>
        </w:rPr>
        <w:t>vaidlus</w:t>
      </w:r>
      <w:r w:rsidRPr="780DE211">
        <w:rPr>
          <w:rFonts w:ascii="Times New Roman" w:eastAsia="Times New Roman" w:hAnsi="Times New Roman" w:cs="Times New Roman"/>
        </w:rPr>
        <w:t xml:space="preserve"> vaadatakse läbi ja lahendatakse kirjalikus menetluses ning et </w:t>
      </w:r>
      <w:r w:rsidR="6A6C6B2C" w:rsidRPr="780DE211">
        <w:rPr>
          <w:rFonts w:ascii="Times New Roman" w:eastAsia="Times New Roman" w:hAnsi="Times New Roman" w:cs="Times New Roman"/>
        </w:rPr>
        <w:t xml:space="preserve">tarbija </w:t>
      </w:r>
      <w:r w:rsidRPr="780DE211">
        <w:rPr>
          <w:rFonts w:ascii="Times New Roman" w:eastAsia="Times New Roman" w:hAnsi="Times New Roman" w:cs="Times New Roman"/>
        </w:rPr>
        <w:t xml:space="preserve">võib taotleda asja arutamist suulisel istungil. Kehtiva regulatsiooni kohaselt võib tarbija taotleda asja arutamist suulisel istungil ning komisjonil puudub alus sellest keeldumiseks, kuigi menetluse käigus võib </w:t>
      </w:r>
      <w:r w:rsidR="002A2200">
        <w:rPr>
          <w:rFonts w:ascii="Times New Roman" w:eastAsia="Times New Roman" w:hAnsi="Times New Roman" w:cs="Times New Roman"/>
        </w:rPr>
        <w:t>saada</w:t>
      </w:r>
      <w:r w:rsidR="002A2200" w:rsidRPr="780DE211">
        <w:rPr>
          <w:rFonts w:ascii="Times New Roman" w:eastAsia="Times New Roman" w:hAnsi="Times New Roman" w:cs="Times New Roman"/>
        </w:rPr>
        <w:t xml:space="preserve"> </w:t>
      </w:r>
      <w:r w:rsidRPr="780DE211">
        <w:rPr>
          <w:rFonts w:ascii="Times New Roman" w:eastAsia="Times New Roman" w:hAnsi="Times New Roman" w:cs="Times New Roman"/>
        </w:rPr>
        <w:t>komisjonile selge</w:t>
      </w:r>
      <w:r w:rsidR="002A2200">
        <w:rPr>
          <w:rFonts w:ascii="Times New Roman" w:eastAsia="Times New Roman" w:hAnsi="Times New Roman" w:cs="Times New Roman"/>
        </w:rPr>
        <w:t>ks</w:t>
      </w:r>
      <w:r w:rsidRPr="780DE211">
        <w:rPr>
          <w:rFonts w:ascii="Times New Roman" w:eastAsia="Times New Roman" w:hAnsi="Times New Roman" w:cs="Times New Roman"/>
        </w:rPr>
        <w:t xml:space="preserve">, et suuliseks istungiks vajadus puudub. Komisjoni esimees võib jätta </w:t>
      </w:r>
      <w:r w:rsidR="33425ADC" w:rsidRPr="780DE211">
        <w:rPr>
          <w:rFonts w:ascii="Times New Roman" w:eastAsia="Times New Roman" w:hAnsi="Times New Roman" w:cs="Times New Roman"/>
        </w:rPr>
        <w:t xml:space="preserve">tarbija </w:t>
      </w:r>
      <w:r w:rsidRPr="780DE211">
        <w:rPr>
          <w:rFonts w:ascii="Times New Roman" w:eastAsia="Times New Roman" w:hAnsi="Times New Roman" w:cs="Times New Roman"/>
        </w:rPr>
        <w:t xml:space="preserve">taotluse rahuldamata, kui </w:t>
      </w:r>
      <w:r w:rsidR="002A2200">
        <w:rPr>
          <w:rFonts w:ascii="Times New Roman" w:eastAsia="Times New Roman" w:hAnsi="Times New Roman" w:cs="Times New Roman"/>
        </w:rPr>
        <w:t>vaidluse</w:t>
      </w:r>
      <w:r w:rsidR="002A2200"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lahendamise ettevalmistamise käigus kogutud teabe ja tõendite alusel on vaidluse asjaolud selged ja otsuse tegemine asjas on võimalik ilma suulise arutamiseta. </w:t>
      </w:r>
      <w:commentRangeStart w:id="74"/>
      <w:r w:rsidRPr="780DE211">
        <w:rPr>
          <w:rFonts w:ascii="Times New Roman" w:eastAsia="Times New Roman" w:hAnsi="Times New Roman" w:cs="Times New Roman"/>
        </w:rPr>
        <w:t>Sealjuures näitab komisjoni praktika,</w:t>
      </w:r>
      <w:commentRangeEnd w:id="74"/>
      <w:r>
        <w:rPr>
          <w:rStyle w:val="Kommentaariviide"/>
        </w:rPr>
        <w:commentReference w:id="74"/>
      </w:r>
      <w:r w:rsidRPr="780DE211">
        <w:rPr>
          <w:rFonts w:ascii="Times New Roman" w:eastAsia="Times New Roman" w:hAnsi="Times New Roman" w:cs="Times New Roman"/>
        </w:rPr>
        <w:t xml:space="preserve"> et ligi 60% tarbijavaidlusasju lahendatakse kirjalikus menetluses ja kui tarbija ongi taotlenud asja suulist arutamist, siis sageli ei ilmu kaupleja istungile. Seetõttu võib eeldada, et kavandatav muudatus ei mõjuta oluliselt komisjoni väljakujunenud praktikat.</w:t>
      </w:r>
    </w:p>
    <w:p w14:paraId="1ACF3728" w14:textId="12AC4BE5" w:rsidR="1DBDF931" w:rsidRDefault="086B536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Punktiga 8</w:t>
      </w:r>
      <w:r w:rsidRPr="780DE211">
        <w:rPr>
          <w:rFonts w:ascii="Times New Roman" w:eastAsia="Times New Roman" w:hAnsi="Times New Roman" w:cs="Times New Roman"/>
        </w:rPr>
        <w:t xml:space="preserve"> jäetakse TKS § 51 lõikest 3 välja sõnad „kui tarbija on selleks soovi avaldanud või“.</w:t>
      </w:r>
      <w:r w:rsidR="1CB5C690" w:rsidRPr="780DE211">
        <w:rPr>
          <w:rFonts w:ascii="Times New Roman" w:eastAsia="Times New Roman" w:hAnsi="Times New Roman" w:cs="Times New Roman"/>
        </w:rPr>
        <w:t xml:space="preserve"> </w:t>
      </w:r>
      <w:r w:rsidRPr="780DE211">
        <w:rPr>
          <w:rFonts w:ascii="Times New Roman" w:eastAsia="Times New Roman" w:hAnsi="Times New Roman" w:cs="Times New Roman"/>
        </w:rPr>
        <w:t>Komisjoni esimehele jääb kaalutlusõigus korr</w:t>
      </w:r>
      <w:r w:rsidR="148008BD" w:rsidRPr="780DE211">
        <w:rPr>
          <w:rFonts w:ascii="Times New Roman" w:eastAsia="Times New Roman" w:hAnsi="Times New Roman" w:cs="Times New Roman"/>
        </w:rPr>
        <w:t>aldada istung, kui ta peab seda vajalikuks.</w:t>
      </w:r>
    </w:p>
    <w:p w14:paraId="7D03C878" w14:textId="52800D28" w:rsidR="00344A86" w:rsidRDefault="396F8F21"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Punktiga </w:t>
      </w:r>
      <w:r w:rsidR="298D9143" w:rsidRPr="780DE211">
        <w:rPr>
          <w:rFonts w:ascii="Times New Roman" w:eastAsia="Times New Roman" w:hAnsi="Times New Roman" w:cs="Times New Roman"/>
          <w:b/>
          <w:bCs/>
        </w:rPr>
        <w:t>9</w:t>
      </w:r>
      <w:r w:rsidRPr="780DE211">
        <w:rPr>
          <w:rFonts w:ascii="Times New Roman" w:eastAsia="Times New Roman" w:hAnsi="Times New Roman" w:cs="Times New Roman"/>
          <w:b/>
          <w:bCs/>
        </w:rPr>
        <w:t xml:space="preserve"> </w:t>
      </w:r>
      <w:r w:rsidRPr="780DE211">
        <w:rPr>
          <w:rFonts w:ascii="Times New Roman" w:eastAsia="Times New Roman" w:hAnsi="Times New Roman" w:cs="Times New Roman"/>
        </w:rPr>
        <w:t>muudetakse TKS § 54 pealkirja</w:t>
      </w:r>
      <w:r w:rsidR="00B85F28">
        <w:rPr>
          <w:rFonts w:ascii="Times New Roman" w:eastAsia="Times New Roman" w:hAnsi="Times New Roman" w:cs="Times New Roman"/>
        </w:rPr>
        <w:t xml:space="preserve"> ja</w:t>
      </w:r>
      <w:r w:rsidRPr="780DE211">
        <w:rPr>
          <w:rFonts w:ascii="Times New Roman" w:eastAsia="Times New Roman" w:hAnsi="Times New Roman" w:cs="Times New Roman"/>
        </w:rPr>
        <w:t xml:space="preserve"> </w:t>
      </w:r>
      <w:r w:rsidR="00B85F28">
        <w:rPr>
          <w:rFonts w:ascii="Times New Roman" w:eastAsia="Times New Roman" w:hAnsi="Times New Roman" w:cs="Times New Roman"/>
        </w:rPr>
        <w:t>jäetakse välja</w:t>
      </w:r>
      <w:r w:rsidR="00B85F28" w:rsidRPr="780DE211">
        <w:rPr>
          <w:rFonts w:ascii="Times New Roman" w:eastAsia="Times New Roman" w:hAnsi="Times New Roman" w:cs="Times New Roman"/>
        </w:rPr>
        <w:t xml:space="preserve"> </w:t>
      </w:r>
      <w:r w:rsidRPr="780DE211">
        <w:rPr>
          <w:rFonts w:ascii="Times New Roman" w:eastAsia="Times New Roman" w:hAnsi="Times New Roman" w:cs="Times New Roman"/>
        </w:rPr>
        <w:t>nõue tarbijavaidluste komisjoni suulisi istungeid protokollida, ku</w:t>
      </w:r>
      <w:r w:rsidR="00B85F28">
        <w:rPr>
          <w:rFonts w:ascii="Times New Roman" w:eastAsia="Times New Roman" w:hAnsi="Times New Roman" w:cs="Times New Roman"/>
        </w:rPr>
        <w:t>na</w:t>
      </w:r>
      <w:r w:rsidRPr="780DE211">
        <w:rPr>
          <w:rFonts w:ascii="Times New Roman" w:eastAsia="Times New Roman" w:hAnsi="Times New Roman" w:cs="Times New Roman"/>
        </w:rPr>
        <w:t xml:space="preserve"> tänapäevased tehnilised abivahendid võimaldavad komisjoni istungite arutelu helisalvestada, mistõttu puudub komisjoni sekretariaadi</w:t>
      </w:r>
      <w:r w:rsidR="002D6A98">
        <w:rPr>
          <w:rFonts w:ascii="Times New Roman" w:eastAsia="Times New Roman" w:hAnsi="Times New Roman" w:cs="Times New Roman"/>
        </w:rPr>
        <w:t>l</w:t>
      </w:r>
      <w:r w:rsidRPr="780DE211">
        <w:rPr>
          <w:rFonts w:ascii="Times New Roman" w:eastAsia="Times New Roman" w:hAnsi="Times New Roman" w:cs="Times New Roman"/>
        </w:rPr>
        <w:t xml:space="preserve"> </w:t>
      </w:r>
      <w:r w:rsidR="002D6A98" w:rsidRPr="780DE211">
        <w:rPr>
          <w:rFonts w:ascii="Times New Roman" w:eastAsia="Times New Roman" w:hAnsi="Times New Roman" w:cs="Times New Roman"/>
        </w:rPr>
        <w:t xml:space="preserve">vajadus </w:t>
      </w:r>
      <w:r w:rsidR="002D6A98">
        <w:rPr>
          <w:rFonts w:ascii="Times New Roman" w:eastAsia="Times New Roman" w:hAnsi="Times New Roman" w:cs="Times New Roman"/>
        </w:rPr>
        <w:t xml:space="preserve">koostada </w:t>
      </w:r>
      <w:r w:rsidRPr="780DE211">
        <w:rPr>
          <w:rFonts w:ascii="Times New Roman" w:eastAsia="Times New Roman" w:hAnsi="Times New Roman" w:cs="Times New Roman"/>
        </w:rPr>
        <w:t>mahuka</w:t>
      </w:r>
      <w:r w:rsidR="002D6A98">
        <w:rPr>
          <w:rFonts w:ascii="Times New Roman" w:eastAsia="Times New Roman" w:hAnsi="Times New Roman" w:cs="Times New Roman"/>
        </w:rPr>
        <w:t xml:space="preserve">id </w:t>
      </w:r>
      <w:r w:rsidRPr="780DE211">
        <w:rPr>
          <w:rFonts w:ascii="Times New Roman" w:eastAsia="Times New Roman" w:hAnsi="Times New Roman" w:cs="Times New Roman"/>
        </w:rPr>
        <w:t>protokolle.</w:t>
      </w:r>
    </w:p>
    <w:p w14:paraId="481B0BC6" w14:textId="490040F3" w:rsidR="007623E1" w:rsidRDefault="5877FB51"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Punktiga </w:t>
      </w:r>
      <w:r w:rsidR="0B0AF096" w:rsidRPr="780DE211">
        <w:rPr>
          <w:rFonts w:ascii="Times New Roman" w:eastAsia="Times New Roman" w:hAnsi="Times New Roman" w:cs="Times New Roman"/>
          <w:b/>
          <w:bCs/>
        </w:rPr>
        <w:t>10</w:t>
      </w:r>
      <w:r w:rsidRPr="780DE211">
        <w:rPr>
          <w:rFonts w:ascii="Times New Roman" w:eastAsia="Times New Roman" w:hAnsi="Times New Roman" w:cs="Times New Roman"/>
          <w:b/>
          <w:bCs/>
        </w:rPr>
        <w:t xml:space="preserve"> </w:t>
      </w:r>
      <w:r w:rsidRPr="780DE211">
        <w:rPr>
          <w:rFonts w:ascii="Times New Roman" w:eastAsia="Times New Roman" w:hAnsi="Times New Roman" w:cs="Times New Roman"/>
        </w:rPr>
        <w:t xml:space="preserve">tehakse muudatus TKS § 54 lõikes 1 </w:t>
      </w:r>
      <w:r w:rsidR="007625D8">
        <w:rPr>
          <w:rFonts w:ascii="Times New Roman" w:eastAsia="Times New Roman" w:hAnsi="Times New Roman" w:cs="Times New Roman"/>
        </w:rPr>
        <w:t>–</w:t>
      </w:r>
      <w:r w:rsidR="00BA55EF" w:rsidRPr="780DE211">
        <w:rPr>
          <w:rFonts w:ascii="Times New Roman" w:eastAsia="Times New Roman" w:hAnsi="Times New Roman" w:cs="Times New Roman"/>
        </w:rPr>
        <w:t xml:space="preserve"> </w:t>
      </w:r>
      <w:r w:rsidRPr="780DE211">
        <w:rPr>
          <w:rFonts w:ascii="Times New Roman" w:eastAsia="Times New Roman" w:hAnsi="Times New Roman" w:cs="Times New Roman"/>
        </w:rPr>
        <w:t>kaotatakse ära komisjoni sekretariaadi kohustus istungeid protokollid</w:t>
      </w:r>
      <w:r w:rsidR="00A631D1">
        <w:rPr>
          <w:rFonts w:ascii="Times New Roman" w:eastAsia="Times New Roman" w:hAnsi="Times New Roman" w:cs="Times New Roman"/>
        </w:rPr>
        <w:t>a</w:t>
      </w:r>
      <w:r w:rsidRPr="780DE211">
        <w:rPr>
          <w:rFonts w:ascii="Times New Roman" w:eastAsia="Times New Roman" w:hAnsi="Times New Roman" w:cs="Times New Roman"/>
        </w:rPr>
        <w:t xml:space="preserve"> </w:t>
      </w:r>
      <w:r w:rsidR="00A631D1">
        <w:rPr>
          <w:rFonts w:ascii="Times New Roman" w:eastAsia="Times New Roman" w:hAnsi="Times New Roman" w:cs="Times New Roman"/>
        </w:rPr>
        <w:t>ja</w:t>
      </w:r>
      <w:r w:rsidRPr="780DE211">
        <w:rPr>
          <w:rFonts w:ascii="Times New Roman" w:eastAsia="Times New Roman" w:hAnsi="Times New Roman" w:cs="Times New Roman"/>
        </w:rPr>
        <w:t xml:space="preserve"> </w:t>
      </w:r>
      <w:r w:rsidR="007625D8">
        <w:rPr>
          <w:rFonts w:ascii="Times New Roman" w:eastAsia="Times New Roman" w:hAnsi="Times New Roman" w:cs="Times New Roman"/>
        </w:rPr>
        <w:t xml:space="preserve">see </w:t>
      </w:r>
      <w:r w:rsidRPr="780DE211">
        <w:rPr>
          <w:rFonts w:ascii="Times New Roman" w:eastAsia="Times New Roman" w:hAnsi="Times New Roman" w:cs="Times New Roman"/>
        </w:rPr>
        <w:t>asendatakse helisalvestamise kohustusega. Võrreldes kehtiva seadusega jääb samaks see, et komisjoni esimees otsustab istungi helisalvestamise (kehtivas seaduses protokollimise) vajaduse üle olukorras, kus vaidlevad pooled istungil ei osale.</w:t>
      </w:r>
    </w:p>
    <w:p w14:paraId="7B332C4C" w14:textId="24BC4C2C" w:rsidR="000327B4" w:rsidRPr="000263B5" w:rsidRDefault="1DC53277"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Punktiga 1</w:t>
      </w:r>
      <w:r w:rsidR="5EAD517B" w:rsidRPr="780DE211">
        <w:rPr>
          <w:rFonts w:ascii="Times New Roman" w:eastAsia="Times New Roman" w:hAnsi="Times New Roman" w:cs="Times New Roman"/>
          <w:b/>
          <w:bCs/>
        </w:rPr>
        <w:t>1</w:t>
      </w:r>
      <w:r w:rsidRPr="780DE211">
        <w:rPr>
          <w:rFonts w:ascii="Times New Roman" w:eastAsia="Times New Roman" w:hAnsi="Times New Roman" w:cs="Times New Roman"/>
        </w:rPr>
        <w:t xml:space="preserve"> tunnistatakse kehtetuks TKS § 54 lõiked 1</w:t>
      </w:r>
      <w:r w:rsidRPr="780DE211">
        <w:rPr>
          <w:rFonts w:ascii="Times New Roman" w:eastAsia="Times New Roman" w:hAnsi="Times New Roman" w:cs="Times New Roman"/>
          <w:vertAlign w:val="superscript"/>
        </w:rPr>
        <w:t>1</w:t>
      </w:r>
      <w:r w:rsidRPr="780DE211">
        <w:rPr>
          <w:rFonts w:ascii="Times New Roman" w:eastAsia="Times New Roman" w:hAnsi="Times New Roman" w:cs="Times New Roman"/>
        </w:rPr>
        <w:t xml:space="preserve"> (kohustuslikud andmed protokollis) ja 2 (protokolli allkirjastamise kohustus)</w:t>
      </w:r>
      <w:r w:rsidR="006254CD">
        <w:rPr>
          <w:rFonts w:ascii="Times New Roman" w:eastAsia="Times New Roman" w:hAnsi="Times New Roman" w:cs="Times New Roman"/>
        </w:rPr>
        <w:t>, kuna</w:t>
      </w:r>
      <w:r w:rsidRPr="780DE211">
        <w:rPr>
          <w:rFonts w:ascii="Times New Roman" w:eastAsia="Times New Roman" w:hAnsi="Times New Roman" w:cs="Times New Roman"/>
        </w:rPr>
        <w:t xml:space="preserve"> eelnõuga kaotatakse ära tarbijavaidluste komisjoni sekretariaadi kohustus protokolle koostada</w:t>
      </w:r>
      <w:r w:rsidR="00EE1460">
        <w:rPr>
          <w:rFonts w:ascii="Times New Roman" w:eastAsia="Times New Roman" w:hAnsi="Times New Roman" w:cs="Times New Roman"/>
        </w:rPr>
        <w:t xml:space="preserve"> ning</w:t>
      </w:r>
      <w:r w:rsidRPr="780DE211">
        <w:rPr>
          <w:rFonts w:ascii="Times New Roman" w:eastAsia="Times New Roman" w:hAnsi="Times New Roman" w:cs="Times New Roman"/>
        </w:rPr>
        <w:t xml:space="preserve"> protokollide koostamine asendatakse istungi helisalvestamisega. Ku</w:t>
      </w:r>
      <w:r w:rsidR="00F51300">
        <w:rPr>
          <w:rFonts w:ascii="Times New Roman" w:eastAsia="Times New Roman" w:hAnsi="Times New Roman" w:cs="Times New Roman"/>
        </w:rPr>
        <w:t>na</w:t>
      </w:r>
      <w:r w:rsidRPr="780DE211">
        <w:rPr>
          <w:rFonts w:ascii="Times New Roman" w:eastAsia="Times New Roman" w:hAnsi="Times New Roman" w:cs="Times New Roman"/>
        </w:rPr>
        <w:t xml:space="preserve"> edaspidi komisjoni istungeid ei protokollita, vaid </w:t>
      </w:r>
      <w:r w:rsidR="00F51300">
        <w:rPr>
          <w:rFonts w:ascii="Times New Roman" w:eastAsia="Times New Roman" w:hAnsi="Times New Roman" w:cs="Times New Roman"/>
        </w:rPr>
        <w:t xml:space="preserve">need </w:t>
      </w:r>
      <w:r w:rsidRPr="780DE211">
        <w:rPr>
          <w:rFonts w:ascii="Times New Roman" w:eastAsia="Times New Roman" w:hAnsi="Times New Roman" w:cs="Times New Roman"/>
        </w:rPr>
        <w:t xml:space="preserve">helisalvestatakse, siis </w:t>
      </w:r>
      <w:r w:rsidR="00F51300">
        <w:rPr>
          <w:rFonts w:ascii="Times New Roman" w:eastAsia="Times New Roman" w:hAnsi="Times New Roman" w:cs="Times New Roman"/>
        </w:rPr>
        <w:t>kaob</w:t>
      </w:r>
      <w:r w:rsidR="00F51300"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vajadus </w:t>
      </w:r>
      <w:r w:rsidR="00F51300">
        <w:rPr>
          <w:rFonts w:ascii="Times New Roman" w:eastAsia="Times New Roman" w:hAnsi="Times New Roman" w:cs="Times New Roman"/>
        </w:rPr>
        <w:t xml:space="preserve">protokolle </w:t>
      </w:r>
      <w:r w:rsidRPr="780DE211">
        <w:rPr>
          <w:rFonts w:ascii="Times New Roman" w:eastAsia="Times New Roman" w:hAnsi="Times New Roman" w:cs="Times New Roman"/>
        </w:rPr>
        <w:t>allkirjastada.</w:t>
      </w:r>
    </w:p>
    <w:p w14:paraId="58F9B7B5" w14:textId="5010BA36" w:rsidR="00BA5E33" w:rsidRPr="001600D6" w:rsidRDefault="6A7C865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Punktiga 1</w:t>
      </w:r>
      <w:r w:rsidR="1A93542F" w:rsidRPr="780DE211">
        <w:rPr>
          <w:rFonts w:ascii="Times New Roman" w:eastAsia="Times New Roman" w:hAnsi="Times New Roman" w:cs="Times New Roman"/>
          <w:b/>
          <w:bCs/>
        </w:rPr>
        <w:t>2</w:t>
      </w:r>
      <w:r w:rsidRPr="780DE211">
        <w:rPr>
          <w:rFonts w:ascii="Times New Roman" w:eastAsia="Times New Roman" w:hAnsi="Times New Roman" w:cs="Times New Roman"/>
        </w:rPr>
        <w:t xml:space="preserve"> </w:t>
      </w:r>
      <w:r w:rsidR="00331B93">
        <w:rPr>
          <w:rFonts w:ascii="Times New Roman" w:eastAsia="Times New Roman" w:hAnsi="Times New Roman" w:cs="Times New Roman"/>
        </w:rPr>
        <w:t>asendatakse</w:t>
      </w:r>
      <w:r w:rsidR="00331B93" w:rsidRPr="780DE211">
        <w:rPr>
          <w:rFonts w:ascii="Times New Roman" w:eastAsia="Times New Roman" w:hAnsi="Times New Roman" w:cs="Times New Roman"/>
        </w:rPr>
        <w:t xml:space="preserve"> </w:t>
      </w:r>
      <w:r w:rsidRPr="780DE211">
        <w:rPr>
          <w:rFonts w:ascii="Times New Roman" w:eastAsia="Times New Roman" w:hAnsi="Times New Roman" w:cs="Times New Roman"/>
        </w:rPr>
        <w:t>TKS § 54 lõikes</w:t>
      </w:r>
      <w:r w:rsidR="0021132D">
        <w:rPr>
          <w:rFonts w:ascii="Times New Roman" w:eastAsia="Times New Roman" w:hAnsi="Times New Roman" w:cs="Times New Roman"/>
        </w:rPr>
        <w:t xml:space="preserve"> 3</w:t>
      </w:r>
      <w:r w:rsidRPr="780DE211">
        <w:rPr>
          <w:rFonts w:ascii="Times New Roman" w:eastAsia="Times New Roman" w:hAnsi="Times New Roman" w:cs="Times New Roman"/>
        </w:rPr>
        <w:t xml:space="preserve"> sõna „protokolle“ sõnaga „helisalvestisi“. Muudatuse tingib asjaolu, et uue regulatsiooni kohaselt komisjoni istungeid ei protokollita, vaid need helisalvestatakse.</w:t>
      </w:r>
    </w:p>
    <w:p w14:paraId="1863AD86" w14:textId="079A0DDE" w:rsidR="004B2DF3" w:rsidRDefault="02B6B45B"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Eelnõu §-ga </w:t>
      </w:r>
      <w:r w:rsidR="00005C96">
        <w:rPr>
          <w:rFonts w:ascii="Times New Roman" w:eastAsia="Times New Roman" w:hAnsi="Times New Roman" w:cs="Times New Roman"/>
          <w:b/>
          <w:bCs/>
        </w:rPr>
        <w:t>6</w:t>
      </w:r>
      <w:r w:rsidRPr="780DE211">
        <w:rPr>
          <w:rFonts w:ascii="Times New Roman" w:eastAsia="Times New Roman" w:hAnsi="Times New Roman" w:cs="Times New Roman"/>
          <w:b/>
          <w:bCs/>
        </w:rPr>
        <w:t xml:space="preserve"> muudetakse </w:t>
      </w:r>
      <w:r w:rsidR="72EB8748" w:rsidRPr="780DE211">
        <w:rPr>
          <w:rFonts w:ascii="Times New Roman" w:eastAsia="Times New Roman" w:hAnsi="Times New Roman" w:cs="Times New Roman"/>
          <w:b/>
          <w:bCs/>
        </w:rPr>
        <w:t>tubakaseadust</w:t>
      </w:r>
      <w:r w:rsidRPr="780DE211">
        <w:rPr>
          <w:rFonts w:ascii="Times New Roman" w:eastAsia="Times New Roman" w:hAnsi="Times New Roman" w:cs="Times New Roman"/>
          <w:b/>
          <w:bCs/>
        </w:rPr>
        <w:t xml:space="preserve"> (</w:t>
      </w:r>
      <w:proofErr w:type="spellStart"/>
      <w:r w:rsidR="72EB8748" w:rsidRPr="780DE211">
        <w:rPr>
          <w:rFonts w:ascii="Times New Roman" w:eastAsia="Times New Roman" w:hAnsi="Times New Roman" w:cs="Times New Roman"/>
          <w:b/>
          <w:bCs/>
        </w:rPr>
        <w:t>TubS</w:t>
      </w:r>
      <w:proofErr w:type="spellEnd"/>
      <w:r w:rsidRPr="76304230">
        <w:rPr>
          <w:rFonts w:ascii="Times New Roman" w:eastAsia="Times New Roman" w:hAnsi="Times New Roman" w:cs="Times New Roman"/>
          <w:b/>
          <w:bCs/>
        </w:rPr>
        <w:t>)</w:t>
      </w:r>
    </w:p>
    <w:p w14:paraId="30BCC9F5" w14:textId="4005076B" w:rsidR="001119C9" w:rsidRPr="001119C9" w:rsidRDefault="00456894" w:rsidP="780DE211">
      <w:pPr>
        <w:spacing w:line="240" w:lineRule="auto"/>
        <w:jc w:val="both"/>
        <w:rPr>
          <w:rFonts w:ascii="Times New Roman" w:eastAsia="Times New Roman" w:hAnsi="Times New Roman" w:cs="Times New Roman"/>
        </w:rPr>
      </w:pPr>
      <w:r w:rsidRPr="00456894">
        <w:rPr>
          <w:rFonts w:ascii="Times New Roman" w:eastAsia="Times New Roman" w:hAnsi="Times New Roman" w:cs="Times New Roman"/>
        </w:rPr>
        <w:t>Muudatusega</w:t>
      </w:r>
      <w:r>
        <w:rPr>
          <w:rFonts w:ascii="Times New Roman" w:eastAsia="Times New Roman" w:hAnsi="Times New Roman" w:cs="Times New Roman"/>
          <w:b/>
          <w:bCs/>
        </w:rPr>
        <w:t xml:space="preserve"> </w:t>
      </w:r>
      <w:r w:rsidR="0263A5AA" w:rsidRPr="780DE211">
        <w:rPr>
          <w:rFonts w:ascii="Times New Roman" w:eastAsia="Times New Roman" w:hAnsi="Times New Roman" w:cs="Times New Roman"/>
        </w:rPr>
        <w:t>täienda</w:t>
      </w:r>
      <w:r w:rsidR="006F3B6F">
        <w:rPr>
          <w:rFonts w:ascii="Times New Roman" w:eastAsia="Times New Roman" w:hAnsi="Times New Roman" w:cs="Times New Roman"/>
        </w:rPr>
        <w:t xml:space="preserve">takse </w:t>
      </w:r>
      <w:proofErr w:type="spellStart"/>
      <w:r w:rsidR="006F3B6F">
        <w:rPr>
          <w:rFonts w:ascii="Times New Roman" w:eastAsia="Times New Roman" w:hAnsi="Times New Roman" w:cs="Times New Roman"/>
        </w:rPr>
        <w:t>TubS</w:t>
      </w:r>
      <w:proofErr w:type="spellEnd"/>
      <w:r w:rsidR="78B41FC5" w:rsidRPr="780DE211">
        <w:rPr>
          <w:rFonts w:ascii="Times New Roman" w:eastAsia="Times New Roman" w:hAnsi="Times New Roman" w:cs="Times New Roman"/>
          <w:b/>
          <w:bCs/>
        </w:rPr>
        <w:t xml:space="preserve"> </w:t>
      </w:r>
      <w:r w:rsidR="78B41FC5" w:rsidRPr="780DE211">
        <w:rPr>
          <w:rFonts w:ascii="Times New Roman" w:eastAsia="Times New Roman" w:hAnsi="Times New Roman" w:cs="Times New Roman"/>
        </w:rPr>
        <w:t>§ 22 lõikega 2</w:t>
      </w:r>
      <w:r w:rsidR="78B41FC5" w:rsidRPr="780DE211">
        <w:rPr>
          <w:rFonts w:ascii="Times New Roman" w:eastAsia="Times New Roman" w:hAnsi="Times New Roman" w:cs="Times New Roman"/>
          <w:vertAlign w:val="superscript"/>
        </w:rPr>
        <w:t>1</w:t>
      </w:r>
      <w:r w:rsidR="78B41FC5" w:rsidRPr="780DE211">
        <w:rPr>
          <w:rFonts w:ascii="Times New Roman" w:eastAsia="Times New Roman" w:hAnsi="Times New Roman" w:cs="Times New Roman"/>
        </w:rPr>
        <w:t xml:space="preserve">, mille kohaselt </w:t>
      </w:r>
      <w:r w:rsidR="28B53774" w:rsidRPr="780DE211">
        <w:rPr>
          <w:rFonts w:ascii="Times New Roman" w:eastAsia="Times New Roman" w:hAnsi="Times New Roman" w:cs="Times New Roman"/>
        </w:rPr>
        <w:t>t</w:t>
      </w:r>
      <w:r w:rsidR="28B53774" w:rsidRPr="780DE211">
        <w:rPr>
          <w:rFonts w:ascii="Times New Roman" w:eastAsia="Times New Roman" w:hAnsi="Times New Roman" w:cs="Times New Roman"/>
          <w:color w:val="000000" w:themeColor="text1"/>
        </w:rPr>
        <w:t>ubakatoote ja tubakatootega seonduva toote müügisaaliga müügikoht on kaupleja valduses olev selgelt eristatav ja piiritletud ala, kuhu tarbija siseneb tehingu tegemiseks</w:t>
      </w:r>
      <w:r w:rsidR="34AC59EF" w:rsidRPr="780DE211">
        <w:rPr>
          <w:rFonts w:ascii="Times New Roman" w:eastAsia="Times New Roman" w:hAnsi="Times New Roman" w:cs="Times New Roman"/>
        </w:rPr>
        <w:t>.</w:t>
      </w:r>
    </w:p>
    <w:p w14:paraId="5D46CECA" w14:textId="6F3F473B" w:rsidR="001119C9" w:rsidRPr="001119C9" w:rsidRDefault="1A557A3C"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Tubakaseaduse muudatustega l</w:t>
      </w:r>
      <w:r w:rsidR="00504002">
        <w:rPr>
          <w:rFonts w:ascii="Times New Roman" w:eastAsia="Times New Roman" w:hAnsi="Times New Roman" w:cs="Times New Roman"/>
        </w:rPr>
        <w:t>uuakse</w:t>
      </w:r>
      <w:r w:rsidRPr="780DE211">
        <w:rPr>
          <w:rFonts w:ascii="Times New Roman" w:eastAsia="Times New Roman" w:hAnsi="Times New Roman" w:cs="Times New Roman"/>
        </w:rPr>
        <w:t xml:space="preserve"> õigusselgust </w:t>
      </w:r>
      <w:r w:rsidRPr="008F71AE">
        <w:rPr>
          <w:rFonts w:ascii="Times New Roman" w:eastAsia="Times New Roman" w:hAnsi="Times New Roman" w:cs="Times New Roman"/>
          <w:i/>
          <w:iCs/>
        </w:rPr>
        <w:t>müügisaali</w:t>
      </w:r>
      <w:r w:rsidR="004D6E68">
        <w:rPr>
          <w:rFonts w:ascii="Times New Roman" w:eastAsia="Times New Roman" w:hAnsi="Times New Roman" w:cs="Times New Roman"/>
          <w:i/>
          <w:iCs/>
        </w:rPr>
        <w:t>g</w:t>
      </w:r>
      <w:r w:rsidRPr="008F71AE">
        <w:rPr>
          <w:rFonts w:ascii="Times New Roman" w:eastAsia="Times New Roman" w:hAnsi="Times New Roman" w:cs="Times New Roman"/>
          <w:i/>
          <w:iCs/>
        </w:rPr>
        <w:t>a müügikoha</w:t>
      </w:r>
      <w:r w:rsidRPr="780DE211">
        <w:rPr>
          <w:rFonts w:ascii="Times New Roman" w:eastAsia="Times New Roman" w:hAnsi="Times New Roman" w:cs="Times New Roman"/>
        </w:rPr>
        <w:t xml:space="preserve"> </w:t>
      </w:r>
      <w:r w:rsidR="004A458E">
        <w:rPr>
          <w:rFonts w:ascii="Times New Roman" w:eastAsia="Times New Roman" w:hAnsi="Times New Roman" w:cs="Times New Roman"/>
        </w:rPr>
        <w:t>termini</w:t>
      </w:r>
      <w:r w:rsidR="004A458E" w:rsidRPr="780DE211">
        <w:rPr>
          <w:rFonts w:ascii="Times New Roman" w:eastAsia="Times New Roman" w:hAnsi="Times New Roman" w:cs="Times New Roman"/>
        </w:rPr>
        <w:t xml:space="preserve"> </w:t>
      </w:r>
      <w:r w:rsidRPr="780DE211">
        <w:rPr>
          <w:rFonts w:ascii="Times New Roman" w:eastAsia="Times New Roman" w:hAnsi="Times New Roman" w:cs="Times New Roman"/>
        </w:rPr>
        <w:t>defineerimise</w:t>
      </w:r>
      <w:r w:rsidR="000A022F">
        <w:rPr>
          <w:rFonts w:ascii="Times New Roman" w:eastAsia="Times New Roman" w:hAnsi="Times New Roman" w:cs="Times New Roman"/>
        </w:rPr>
        <w:t xml:space="preserve"> teel</w:t>
      </w:r>
      <w:r w:rsidRPr="780DE211">
        <w:rPr>
          <w:rFonts w:ascii="Times New Roman" w:eastAsia="Times New Roman" w:hAnsi="Times New Roman" w:cs="Times New Roman"/>
        </w:rPr>
        <w:t>.</w:t>
      </w:r>
      <w:r w:rsidR="58C55AFF"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Tubakaseadus keelab üldjuhul tubakatoodete müügi müügisaalita müügikohas. Tegemist on tubakatoodete ja tubakatoodetega seonduvate toodete </w:t>
      </w:r>
      <w:r w:rsidRPr="780DE211">
        <w:rPr>
          <w:rFonts w:ascii="Times New Roman" w:eastAsia="Times New Roman" w:hAnsi="Times New Roman" w:cs="Times New Roman"/>
        </w:rPr>
        <w:lastRenderedPageBreak/>
        <w:t xml:space="preserve">jaemüügikohale kehtiva esemelise majandustegevuse nõudega, mida ei kohaldata vaid müügikohtadest moodustuval </w:t>
      </w:r>
      <w:r w:rsidRPr="002A2C19">
        <w:rPr>
          <w:rFonts w:ascii="Times New Roman" w:eastAsia="Times New Roman" w:hAnsi="Times New Roman" w:cs="Times New Roman"/>
        </w:rPr>
        <w:t>marsruudil liikuva</w:t>
      </w:r>
      <w:r w:rsidR="004865A5">
        <w:rPr>
          <w:rFonts w:ascii="Times New Roman" w:eastAsia="Times New Roman" w:hAnsi="Times New Roman" w:cs="Times New Roman"/>
        </w:rPr>
        <w:t>le,</w:t>
      </w:r>
      <w:r w:rsidRPr="002A2C19">
        <w:rPr>
          <w:rFonts w:ascii="Times New Roman" w:eastAsia="Times New Roman" w:hAnsi="Times New Roman" w:cs="Times New Roman"/>
        </w:rPr>
        <w:t xml:space="preserve"> kauba</w:t>
      </w:r>
      <w:r w:rsidRPr="780DE211">
        <w:rPr>
          <w:rFonts w:ascii="Times New Roman" w:eastAsia="Times New Roman" w:hAnsi="Times New Roman" w:cs="Times New Roman"/>
        </w:rPr>
        <w:t xml:space="preserve"> jaemüügiks kohandatud sõidukile ja kioskile. </w:t>
      </w:r>
      <w:r w:rsidRPr="008F71AE">
        <w:rPr>
          <w:rFonts w:ascii="Times New Roman" w:eastAsia="Times New Roman" w:hAnsi="Times New Roman" w:cs="Times New Roman"/>
          <w:i/>
          <w:iCs/>
        </w:rPr>
        <w:t>Müügisaali</w:t>
      </w:r>
      <w:r w:rsidR="00B86746">
        <w:rPr>
          <w:rFonts w:ascii="Times New Roman" w:eastAsia="Times New Roman" w:hAnsi="Times New Roman" w:cs="Times New Roman"/>
          <w:i/>
          <w:iCs/>
        </w:rPr>
        <w:t>g</w:t>
      </w:r>
      <w:r w:rsidRPr="008F71AE">
        <w:rPr>
          <w:rFonts w:ascii="Times New Roman" w:eastAsia="Times New Roman" w:hAnsi="Times New Roman" w:cs="Times New Roman"/>
          <w:i/>
          <w:iCs/>
        </w:rPr>
        <w:t>a müügikoht</w:t>
      </w:r>
      <w:r w:rsidRPr="780DE211">
        <w:rPr>
          <w:rFonts w:ascii="Times New Roman" w:eastAsia="Times New Roman" w:hAnsi="Times New Roman" w:cs="Times New Roman"/>
        </w:rPr>
        <w:t xml:space="preserve"> on seaduses aga defineerimata. Seetõttu on erinevate müügikohtade </w:t>
      </w:r>
      <w:r w:rsidR="0021703F">
        <w:rPr>
          <w:rFonts w:ascii="Times New Roman" w:eastAsia="Times New Roman" w:hAnsi="Times New Roman" w:cs="Times New Roman"/>
        </w:rPr>
        <w:t>seadusele vastavuse hindamine</w:t>
      </w:r>
      <w:r w:rsidR="0021703F" w:rsidRPr="780DE211">
        <w:rPr>
          <w:rFonts w:ascii="Times New Roman" w:eastAsia="Times New Roman" w:hAnsi="Times New Roman" w:cs="Times New Roman"/>
        </w:rPr>
        <w:t xml:space="preserve"> </w:t>
      </w:r>
      <w:r w:rsidRPr="780DE211">
        <w:rPr>
          <w:rFonts w:ascii="Times New Roman" w:eastAsia="Times New Roman" w:hAnsi="Times New Roman" w:cs="Times New Roman"/>
        </w:rPr>
        <w:t>olnud ettevõtjate</w:t>
      </w:r>
      <w:r w:rsidR="00404AA0">
        <w:rPr>
          <w:rFonts w:ascii="Times New Roman" w:eastAsia="Times New Roman" w:hAnsi="Times New Roman" w:cs="Times New Roman"/>
        </w:rPr>
        <w:t xml:space="preserve"> jaoks</w:t>
      </w:r>
      <w:r w:rsidRPr="780DE211">
        <w:rPr>
          <w:rFonts w:ascii="Times New Roman" w:eastAsia="Times New Roman" w:hAnsi="Times New Roman" w:cs="Times New Roman"/>
        </w:rPr>
        <w:t xml:space="preserve"> </w:t>
      </w:r>
      <w:r w:rsidR="004865A5" w:rsidRPr="780DE211">
        <w:rPr>
          <w:rFonts w:ascii="Times New Roman" w:eastAsia="Times New Roman" w:hAnsi="Times New Roman" w:cs="Times New Roman"/>
        </w:rPr>
        <w:t xml:space="preserve">praktikas </w:t>
      </w:r>
      <w:r w:rsidRPr="780DE211">
        <w:rPr>
          <w:rFonts w:ascii="Times New Roman" w:eastAsia="Times New Roman" w:hAnsi="Times New Roman" w:cs="Times New Roman"/>
        </w:rPr>
        <w:t>keerukas, eriti just avalik</w:t>
      </w:r>
      <w:r w:rsidR="0051410E">
        <w:rPr>
          <w:rFonts w:ascii="Times New Roman" w:eastAsia="Times New Roman" w:hAnsi="Times New Roman" w:cs="Times New Roman"/>
        </w:rPr>
        <w:t>k</w:t>
      </w:r>
      <w:r w:rsidRPr="780DE211">
        <w:rPr>
          <w:rFonts w:ascii="Times New Roman" w:eastAsia="Times New Roman" w:hAnsi="Times New Roman" w:cs="Times New Roman"/>
        </w:rPr>
        <w:t>e üritus</w:t>
      </w:r>
      <w:r w:rsidR="0051410E">
        <w:rPr>
          <w:rFonts w:ascii="Times New Roman" w:eastAsia="Times New Roman" w:hAnsi="Times New Roman" w:cs="Times New Roman"/>
        </w:rPr>
        <w:t>i arvestades</w:t>
      </w:r>
      <w:r w:rsidRPr="780DE211">
        <w:rPr>
          <w:rFonts w:ascii="Times New Roman" w:eastAsia="Times New Roman" w:hAnsi="Times New Roman" w:cs="Times New Roman"/>
        </w:rPr>
        <w:t xml:space="preserve">. Õigusselguse põhimõtte kohaselt peavad õigusaktid olema piisavalt selged ja arusaadavad, et isikutel oleks mõistlik võimalus riigi tegevust ette näha ja kohandada oma tegevust sellele vastavalt. Seetõttu </w:t>
      </w:r>
      <w:r w:rsidR="00C411E7">
        <w:rPr>
          <w:rFonts w:ascii="Times New Roman" w:eastAsia="Times New Roman" w:hAnsi="Times New Roman" w:cs="Times New Roman"/>
        </w:rPr>
        <w:t xml:space="preserve">on vaja </w:t>
      </w:r>
      <w:r w:rsidR="004D6E68" w:rsidRPr="00695C8A">
        <w:rPr>
          <w:rFonts w:ascii="Times New Roman" w:eastAsia="Times New Roman" w:hAnsi="Times New Roman" w:cs="Times New Roman"/>
          <w:i/>
          <w:iCs/>
        </w:rPr>
        <w:t>müügisaaliga müügikoh</w:t>
      </w:r>
      <w:r w:rsidR="003614B4" w:rsidRPr="00695C8A">
        <w:rPr>
          <w:rFonts w:ascii="Times New Roman" w:eastAsia="Times New Roman" w:hAnsi="Times New Roman" w:cs="Times New Roman"/>
          <w:i/>
          <w:iCs/>
        </w:rPr>
        <w:t>a</w:t>
      </w:r>
      <w:r w:rsidR="00C411E7">
        <w:rPr>
          <w:rFonts w:ascii="Times New Roman" w:eastAsia="Times New Roman" w:hAnsi="Times New Roman" w:cs="Times New Roman"/>
        </w:rPr>
        <w:t xml:space="preserve"> termin defineerida</w:t>
      </w:r>
      <w:r w:rsidRPr="780DE211">
        <w:rPr>
          <w:rFonts w:ascii="Times New Roman" w:eastAsia="Times New Roman" w:hAnsi="Times New Roman" w:cs="Times New Roman"/>
        </w:rPr>
        <w:t xml:space="preserve"> seaduse tasandil.</w:t>
      </w:r>
    </w:p>
    <w:p w14:paraId="00781119" w14:textId="01ED4C2A" w:rsidR="001119C9" w:rsidRPr="001119C9" w:rsidRDefault="1A557A3C"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Legaaldefinitsiooni</w:t>
      </w:r>
      <w:r w:rsidR="008F18B1">
        <w:rPr>
          <w:rFonts w:ascii="Times New Roman" w:eastAsia="Times New Roman" w:hAnsi="Times New Roman" w:cs="Times New Roman"/>
        </w:rPr>
        <w:t>s</w:t>
      </w:r>
      <w:r w:rsidRPr="780DE211">
        <w:rPr>
          <w:rFonts w:ascii="Times New Roman" w:eastAsia="Times New Roman" w:hAnsi="Times New Roman" w:cs="Times New Roman"/>
        </w:rPr>
        <w:t xml:space="preserve"> on oluline </w:t>
      </w:r>
      <w:r w:rsidR="008F18B1">
        <w:rPr>
          <w:rFonts w:ascii="Times New Roman" w:eastAsia="Times New Roman" w:hAnsi="Times New Roman" w:cs="Times New Roman"/>
        </w:rPr>
        <w:t xml:space="preserve">esile </w:t>
      </w:r>
      <w:r w:rsidRPr="780DE211">
        <w:rPr>
          <w:rFonts w:ascii="Times New Roman" w:eastAsia="Times New Roman" w:hAnsi="Times New Roman" w:cs="Times New Roman"/>
        </w:rPr>
        <w:t xml:space="preserve">tuua, et </w:t>
      </w:r>
      <w:r w:rsidR="145DE46B" w:rsidRPr="780DE211">
        <w:rPr>
          <w:rFonts w:ascii="Times New Roman" w:eastAsia="Times New Roman" w:hAnsi="Times New Roman" w:cs="Times New Roman"/>
        </w:rPr>
        <w:t>tegemist ei pea olema</w:t>
      </w:r>
      <w:r w:rsidRPr="780DE211">
        <w:rPr>
          <w:rFonts w:ascii="Times New Roman" w:eastAsia="Times New Roman" w:hAnsi="Times New Roman" w:cs="Times New Roman"/>
        </w:rPr>
        <w:t xml:space="preserve"> siseruumiga, vaid tegemist võib olla</w:t>
      </w:r>
      <w:r w:rsidR="00EA7D19">
        <w:rPr>
          <w:rFonts w:ascii="Times New Roman" w:eastAsia="Times New Roman" w:hAnsi="Times New Roman" w:cs="Times New Roman"/>
        </w:rPr>
        <w:t xml:space="preserve"> ka</w:t>
      </w:r>
      <w:r w:rsidRPr="780DE211">
        <w:rPr>
          <w:rFonts w:ascii="Times New Roman" w:eastAsia="Times New Roman" w:hAnsi="Times New Roman" w:cs="Times New Roman"/>
        </w:rPr>
        <w:t xml:space="preserve"> alaga või piirkonnaga, mis aga peab olema ülejäänud ala või ruumi</w:t>
      </w:r>
      <w:r w:rsidR="006A6DC1">
        <w:rPr>
          <w:rFonts w:ascii="Times New Roman" w:eastAsia="Times New Roman" w:hAnsi="Times New Roman" w:cs="Times New Roman"/>
        </w:rPr>
        <w:t>ga võrreldes</w:t>
      </w:r>
      <w:r w:rsidRPr="780DE211">
        <w:rPr>
          <w:rFonts w:ascii="Times New Roman" w:eastAsia="Times New Roman" w:hAnsi="Times New Roman" w:cs="Times New Roman"/>
        </w:rPr>
        <w:t xml:space="preserve"> selgelt piiritletud ja seega eristatav. Sealjuures on oluline, et tooted ega kaubamärgid ei oleks nähtavad väljastpoolt seda </w:t>
      </w:r>
      <w:r w:rsidR="4E747563" w:rsidRPr="780DE211">
        <w:rPr>
          <w:rFonts w:ascii="Times New Roman" w:eastAsia="Times New Roman" w:hAnsi="Times New Roman" w:cs="Times New Roman"/>
        </w:rPr>
        <w:t>ala</w:t>
      </w:r>
      <w:r w:rsidRPr="780DE211">
        <w:rPr>
          <w:rFonts w:ascii="Times New Roman" w:eastAsia="Times New Roman" w:hAnsi="Times New Roman" w:cs="Times New Roman"/>
        </w:rPr>
        <w:t xml:space="preserve"> (</w:t>
      </w:r>
      <w:proofErr w:type="spellStart"/>
      <w:r w:rsidRPr="780DE211">
        <w:rPr>
          <w:rFonts w:ascii="Times New Roman" w:eastAsia="Times New Roman" w:hAnsi="Times New Roman" w:cs="Times New Roman"/>
        </w:rPr>
        <w:t>TubS</w:t>
      </w:r>
      <w:proofErr w:type="spellEnd"/>
      <w:r w:rsidRPr="780DE211">
        <w:rPr>
          <w:rFonts w:ascii="Times New Roman" w:eastAsia="Times New Roman" w:hAnsi="Times New Roman" w:cs="Times New Roman"/>
        </w:rPr>
        <w:t xml:space="preserve"> § 22 lg 3</w:t>
      </w:r>
      <w:r w:rsidRPr="780DE211">
        <w:rPr>
          <w:rFonts w:ascii="Times New Roman" w:eastAsia="Times New Roman" w:hAnsi="Times New Roman" w:cs="Times New Roman"/>
          <w:vertAlign w:val="superscript"/>
        </w:rPr>
        <w:t>1</w:t>
      </w:r>
      <w:r w:rsidRPr="780DE211">
        <w:rPr>
          <w:rFonts w:ascii="Times New Roman" w:eastAsia="Times New Roman" w:hAnsi="Times New Roman" w:cs="Times New Roman"/>
        </w:rPr>
        <w:t xml:space="preserve"> p 1). </w:t>
      </w:r>
      <w:r w:rsidR="36CFA24F" w:rsidRPr="780DE211">
        <w:rPr>
          <w:rFonts w:ascii="Times New Roman" w:eastAsia="Times New Roman" w:hAnsi="Times New Roman" w:cs="Times New Roman"/>
        </w:rPr>
        <w:t>Ala</w:t>
      </w:r>
      <w:r w:rsidRPr="780DE211">
        <w:rPr>
          <w:rFonts w:ascii="Times New Roman" w:eastAsia="Times New Roman" w:hAnsi="Times New Roman" w:cs="Times New Roman"/>
        </w:rPr>
        <w:t>na võib sealjuures käsitleda ka telki või muud ajutist lahendust, kui see täidab eel</w:t>
      </w:r>
      <w:r w:rsidR="000D480C">
        <w:rPr>
          <w:rFonts w:ascii="Times New Roman" w:eastAsia="Times New Roman" w:hAnsi="Times New Roman" w:cs="Times New Roman"/>
        </w:rPr>
        <w:t>nimetat</w:t>
      </w:r>
      <w:r w:rsidRPr="780DE211">
        <w:rPr>
          <w:rFonts w:ascii="Times New Roman" w:eastAsia="Times New Roman" w:hAnsi="Times New Roman" w:cs="Times New Roman"/>
        </w:rPr>
        <w:t xml:space="preserve">ud tingimused. </w:t>
      </w:r>
      <w:r w:rsidR="007A3BE8" w:rsidRPr="780DE211">
        <w:rPr>
          <w:rFonts w:ascii="Times New Roman" w:eastAsia="Times New Roman" w:hAnsi="Times New Roman" w:cs="Times New Roman"/>
        </w:rPr>
        <w:t>Ku</w:t>
      </w:r>
      <w:r w:rsidR="007A3BE8">
        <w:rPr>
          <w:rFonts w:ascii="Times New Roman" w:eastAsia="Times New Roman" w:hAnsi="Times New Roman" w:cs="Times New Roman"/>
        </w:rPr>
        <w:t>na</w:t>
      </w:r>
      <w:r w:rsidR="007A3BE8" w:rsidRPr="780DE211">
        <w:rPr>
          <w:rFonts w:ascii="Times New Roman" w:eastAsia="Times New Roman" w:hAnsi="Times New Roman" w:cs="Times New Roman"/>
        </w:rPr>
        <w:t xml:space="preserve"> definitsiooni kohaselt peab </w:t>
      </w:r>
      <w:r w:rsidRPr="780DE211">
        <w:rPr>
          <w:rFonts w:ascii="Times New Roman" w:eastAsia="Times New Roman" w:hAnsi="Times New Roman" w:cs="Times New Roman"/>
        </w:rPr>
        <w:t>tarbijal olema võimalik siseneda selgelt eristatava</w:t>
      </w:r>
      <w:r w:rsidR="00394CEB">
        <w:rPr>
          <w:rFonts w:ascii="Times New Roman" w:eastAsia="Times New Roman" w:hAnsi="Times New Roman" w:cs="Times New Roman"/>
        </w:rPr>
        <w:t>l</w:t>
      </w:r>
      <w:r w:rsidRPr="780DE211">
        <w:rPr>
          <w:rFonts w:ascii="Times New Roman" w:eastAsia="Times New Roman" w:hAnsi="Times New Roman" w:cs="Times New Roman"/>
        </w:rPr>
        <w:t xml:space="preserve">e </w:t>
      </w:r>
      <w:r w:rsidR="0ED3EE72" w:rsidRPr="780DE211">
        <w:rPr>
          <w:rFonts w:ascii="Times New Roman" w:eastAsia="Times New Roman" w:hAnsi="Times New Roman" w:cs="Times New Roman"/>
        </w:rPr>
        <w:t>a</w:t>
      </w:r>
      <w:r w:rsidR="6883E610" w:rsidRPr="780DE211">
        <w:rPr>
          <w:rFonts w:ascii="Times New Roman" w:eastAsia="Times New Roman" w:hAnsi="Times New Roman" w:cs="Times New Roman"/>
        </w:rPr>
        <w:t>la</w:t>
      </w:r>
      <w:r w:rsidR="00394CEB">
        <w:rPr>
          <w:rFonts w:ascii="Times New Roman" w:eastAsia="Times New Roman" w:hAnsi="Times New Roman" w:cs="Times New Roman"/>
        </w:rPr>
        <w:t>l</w:t>
      </w:r>
      <w:r w:rsidR="6883E610" w:rsidRPr="780DE211">
        <w:rPr>
          <w:rFonts w:ascii="Times New Roman" w:eastAsia="Times New Roman" w:hAnsi="Times New Roman" w:cs="Times New Roman"/>
        </w:rPr>
        <w:t>e</w:t>
      </w:r>
      <w:r w:rsidRPr="780DE211">
        <w:rPr>
          <w:rFonts w:ascii="Times New Roman" w:eastAsia="Times New Roman" w:hAnsi="Times New Roman" w:cs="Times New Roman"/>
        </w:rPr>
        <w:t>, ei ole võimalik kasutada tubakatoodete müügiks põrandale asetatud riiulit või ratastega käru.</w:t>
      </w:r>
    </w:p>
    <w:p w14:paraId="72796366" w14:textId="3FA32087" w:rsidR="00BA5E33" w:rsidRPr="001119C9" w:rsidRDefault="3129525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Õigusnormide selgus ja ühesemalt mõistetavus võimaldavad ettevõtjatel edaspidi paremini aru saada müügisaaliga müügikoha nõude sisust. </w:t>
      </w:r>
      <w:r w:rsidR="005C2DC7">
        <w:rPr>
          <w:rFonts w:ascii="Times New Roman" w:eastAsia="Times New Roman" w:hAnsi="Times New Roman" w:cs="Times New Roman"/>
        </w:rPr>
        <w:t>Defineerimine</w:t>
      </w:r>
      <w:r w:rsidRPr="780DE211">
        <w:rPr>
          <w:rFonts w:ascii="Times New Roman" w:eastAsia="Times New Roman" w:hAnsi="Times New Roman" w:cs="Times New Roman"/>
        </w:rPr>
        <w:t xml:space="preserve"> loob ettevõtjatele õiguskindlust. Kuna müügisaaliga müügikoha nõue </w:t>
      </w:r>
      <w:r w:rsidR="00660BBA">
        <w:rPr>
          <w:rFonts w:ascii="Times New Roman" w:eastAsia="Times New Roman" w:hAnsi="Times New Roman" w:cs="Times New Roman"/>
        </w:rPr>
        <w:t>kehtib</w:t>
      </w:r>
      <w:r w:rsidRPr="780DE211">
        <w:rPr>
          <w:rFonts w:ascii="Times New Roman" w:eastAsia="Times New Roman" w:hAnsi="Times New Roman" w:cs="Times New Roman"/>
        </w:rPr>
        <w:t>, ei kaasne muudatusega uusi kohustusi.</w:t>
      </w:r>
    </w:p>
    <w:p w14:paraId="67F3AABA" w14:textId="303B8E29" w:rsidR="004B2DF3" w:rsidRDefault="02B6B45B"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Eelnõu §-ga </w:t>
      </w:r>
      <w:r w:rsidR="00696661">
        <w:rPr>
          <w:rFonts w:ascii="Times New Roman" w:eastAsia="Times New Roman" w:hAnsi="Times New Roman" w:cs="Times New Roman"/>
          <w:b/>
          <w:bCs/>
        </w:rPr>
        <w:t>7</w:t>
      </w:r>
      <w:r w:rsidRPr="780DE211">
        <w:rPr>
          <w:rFonts w:ascii="Times New Roman" w:eastAsia="Times New Roman" w:hAnsi="Times New Roman" w:cs="Times New Roman"/>
          <w:b/>
          <w:bCs/>
        </w:rPr>
        <w:t xml:space="preserve"> muudetakse </w:t>
      </w:r>
      <w:r w:rsidR="461CCF9C" w:rsidRPr="780DE211">
        <w:rPr>
          <w:rFonts w:ascii="Times New Roman" w:eastAsia="Times New Roman" w:hAnsi="Times New Roman" w:cs="Times New Roman"/>
          <w:b/>
          <w:bCs/>
        </w:rPr>
        <w:t>turismiseadust</w:t>
      </w:r>
      <w:r w:rsidRPr="421714CB" w:rsidDel="02B6B45B">
        <w:rPr>
          <w:rFonts w:ascii="Times New Roman" w:eastAsia="Times New Roman" w:hAnsi="Times New Roman" w:cs="Times New Roman"/>
          <w:b/>
          <w:bCs/>
        </w:rPr>
        <w:t xml:space="preserve"> (</w:t>
      </w:r>
      <w:r w:rsidRPr="421714CB" w:rsidDel="1C41D62C">
        <w:rPr>
          <w:rFonts w:ascii="Times New Roman" w:eastAsia="Times New Roman" w:hAnsi="Times New Roman" w:cs="Times New Roman"/>
          <w:b/>
          <w:bCs/>
        </w:rPr>
        <w:t>TurS</w:t>
      </w:r>
      <w:r w:rsidRPr="421714CB" w:rsidDel="02B6B45B">
        <w:rPr>
          <w:rFonts w:ascii="Times New Roman" w:eastAsia="Times New Roman" w:hAnsi="Times New Roman" w:cs="Times New Roman"/>
          <w:b/>
          <w:bCs/>
        </w:rPr>
        <w:t>)</w:t>
      </w:r>
    </w:p>
    <w:p w14:paraId="5BBA98BE" w14:textId="2E65EF8F" w:rsidR="00BA5E33" w:rsidRPr="00010947" w:rsidRDefault="00B10037" w:rsidP="780DE211">
      <w:pPr>
        <w:spacing w:line="240" w:lineRule="auto"/>
        <w:jc w:val="both"/>
        <w:rPr>
          <w:rFonts w:ascii="Times New Roman" w:eastAsia="Times New Roman" w:hAnsi="Times New Roman" w:cs="Times New Roman"/>
        </w:rPr>
      </w:pPr>
      <w:r w:rsidRPr="00B10037">
        <w:rPr>
          <w:rFonts w:ascii="Times New Roman" w:eastAsia="Times New Roman" w:hAnsi="Times New Roman" w:cs="Times New Roman"/>
        </w:rPr>
        <w:t>Eelnõuga</w:t>
      </w:r>
      <w:r w:rsidR="44CEC8D0" w:rsidRPr="780DE211">
        <w:rPr>
          <w:rFonts w:ascii="Times New Roman" w:eastAsia="Times New Roman" w:hAnsi="Times New Roman" w:cs="Times New Roman"/>
          <w:b/>
          <w:bCs/>
        </w:rPr>
        <w:t xml:space="preserve"> </w:t>
      </w:r>
      <w:r w:rsidR="00F532D7">
        <w:rPr>
          <w:rFonts w:ascii="Times New Roman" w:eastAsia="Times New Roman" w:hAnsi="Times New Roman" w:cs="Times New Roman"/>
        </w:rPr>
        <w:t>täiendatakse</w:t>
      </w:r>
      <w:r w:rsidR="297A42F3" w:rsidRPr="780DE211">
        <w:rPr>
          <w:rFonts w:ascii="Times New Roman" w:eastAsia="Times New Roman" w:hAnsi="Times New Roman" w:cs="Times New Roman"/>
          <w:b/>
          <w:bCs/>
        </w:rPr>
        <w:t xml:space="preserve"> </w:t>
      </w:r>
      <w:proofErr w:type="spellStart"/>
      <w:r w:rsidR="00E361F1" w:rsidRPr="00392702">
        <w:rPr>
          <w:rFonts w:ascii="Times New Roman" w:eastAsia="Times New Roman" w:hAnsi="Times New Roman" w:cs="Times New Roman"/>
        </w:rPr>
        <w:t>TurS</w:t>
      </w:r>
      <w:proofErr w:type="spellEnd"/>
      <w:r w:rsidR="00F532D7">
        <w:rPr>
          <w:rFonts w:ascii="Times New Roman" w:eastAsia="Times New Roman" w:hAnsi="Times New Roman" w:cs="Times New Roman"/>
          <w:b/>
          <w:bCs/>
        </w:rPr>
        <w:t xml:space="preserve"> </w:t>
      </w:r>
      <w:r w:rsidR="536A3C2B" w:rsidRPr="780DE211">
        <w:rPr>
          <w:rFonts w:ascii="Times New Roman" w:eastAsia="Times New Roman" w:hAnsi="Times New Roman" w:cs="Times New Roman"/>
          <w:color w:val="000000" w:themeColor="text1"/>
        </w:rPr>
        <w:t>§ 15</w:t>
      </w:r>
      <w:r w:rsidR="536A3C2B" w:rsidRPr="780DE211">
        <w:rPr>
          <w:rFonts w:ascii="Times New Roman" w:eastAsia="Times New Roman" w:hAnsi="Times New Roman" w:cs="Times New Roman"/>
          <w:color w:val="000000" w:themeColor="text1"/>
          <w:vertAlign w:val="superscript"/>
        </w:rPr>
        <w:t>1</w:t>
      </w:r>
      <w:r w:rsidR="536A3C2B" w:rsidRPr="780DE211">
        <w:rPr>
          <w:rFonts w:ascii="Times New Roman" w:eastAsia="Times New Roman" w:hAnsi="Times New Roman" w:cs="Times New Roman"/>
          <w:color w:val="000000" w:themeColor="text1"/>
        </w:rPr>
        <w:t xml:space="preserve"> lõiget 10 pärast sõna „väljastamist“ sõnadega „käesoleva seaduse § 8 lõikes 3 nimetatud viisil”</w:t>
      </w:r>
      <w:r w:rsidR="545145FD" w:rsidRPr="780DE211">
        <w:rPr>
          <w:rFonts w:ascii="Times New Roman" w:eastAsia="Times New Roman" w:hAnsi="Times New Roman" w:cs="Times New Roman"/>
        </w:rPr>
        <w:t>.</w:t>
      </w:r>
      <w:r w:rsidR="69C8C025" w:rsidRPr="780DE211">
        <w:rPr>
          <w:rFonts w:ascii="Times New Roman" w:eastAsia="Times New Roman" w:hAnsi="Times New Roman" w:cs="Times New Roman"/>
        </w:rPr>
        <w:t xml:space="preserve"> </w:t>
      </w:r>
      <w:r w:rsidR="2B4F853E" w:rsidRPr="780DE211">
        <w:rPr>
          <w:rFonts w:ascii="Times New Roman" w:eastAsia="Times New Roman" w:hAnsi="Times New Roman" w:cs="Times New Roman"/>
        </w:rPr>
        <w:t>Turismiseaduse § 15</w:t>
      </w:r>
      <w:r w:rsidR="2B4F853E" w:rsidRPr="780DE211">
        <w:rPr>
          <w:rFonts w:ascii="Times New Roman" w:eastAsia="Times New Roman" w:hAnsi="Times New Roman" w:cs="Times New Roman"/>
          <w:vertAlign w:val="superscript"/>
        </w:rPr>
        <w:t>1</w:t>
      </w:r>
      <w:r w:rsidR="2B4F853E" w:rsidRPr="780DE211">
        <w:rPr>
          <w:rFonts w:ascii="Times New Roman" w:eastAsia="Times New Roman" w:hAnsi="Times New Roman" w:cs="Times New Roman"/>
        </w:rPr>
        <w:t xml:space="preserve"> l</w:t>
      </w:r>
      <w:r w:rsidR="00F532D7">
        <w:rPr>
          <w:rFonts w:ascii="Times New Roman" w:eastAsia="Times New Roman" w:hAnsi="Times New Roman" w:cs="Times New Roman"/>
        </w:rPr>
        <w:t>õi</w:t>
      </w:r>
      <w:r w:rsidR="2B4F853E" w:rsidRPr="780DE211">
        <w:rPr>
          <w:rFonts w:ascii="Times New Roman" w:eastAsia="Times New Roman" w:hAnsi="Times New Roman" w:cs="Times New Roman"/>
        </w:rPr>
        <w:t>g</w:t>
      </w:r>
      <w:r w:rsidR="00F532D7">
        <w:rPr>
          <w:rFonts w:ascii="Times New Roman" w:eastAsia="Times New Roman" w:hAnsi="Times New Roman" w:cs="Times New Roman"/>
        </w:rPr>
        <w:t>e</w:t>
      </w:r>
      <w:r w:rsidR="2B4F853E" w:rsidRPr="780DE211">
        <w:rPr>
          <w:rFonts w:ascii="Times New Roman" w:eastAsia="Times New Roman" w:hAnsi="Times New Roman" w:cs="Times New Roman"/>
        </w:rPr>
        <w:t xml:space="preserve"> 10 kohustab reisiettevõtjat </w:t>
      </w:r>
      <w:r w:rsidR="00000ECA" w:rsidRPr="780DE211">
        <w:rPr>
          <w:rFonts w:ascii="Times New Roman" w:eastAsia="Times New Roman" w:hAnsi="Times New Roman" w:cs="Times New Roman"/>
        </w:rPr>
        <w:t>e</w:t>
      </w:r>
      <w:r w:rsidR="00000ECA">
        <w:rPr>
          <w:rFonts w:ascii="Times New Roman" w:eastAsia="Times New Roman" w:hAnsi="Times New Roman" w:cs="Times New Roman"/>
        </w:rPr>
        <w:t>das</w:t>
      </w:r>
      <w:r w:rsidR="00000ECA" w:rsidRPr="780DE211">
        <w:rPr>
          <w:rFonts w:ascii="Times New Roman" w:eastAsia="Times New Roman" w:hAnsi="Times New Roman" w:cs="Times New Roman"/>
        </w:rPr>
        <w:t xml:space="preserve">tama </w:t>
      </w:r>
      <w:r w:rsidR="2B4F853E" w:rsidRPr="780DE211">
        <w:rPr>
          <w:rFonts w:ascii="Times New Roman" w:eastAsia="Times New Roman" w:hAnsi="Times New Roman" w:cs="Times New Roman"/>
        </w:rPr>
        <w:t>TTJA</w:t>
      </w:r>
      <w:r w:rsidR="6A970827" w:rsidRPr="780DE211">
        <w:rPr>
          <w:rFonts w:ascii="Times New Roman" w:eastAsia="Times New Roman" w:hAnsi="Times New Roman" w:cs="Times New Roman"/>
        </w:rPr>
        <w:t>-</w:t>
      </w:r>
      <w:proofErr w:type="spellStart"/>
      <w:r w:rsidR="6A970827" w:rsidRPr="780DE211">
        <w:rPr>
          <w:rFonts w:ascii="Times New Roman" w:eastAsia="Times New Roman" w:hAnsi="Times New Roman" w:cs="Times New Roman"/>
        </w:rPr>
        <w:t>le</w:t>
      </w:r>
      <w:proofErr w:type="spellEnd"/>
      <w:r w:rsidR="2B4F853E" w:rsidRPr="780DE211">
        <w:rPr>
          <w:rFonts w:ascii="Times New Roman" w:eastAsia="Times New Roman" w:hAnsi="Times New Roman" w:cs="Times New Roman"/>
        </w:rPr>
        <w:t xml:space="preserve"> tagatise olemasolu tõendava dokumendi (allkirjastatud kindlustuspoliis, pangagarantii) </w:t>
      </w:r>
      <w:r w:rsidR="008E753E" w:rsidRPr="780DE211">
        <w:rPr>
          <w:rFonts w:ascii="Times New Roman" w:eastAsia="Times New Roman" w:hAnsi="Times New Roman" w:cs="Times New Roman"/>
        </w:rPr>
        <w:t>viivitamat</w:t>
      </w:r>
      <w:r w:rsidR="008E753E">
        <w:rPr>
          <w:rFonts w:ascii="Times New Roman" w:eastAsia="Times New Roman" w:hAnsi="Times New Roman" w:cs="Times New Roman"/>
        </w:rPr>
        <w:t>a</w:t>
      </w:r>
      <w:r w:rsidR="008E753E" w:rsidRPr="780DE211">
        <w:rPr>
          <w:rFonts w:ascii="Times New Roman" w:eastAsia="Times New Roman" w:hAnsi="Times New Roman" w:cs="Times New Roman"/>
        </w:rPr>
        <w:t xml:space="preserve"> </w:t>
      </w:r>
      <w:r w:rsidR="2B4F853E" w:rsidRPr="780DE211">
        <w:rPr>
          <w:rFonts w:ascii="Times New Roman" w:eastAsia="Times New Roman" w:hAnsi="Times New Roman" w:cs="Times New Roman"/>
        </w:rPr>
        <w:t xml:space="preserve">pärast tagatise väljastamist. Tagatise dokumendi enese esitamise viisi ei ole seni </w:t>
      </w:r>
      <w:proofErr w:type="spellStart"/>
      <w:r w:rsidR="2B4F853E" w:rsidRPr="780DE211">
        <w:rPr>
          <w:rFonts w:ascii="Times New Roman" w:eastAsia="Times New Roman" w:hAnsi="Times New Roman" w:cs="Times New Roman"/>
        </w:rPr>
        <w:t>TurS</w:t>
      </w:r>
      <w:r w:rsidR="00284408">
        <w:rPr>
          <w:rFonts w:ascii="Times New Roman" w:eastAsia="Times New Roman" w:hAnsi="Times New Roman" w:cs="Times New Roman"/>
        </w:rPr>
        <w:t>-</w:t>
      </w:r>
      <w:r w:rsidR="2B4F853E" w:rsidRPr="780DE211">
        <w:rPr>
          <w:rFonts w:ascii="Times New Roman" w:eastAsia="Times New Roman" w:hAnsi="Times New Roman" w:cs="Times New Roman"/>
        </w:rPr>
        <w:t>is</w:t>
      </w:r>
      <w:proofErr w:type="spellEnd"/>
      <w:r w:rsidR="2B4F853E" w:rsidRPr="780DE211">
        <w:rPr>
          <w:rFonts w:ascii="Times New Roman" w:eastAsia="Times New Roman" w:hAnsi="Times New Roman" w:cs="Times New Roman"/>
        </w:rPr>
        <w:t xml:space="preserve"> reguleeritud. Muudatuse kohaselt saab tagatise dokumenti esitada edaspidi üksnes majandustegevusregistri kaudu (Eesti teabevärava või notari kaudu), nagu </w:t>
      </w:r>
      <w:r w:rsidR="000B5518">
        <w:rPr>
          <w:rFonts w:ascii="Times New Roman" w:eastAsia="Times New Roman" w:hAnsi="Times New Roman" w:cs="Times New Roman"/>
        </w:rPr>
        <w:t>esitatakse</w:t>
      </w:r>
      <w:r w:rsidR="2B4F853E" w:rsidRPr="780DE211">
        <w:rPr>
          <w:rFonts w:ascii="Times New Roman" w:eastAsia="Times New Roman" w:hAnsi="Times New Roman" w:cs="Times New Roman"/>
        </w:rPr>
        <w:t xml:space="preserve"> majandustegevustea</w:t>
      </w:r>
      <w:r w:rsidR="000B5518">
        <w:rPr>
          <w:rFonts w:ascii="Times New Roman" w:eastAsia="Times New Roman" w:hAnsi="Times New Roman" w:cs="Times New Roman"/>
        </w:rPr>
        <w:t>de</w:t>
      </w:r>
      <w:r w:rsidR="2B4F853E" w:rsidRPr="780DE211">
        <w:rPr>
          <w:rFonts w:ascii="Times New Roman" w:eastAsia="Times New Roman" w:hAnsi="Times New Roman" w:cs="Times New Roman"/>
        </w:rPr>
        <w:t>. Kehtiv</w:t>
      </w:r>
      <w:r w:rsidR="00B07229">
        <w:rPr>
          <w:rFonts w:ascii="Times New Roman" w:eastAsia="Times New Roman" w:hAnsi="Times New Roman" w:cs="Times New Roman"/>
        </w:rPr>
        <w:t>ad</w:t>
      </w:r>
      <w:r w:rsidR="2B4F853E" w:rsidRPr="780DE211">
        <w:rPr>
          <w:rFonts w:ascii="Times New Roman" w:eastAsia="Times New Roman" w:hAnsi="Times New Roman" w:cs="Times New Roman"/>
        </w:rPr>
        <w:t xml:space="preserve"> M</w:t>
      </w:r>
      <w:r w:rsidR="000C2763">
        <w:rPr>
          <w:rFonts w:ascii="Times New Roman" w:eastAsia="Times New Roman" w:hAnsi="Times New Roman" w:cs="Times New Roman"/>
        </w:rPr>
        <w:t>S</w:t>
      </w:r>
      <w:r w:rsidR="2B4F853E" w:rsidRPr="780DE211">
        <w:rPr>
          <w:rFonts w:ascii="Times New Roman" w:eastAsia="Times New Roman" w:hAnsi="Times New Roman" w:cs="Times New Roman"/>
        </w:rPr>
        <w:t xml:space="preserve">ÜS ja </w:t>
      </w:r>
      <w:proofErr w:type="spellStart"/>
      <w:r w:rsidR="2B4F853E" w:rsidRPr="780DE211">
        <w:rPr>
          <w:rFonts w:ascii="Times New Roman" w:eastAsia="Times New Roman" w:hAnsi="Times New Roman" w:cs="Times New Roman"/>
        </w:rPr>
        <w:t>TurS</w:t>
      </w:r>
      <w:proofErr w:type="spellEnd"/>
      <w:r w:rsidR="2B4F853E" w:rsidRPr="780DE211">
        <w:rPr>
          <w:rFonts w:ascii="Times New Roman" w:eastAsia="Times New Roman" w:hAnsi="Times New Roman" w:cs="Times New Roman"/>
        </w:rPr>
        <w:t xml:space="preserve"> näevad ette, et reisiettevõtja esitab majandustegevusteates andmed tagatise suuruse, kehtivuse alguskuupäeva ja lõpukuupäeva ning tagatise väljastanud ettevõtja kohta. Kuna enamik tagatisi väljastatakse üheks aastaks, siis peab reisiettevõtja tagatise andmeid registris uuendama pea iga</w:t>
      </w:r>
      <w:r w:rsidR="00607D1A">
        <w:rPr>
          <w:rFonts w:ascii="Times New Roman" w:eastAsia="Times New Roman" w:hAnsi="Times New Roman" w:cs="Times New Roman"/>
        </w:rPr>
        <w:t xml:space="preserve"> </w:t>
      </w:r>
      <w:r w:rsidR="2B4F853E" w:rsidRPr="780DE211">
        <w:rPr>
          <w:rFonts w:ascii="Times New Roman" w:eastAsia="Times New Roman" w:hAnsi="Times New Roman" w:cs="Times New Roman"/>
        </w:rPr>
        <w:t>aasta, tagamaks registriandmete õigsus</w:t>
      </w:r>
      <w:r w:rsidR="001B2F92">
        <w:rPr>
          <w:rFonts w:ascii="Times New Roman" w:eastAsia="Times New Roman" w:hAnsi="Times New Roman" w:cs="Times New Roman"/>
        </w:rPr>
        <w:t>e</w:t>
      </w:r>
      <w:r w:rsidR="2B4F853E" w:rsidRPr="780DE211">
        <w:rPr>
          <w:rFonts w:ascii="Times New Roman" w:eastAsia="Times New Roman" w:hAnsi="Times New Roman" w:cs="Times New Roman"/>
        </w:rPr>
        <w:t xml:space="preserve">. Tagatise dokumendi hõlpsaks esitamiseks on majandustegevusteates loodud võimalus lisada see failina tagatise andmete juurde, kuid jätkuvalt kasutatakse ka võimalust esitada tagatise dokument e-posti teel. Lihtsustamise ja menetluste kiirendamise eesmärgil nähakse edaspidi ette, et ettevõtja esitab ka tagatise dokumendi(d) sama ühtse kanali kaudu. </w:t>
      </w:r>
      <w:r w:rsidR="008B1C5B">
        <w:rPr>
          <w:rFonts w:ascii="Times New Roman" w:eastAsia="Times New Roman" w:hAnsi="Times New Roman" w:cs="Times New Roman"/>
        </w:rPr>
        <w:t>M</w:t>
      </w:r>
      <w:r w:rsidR="2B4F853E" w:rsidRPr="780DE211">
        <w:rPr>
          <w:rFonts w:ascii="Times New Roman" w:eastAsia="Times New Roman" w:hAnsi="Times New Roman" w:cs="Times New Roman"/>
        </w:rPr>
        <w:t xml:space="preserve">uudatus </w:t>
      </w:r>
      <w:r w:rsidR="008B1C5B">
        <w:rPr>
          <w:rFonts w:ascii="Times New Roman" w:eastAsia="Times New Roman" w:hAnsi="Times New Roman" w:cs="Times New Roman"/>
        </w:rPr>
        <w:t xml:space="preserve">aitab </w:t>
      </w:r>
      <w:r w:rsidR="2B4F853E" w:rsidRPr="780DE211">
        <w:rPr>
          <w:rFonts w:ascii="Times New Roman" w:eastAsia="Times New Roman" w:hAnsi="Times New Roman" w:cs="Times New Roman"/>
        </w:rPr>
        <w:t>tagada TTJA-s avalike ressursside tulemusliku ja efektiivse kasutuse, vähendades koormust</w:t>
      </w:r>
      <w:r w:rsidR="00000571">
        <w:rPr>
          <w:rFonts w:ascii="Times New Roman" w:eastAsia="Times New Roman" w:hAnsi="Times New Roman" w:cs="Times New Roman"/>
        </w:rPr>
        <w:t>, mis kaasneb</w:t>
      </w:r>
      <w:r w:rsidR="2B4F853E" w:rsidRPr="780DE211">
        <w:rPr>
          <w:rFonts w:ascii="Times New Roman" w:eastAsia="Times New Roman" w:hAnsi="Times New Roman" w:cs="Times New Roman"/>
        </w:rPr>
        <w:t xml:space="preserve"> tagatisega seotud andmete ja dokumentide eri viisidel vastuvõtmise, registreerimise ja </w:t>
      </w:r>
      <w:r w:rsidR="00DA28DF">
        <w:rPr>
          <w:rFonts w:ascii="Times New Roman" w:eastAsia="Times New Roman" w:hAnsi="Times New Roman" w:cs="Times New Roman"/>
        </w:rPr>
        <w:t xml:space="preserve">nende </w:t>
      </w:r>
      <w:r w:rsidR="2B4F853E" w:rsidRPr="780DE211">
        <w:rPr>
          <w:rFonts w:ascii="Times New Roman" w:eastAsia="Times New Roman" w:hAnsi="Times New Roman" w:cs="Times New Roman"/>
        </w:rPr>
        <w:t>vastavuse kontrollimise</w:t>
      </w:r>
      <w:r w:rsidR="00DA28DF">
        <w:rPr>
          <w:rFonts w:ascii="Times New Roman" w:eastAsia="Times New Roman" w:hAnsi="Times New Roman" w:cs="Times New Roman"/>
        </w:rPr>
        <w:t>ga</w:t>
      </w:r>
      <w:r w:rsidR="2B4F853E" w:rsidRPr="780DE211">
        <w:rPr>
          <w:rFonts w:ascii="Times New Roman" w:eastAsia="Times New Roman" w:hAnsi="Times New Roman" w:cs="Times New Roman"/>
        </w:rPr>
        <w:t>.</w:t>
      </w:r>
    </w:p>
    <w:p w14:paraId="0D1224B6" w14:textId="72E70322" w:rsidR="004B2DF3" w:rsidRPr="004C7109" w:rsidRDefault="02B6B45B"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Eelnõu §-ga </w:t>
      </w:r>
      <w:r w:rsidR="00E36C4F">
        <w:rPr>
          <w:rFonts w:ascii="Times New Roman" w:eastAsia="Times New Roman" w:hAnsi="Times New Roman" w:cs="Times New Roman"/>
          <w:b/>
          <w:bCs/>
        </w:rPr>
        <w:t>8</w:t>
      </w:r>
      <w:r w:rsidRPr="780DE211">
        <w:rPr>
          <w:rFonts w:ascii="Times New Roman" w:eastAsia="Times New Roman" w:hAnsi="Times New Roman" w:cs="Times New Roman"/>
          <w:b/>
          <w:bCs/>
        </w:rPr>
        <w:t xml:space="preserve"> muudetakse </w:t>
      </w:r>
      <w:r w:rsidR="461CCF9C" w:rsidRPr="780DE211">
        <w:rPr>
          <w:rFonts w:ascii="Times New Roman" w:eastAsia="Times New Roman" w:hAnsi="Times New Roman" w:cs="Times New Roman"/>
          <w:b/>
          <w:bCs/>
        </w:rPr>
        <w:t>väärismetalltoodete seadust</w:t>
      </w:r>
      <w:r w:rsidRPr="780DE211">
        <w:rPr>
          <w:rFonts w:ascii="Times New Roman" w:eastAsia="Times New Roman" w:hAnsi="Times New Roman" w:cs="Times New Roman"/>
          <w:b/>
          <w:bCs/>
        </w:rPr>
        <w:t xml:space="preserve"> (</w:t>
      </w:r>
      <w:r w:rsidR="1C41D62C" w:rsidRPr="780DE211">
        <w:rPr>
          <w:rFonts w:ascii="Times New Roman" w:eastAsia="Times New Roman" w:hAnsi="Times New Roman" w:cs="Times New Roman"/>
          <w:b/>
          <w:bCs/>
        </w:rPr>
        <w:t>VMTS</w:t>
      </w:r>
      <w:r w:rsidRPr="5AED1792">
        <w:rPr>
          <w:rFonts w:ascii="Times New Roman" w:eastAsia="Times New Roman" w:hAnsi="Times New Roman" w:cs="Times New Roman"/>
          <w:b/>
          <w:bCs/>
        </w:rPr>
        <w:t>)</w:t>
      </w:r>
    </w:p>
    <w:p w14:paraId="71FAA302" w14:textId="79550FB4" w:rsidR="566ADEA0" w:rsidRDefault="1CA14D69"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Punktiga 1</w:t>
      </w:r>
      <w:r w:rsidRPr="780DE211">
        <w:rPr>
          <w:rFonts w:ascii="Times New Roman" w:eastAsia="Times New Roman" w:hAnsi="Times New Roman" w:cs="Times New Roman"/>
        </w:rPr>
        <w:t xml:space="preserve"> muudetakse </w:t>
      </w:r>
      <w:r w:rsidR="00201D1B">
        <w:rPr>
          <w:rFonts w:ascii="Times New Roman" w:eastAsia="Times New Roman" w:hAnsi="Times New Roman" w:cs="Times New Roman"/>
        </w:rPr>
        <w:t>VMTS §</w:t>
      </w:r>
      <w:r w:rsidRPr="780DE211">
        <w:rPr>
          <w:rFonts w:ascii="Times New Roman" w:eastAsia="Times New Roman" w:hAnsi="Times New Roman" w:cs="Times New Roman"/>
        </w:rPr>
        <w:t xml:space="preserve"> 20</w:t>
      </w:r>
      <w:r w:rsidRPr="780DE211">
        <w:rPr>
          <w:rFonts w:ascii="Times New Roman" w:eastAsia="Times New Roman" w:hAnsi="Times New Roman" w:cs="Times New Roman"/>
          <w:vertAlign w:val="superscript"/>
        </w:rPr>
        <w:t>1</w:t>
      </w:r>
      <w:r w:rsidRPr="780DE211">
        <w:rPr>
          <w:rFonts w:ascii="Times New Roman" w:eastAsia="Times New Roman" w:hAnsi="Times New Roman" w:cs="Times New Roman"/>
        </w:rPr>
        <w:t xml:space="preserve"> lõi</w:t>
      </w:r>
      <w:r w:rsidR="75954678" w:rsidRPr="780DE211">
        <w:rPr>
          <w:rFonts w:ascii="Times New Roman" w:eastAsia="Times New Roman" w:hAnsi="Times New Roman" w:cs="Times New Roman"/>
        </w:rPr>
        <w:t>keid</w:t>
      </w:r>
      <w:r w:rsidRPr="780DE211">
        <w:rPr>
          <w:rFonts w:ascii="Times New Roman" w:eastAsia="Times New Roman" w:hAnsi="Times New Roman" w:cs="Times New Roman"/>
        </w:rPr>
        <w:t xml:space="preserve"> 1</w:t>
      </w:r>
      <w:r w:rsidR="00C20E6C">
        <w:rPr>
          <w:rFonts w:ascii="Times New Roman" w:eastAsia="Times New Roman" w:hAnsi="Times New Roman" w:cs="Times New Roman"/>
        </w:rPr>
        <w:t>–</w:t>
      </w:r>
      <w:r w:rsidR="1C0053FE" w:rsidRPr="780DE211">
        <w:rPr>
          <w:rFonts w:ascii="Times New Roman" w:eastAsia="Times New Roman" w:hAnsi="Times New Roman" w:cs="Times New Roman"/>
        </w:rPr>
        <w:t xml:space="preserve">4. </w:t>
      </w:r>
      <w:r w:rsidR="575EFFE9" w:rsidRPr="780DE211">
        <w:rPr>
          <w:rFonts w:ascii="Times New Roman" w:eastAsia="Times New Roman" w:hAnsi="Times New Roman" w:cs="Times New Roman"/>
        </w:rPr>
        <w:t>Paragrahvi 20</w:t>
      </w:r>
      <w:r w:rsidR="575EFFE9" w:rsidRPr="780DE211">
        <w:rPr>
          <w:rFonts w:ascii="Times New Roman" w:eastAsia="Times New Roman" w:hAnsi="Times New Roman" w:cs="Times New Roman"/>
          <w:vertAlign w:val="superscript"/>
        </w:rPr>
        <w:t>1</w:t>
      </w:r>
      <w:r w:rsidR="03CF9606" w:rsidRPr="780DE211">
        <w:rPr>
          <w:rFonts w:ascii="Times New Roman" w:eastAsia="Times New Roman" w:hAnsi="Times New Roman" w:cs="Times New Roman"/>
        </w:rPr>
        <w:t xml:space="preserve"> </w:t>
      </w:r>
      <w:r w:rsidR="2B11910A" w:rsidRPr="780DE211">
        <w:rPr>
          <w:rFonts w:ascii="Times New Roman" w:eastAsia="Times New Roman" w:hAnsi="Times New Roman" w:cs="Times New Roman"/>
        </w:rPr>
        <w:t xml:space="preserve">lõikes 1 tehakse muudatus, </w:t>
      </w:r>
      <w:r w:rsidRPr="780DE211">
        <w:rPr>
          <w:rFonts w:ascii="Times New Roman" w:eastAsia="Times New Roman" w:hAnsi="Times New Roman" w:cs="Times New Roman"/>
        </w:rPr>
        <w:t>mille</w:t>
      </w:r>
      <w:r w:rsidR="51816753" w:rsidRPr="780DE211">
        <w:rPr>
          <w:rFonts w:ascii="Times New Roman" w:eastAsia="Times New Roman" w:hAnsi="Times New Roman" w:cs="Times New Roman"/>
        </w:rPr>
        <w:t xml:space="preserve"> järg</w:t>
      </w:r>
      <w:r w:rsidR="00DA28DF">
        <w:rPr>
          <w:rFonts w:ascii="Times New Roman" w:eastAsia="Times New Roman" w:hAnsi="Times New Roman" w:cs="Times New Roman"/>
        </w:rPr>
        <w:t>i</w:t>
      </w:r>
      <w:r w:rsidR="51816753" w:rsidRPr="780DE211">
        <w:rPr>
          <w:rFonts w:ascii="Times New Roman" w:eastAsia="Times New Roman" w:hAnsi="Times New Roman" w:cs="Times New Roman"/>
        </w:rPr>
        <w:t xml:space="preserve"> on </w:t>
      </w:r>
      <w:r w:rsidRPr="780DE211">
        <w:rPr>
          <w:rFonts w:ascii="Times New Roman" w:eastAsia="Times New Roman" w:hAnsi="Times New Roman" w:cs="Times New Roman"/>
        </w:rPr>
        <w:t xml:space="preserve">nimemärgise registreering </w:t>
      </w:r>
      <w:r w:rsidR="00DA28DF" w:rsidRPr="780DE211">
        <w:rPr>
          <w:rFonts w:ascii="Times New Roman" w:eastAsia="Times New Roman" w:hAnsi="Times New Roman" w:cs="Times New Roman"/>
        </w:rPr>
        <w:t xml:space="preserve">edaspidi </w:t>
      </w:r>
      <w:r w:rsidRPr="780DE211">
        <w:rPr>
          <w:rFonts w:ascii="Times New Roman" w:eastAsia="Times New Roman" w:hAnsi="Times New Roman" w:cs="Times New Roman"/>
        </w:rPr>
        <w:t>tähtajatu</w:t>
      </w:r>
      <w:r w:rsidR="172B35E4" w:rsidRPr="780DE211">
        <w:rPr>
          <w:rFonts w:ascii="Times New Roman" w:eastAsia="Times New Roman" w:hAnsi="Times New Roman" w:cs="Times New Roman"/>
        </w:rPr>
        <w:t xml:space="preserve"> ehk nimemärgis tuleb registreerida </w:t>
      </w:r>
      <w:r w:rsidR="00312829">
        <w:rPr>
          <w:rFonts w:ascii="Times New Roman" w:eastAsia="Times New Roman" w:hAnsi="Times New Roman" w:cs="Times New Roman"/>
        </w:rPr>
        <w:t>üks kord</w:t>
      </w:r>
      <w:r w:rsidRPr="780DE211">
        <w:rPr>
          <w:rFonts w:ascii="Times New Roman" w:eastAsia="Times New Roman" w:hAnsi="Times New Roman" w:cs="Times New Roman"/>
        </w:rPr>
        <w:t xml:space="preserve">. </w:t>
      </w:r>
      <w:commentRangeStart w:id="75"/>
      <w:r w:rsidRPr="780DE211">
        <w:rPr>
          <w:rFonts w:ascii="Times New Roman" w:eastAsia="Times New Roman" w:hAnsi="Times New Roman" w:cs="Times New Roman"/>
        </w:rPr>
        <w:t>Kehtiva korra järgi o</w:t>
      </w:r>
      <w:r w:rsidR="771759BF" w:rsidRPr="780DE211">
        <w:rPr>
          <w:rFonts w:ascii="Times New Roman" w:eastAsia="Times New Roman" w:hAnsi="Times New Roman" w:cs="Times New Roman"/>
        </w:rPr>
        <w:t>n</w:t>
      </w:r>
      <w:r w:rsidRPr="780DE211">
        <w:rPr>
          <w:rFonts w:ascii="Times New Roman" w:eastAsia="Times New Roman" w:hAnsi="Times New Roman" w:cs="Times New Roman"/>
        </w:rPr>
        <w:t xml:space="preserve"> registreering tähtajaline ja vaja</w:t>
      </w:r>
      <w:r w:rsidR="363526C1" w:rsidRPr="780DE211">
        <w:rPr>
          <w:rFonts w:ascii="Times New Roman" w:eastAsia="Times New Roman" w:hAnsi="Times New Roman" w:cs="Times New Roman"/>
        </w:rPr>
        <w:t>b</w:t>
      </w:r>
      <w:r w:rsidRPr="780DE211">
        <w:rPr>
          <w:rFonts w:ascii="Times New Roman" w:eastAsia="Times New Roman" w:hAnsi="Times New Roman" w:cs="Times New Roman"/>
        </w:rPr>
        <w:t xml:space="preserve"> iga kümne aasta tagant uuendamist, mis tekita</w:t>
      </w:r>
      <w:r w:rsidR="3C73BFD1" w:rsidRPr="780DE211">
        <w:rPr>
          <w:rFonts w:ascii="Times New Roman" w:eastAsia="Times New Roman" w:hAnsi="Times New Roman" w:cs="Times New Roman"/>
        </w:rPr>
        <w:t>b</w:t>
      </w:r>
      <w:r w:rsidRPr="780DE211">
        <w:rPr>
          <w:rFonts w:ascii="Times New Roman" w:eastAsia="Times New Roman" w:hAnsi="Times New Roman" w:cs="Times New Roman"/>
        </w:rPr>
        <w:t xml:space="preserve"> nii ettevõtjatele </w:t>
      </w:r>
      <w:commentRangeStart w:id="76"/>
      <w:r w:rsidRPr="780DE211">
        <w:rPr>
          <w:rFonts w:ascii="Times New Roman" w:eastAsia="Times New Roman" w:hAnsi="Times New Roman" w:cs="Times New Roman"/>
        </w:rPr>
        <w:t xml:space="preserve">kui ka </w:t>
      </w:r>
      <w:r w:rsidR="007C78A7">
        <w:rPr>
          <w:rFonts w:ascii="Times New Roman" w:eastAsia="Times New Roman" w:hAnsi="Times New Roman" w:cs="Times New Roman"/>
        </w:rPr>
        <w:t>TTJA-</w:t>
      </w:r>
      <w:proofErr w:type="spellStart"/>
      <w:r w:rsidRPr="780DE211">
        <w:rPr>
          <w:rFonts w:ascii="Times New Roman" w:eastAsia="Times New Roman" w:hAnsi="Times New Roman" w:cs="Times New Roman"/>
        </w:rPr>
        <w:t>le</w:t>
      </w:r>
      <w:proofErr w:type="spellEnd"/>
      <w:r w:rsidRPr="780DE211">
        <w:rPr>
          <w:rFonts w:ascii="Times New Roman" w:eastAsia="Times New Roman" w:hAnsi="Times New Roman" w:cs="Times New Roman"/>
        </w:rPr>
        <w:t xml:space="preserve"> </w:t>
      </w:r>
      <w:r w:rsidR="00E03C9F">
        <w:rPr>
          <w:rFonts w:ascii="Times New Roman" w:eastAsia="Times New Roman" w:hAnsi="Times New Roman" w:cs="Times New Roman"/>
        </w:rPr>
        <w:t>juurde</w:t>
      </w:r>
      <w:r w:rsidR="00E03C9F" w:rsidRPr="780DE211">
        <w:rPr>
          <w:rFonts w:ascii="Times New Roman" w:eastAsia="Times New Roman" w:hAnsi="Times New Roman" w:cs="Times New Roman"/>
        </w:rPr>
        <w:t xml:space="preserve"> </w:t>
      </w:r>
      <w:r w:rsidRPr="780DE211">
        <w:rPr>
          <w:rFonts w:ascii="Times New Roman" w:eastAsia="Times New Roman" w:hAnsi="Times New Roman" w:cs="Times New Roman"/>
        </w:rPr>
        <w:t>halduskoormust</w:t>
      </w:r>
      <w:commentRangeEnd w:id="76"/>
      <w:r w:rsidR="004649B9">
        <w:rPr>
          <w:rStyle w:val="Kommentaariviide"/>
          <w:kern w:val="2"/>
          <w14:ligatures w14:val="standardContextual"/>
        </w:rPr>
        <w:commentReference w:id="76"/>
      </w:r>
      <w:commentRangeEnd w:id="75"/>
      <w:r w:rsidR="00BE4EF1">
        <w:rPr>
          <w:rStyle w:val="Kommentaariviide"/>
          <w:kern w:val="2"/>
          <w14:ligatures w14:val="standardContextual"/>
        </w:rPr>
        <w:commentReference w:id="75"/>
      </w:r>
      <w:r w:rsidRPr="780DE211">
        <w:rPr>
          <w:rFonts w:ascii="Times New Roman" w:eastAsia="Times New Roman" w:hAnsi="Times New Roman" w:cs="Times New Roman"/>
        </w:rPr>
        <w:t>.</w:t>
      </w:r>
    </w:p>
    <w:p w14:paraId="7F85561C" w14:textId="43821172" w:rsidR="3E059ACC" w:rsidRDefault="00C20E6C" w:rsidP="780DE211">
      <w:pPr>
        <w:spacing w:line="240" w:lineRule="auto"/>
        <w:jc w:val="both"/>
        <w:rPr>
          <w:rFonts w:ascii="Times New Roman" w:eastAsia="Times New Roman" w:hAnsi="Times New Roman" w:cs="Times New Roman"/>
        </w:rPr>
      </w:pPr>
      <w:r>
        <w:rPr>
          <w:rFonts w:ascii="Times New Roman" w:eastAsia="Times New Roman" w:hAnsi="Times New Roman" w:cs="Times New Roman"/>
        </w:rPr>
        <w:t>VMTS §</w:t>
      </w:r>
      <w:r w:rsidR="1CA14D69" w:rsidRPr="780DE211">
        <w:rPr>
          <w:rFonts w:ascii="Times New Roman" w:eastAsia="Times New Roman" w:hAnsi="Times New Roman" w:cs="Times New Roman"/>
        </w:rPr>
        <w:t xml:space="preserve"> 20</w:t>
      </w:r>
      <w:r w:rsidR="1CA14D69" w:rsidRPr="780DE211">
        <w:rPr>
          <w:rFonts w:ascii="Times New Roman" w:eastAsia="Times New Roman" w:hAnsi="Times New Roman" w:cs="Times New Roman"/>
          <w:vertAlign w:val="superscript"/>
        </w:rPr>
        <w:t>1</w:t>
      </w:r>
      <w:r w:rsidR="1CA14D69" w:rsidRPr="780DE211">
        <w:rPr>
          <w:rFonts w:ascii="Times New Roman" w:eastAsia="Times New Roman" w:hAnsi="Times New Roman" w:cs="Times New Roman"/>
        </w:rPr>
        <w:t xml:space="preserve"> lõi</w:t>
      </w:r>
      <w:r w:rsidR="5A284C7A" w:rsidRPr="780DE211">
        <w:rPr>
          <w:rFonts w:ascii="Times New Roman" w:eastAsia="Times New Roman" w:hAnsi="Times New Roman" w:cs="Times New Roman"/>
        </w:rPr>
        <w:t>get</w:t>
      </w:r>
      <w:r w:rsidR="1CA14D69" w:rsidRPr="780DE211">
        <w:rPr>
          <w:rFonts w:ascii="Times New Roman" w:eastAsia="Times New Roman" w:hAnsi="Times New Roman" w:cs="Times New Roman"/>
        </w:rPr>
        <w:t xml:space="preserve"> 2</w:t>
      </w:r>
      <w:r w:rsidR="48BDE099" w:rsidRPr="780DE211">
        <w:rPr>
          <w:rFonts w:ascii="Times New Roman" w:eastAsia="Times New Roman" w:hAnsi="Times New Roman" w:cs="Times New Roman"/>
        </w:rPr>
        <w:t xml:space="preserve"> </w:t>
      </w:r>
      <w:r w:rsidR="00616C17" w:rsidRPr="780DE211">
        <w:rPr>
          <w:rFonts w:ascii="Times New Roman" w:eastAsia="Times New Roman" w:hAnsi="Times New Roman" w:cs="Times New Roman"/>
        </w:rPr>
        <w:t xml:space="preserve">muudetakse ja </w:t>
      </w:r>
      <w:r w:rsidR="006357C1">
        <w:rPr>
          <w:rFonts w:ascii="Times New Roman" w:eastAsia="Times New Roman" w:hAnsi="Times New Roman" w:cs="Times New Roman"/>
        </w:rPr>
        <w:t xml:space="preserve">see </w:t>
      </w:r>
      <w:r w:rsidR="00616C17" w:rsidRPr="780DE211">
        <w:rPr>
          <w:rFonts w:ascii="Times New Roman" w:eastAsia="Times New Roman" w:hAnsi="Times New Roman" w:cs="Times New Roman"/>
        </w:rPr>
        <w:t>sõnastatakse ümber nii, et</w:t>
      </w:r>
      <w:r w:rsidR="487A7B04" w:rsidRPr="780DE211">
        <w:rPr>
          <w:rFonts w:ascii="Times New Roman" w:eastAsia="Times New Roman" w:hAnsi="Times New Roman" w:cs="Times New Roman"/>
        </w:rPr>
        <w:t xml:space="preserve"> edaspidi</w:t>
      </w:r>
      <w:r w:rsidR="1CA14D69" w:rsidRPr="780DE211">
        <w:rPr>
          <w:rFonts w:ascii="Times New Roman" w:eastAsia="Times New Roman" w:hAnsi="Times New Roman" w:cs="Times New Roman"/>
        </w:rPr>
        <w:t xml:space="preserve"> </w:t>
      </w:r>
      <w:r w:rsidR="3B2F2792" w:rsidRPr="780DE211">
        <w:rPr>
          <w:rFonts w:ascii="Times New Roman" w:eastAsia="Times New Roman" w:hAnsi="Times New Roman" w:cs="Times New Roman"/>
        </w:rPr>
        <w:t xml:space="preserve">tuleb </w:t>
      </w:r>
      <w:r w:rsidR="1CA14D69" w:rsidRPr="780DE211">
        <w:rPr>
          <w:rFonts w:ascii="Times New Roman" w:eastAsia="Times New Roman" w:hAnsi="Times New Roman" w:cs="Times New Roman"/>
        </w:rPr>
        <w:t>nimemärgise registreeringule</w:t>
      </w:r>
      <w:r w:rsidR="73C9129C" w:rsidRPr="780DE211">
        <w:rPr>
          <w:rFonts w:ascii="Times New Roman" w:eastAsia="Times New Roman" w:hAnsi="Times New Roman" w:cs="Times New Roman"/>
        </w:rPr>
        <w:t xml:space="preserve"> </w:t>
      </w:r>
      <w:r w:rsidR="006357C1" w:rsidRPr="780DE211">
        <w:rPr>
          <w:rFonts w:ascii="Times New Roman" w:eastAsia="Times New Roman" w:hAnsi="Times New Roman" w:cs="Times New Roman"/>
        </w:rPr>
        <w:t xml:space="preserve">tähtaeg </w:t>
      </w:r>
      <w:r w:rsidR="00235991" w:rsidRPr="780DE211">
        <w:rPr>
          <w:rFonts w:ascii="Times New Roman" w:eastAsia="Times New Roman" w:hAnsi="Times New Roman" w:cs="Times New Roman"/>
        </w:rPr>
        <w:t xml:space="preserve">määrata </w:t>
      </w:r>
      <w:r w:rsidR="73C9129C" w:rsidRPr="780DE211">
        <w:rPr>
          <w:rFonts w:ascii="Times New Roman" w:eastAsia="Times New Roman" w:hAnsi="Times New Roman" w:cs="Times New Roman"/>
        </w:rPr>
        <w:t>ainult</w:t>
      </w:r>
      <w:r w:rsidR="1CA14D69" w:rsidRPr="780DE211">
        <w:rPr>
          <w:rFonts w:ascii="Times New Roman" w:eastAsia="Times New Roman" w:hAnsi="Times New Roman" w:cs="Times New Roman"/>
        </w:rPr>
        <w:t xml:space="preserve"> juhul</w:t>
      </w:r>
      <w:r w:rsidR="006357C1">
        <w:rPr>
          <w:rFonts w:ascii="Times New Roman" w:eastAsia="Times New Roman" w:hAnsi="Times New Roman" w:cs="Times New Roman"/>
        </w:rPr>
        <w:t>,</w:t>
      </w:r>
      <w:r w:rsidR="1CA14D69" w:rsidRPr="780DE211">
        <w:rPr>
          <w:rFonts w:ascii="Times New Roman" w:eastAsia="Times New Roman" w:hAnsi="Times New Roman" w:cs="Times New Roman"/>
        </w:rPr>
        <w:t xml:space="preserve"> kui nimemärgise registreerimisel </w:t>
      </w:r>
      <w:proofErr w:type="spellStart"/>
      <w:r w:rsidR="00053595">
        <w:rPr>
          <w:rFonts w:ascii="Times New Roman" w:eastAsia="Times New Roman" w:hAnsi="Times New Roman" w:cs="Times New Roman"/>
        </w:rPr>
        <w:t>sissevedaja</w:t>
      </w:r>
      <w:proofErr w:type="spellEnd"/>
      <w:r w:rsidR="00053595">
        <w:rPr>
          <w:rFonts w:ascii="Times New Roman" w:eastAsia="Times New Roman" w:hAnsi="Times New Roman" w:cs="Times New Roman"/>
        </w:rPr>
        <w:t xml:space="preserve"> </w:t>
      </w:r>
      <w:r w:rsidR="1CA14D69" w:rsidRPr="780DE211">
        <w:rPr>
          <w:rFonts w:ascii="Times New Roman" w:eastAsia="Times New Roman" w:hAnsi="Times New Roman" w:cs="Times New Roman"/>
        </w:rPr>
        <w:t xml:space="preserve">esitatud sisseveetava väärismetalltoote valmistanud ettevõtja kirjalik nõusolek on tähtajaline. </w:t>
      </w:r>
      <w:r w:rsidR="1CA14D69" w:rsidRPr="780DE211">
        <w:rPr>
          <w:rFonts w:ascii="Times New Roman" w:eastAsia="Times New Roman" w:hAnsi="Times New Roman" w:cs="Times New Roman"/>
        </w:rPr>
        <w:lastRenderedPageBreak/>
        <w:t>Sellisel juhul tuleb lähtuda sisseveetava väärismetalltoote valmistanud ettevõt</w:t>
      </w:r>
      <w:r w:rsidR="00D45BEF">
        <w:rPr>
          <w:rFonts w:ascii="Times New Roman" w:eastAsia="Times New Roman" w:hAnsi="Times New Roman" w:cs="Times New Roman"/>
        </w:rPr>
        <w:t>ja</w:t>
      </w:r>
      <w:r w:rsidR="1CA14D69" w:rsidRPr="780DE211">
        <w:rPr>
          <w:rFonts w:ascii="Times New Roman" w:eastAsia="Times New Roman" w:hAnsi="Times New Roman" w:cs="Times New Roman"/>
        </w:rPr>
        <w:t xml:space="preserve"> kirjalikku nõusolekusse märgitud tähtajast. </w:t>
      </w:r>
      <w:r w:rsidR="7C63D9CB" w:rsidRPr="780DE211">
        <w:rPr>
          <w:rFonts w:ascii="Times New Roman" w:eastAsia="Times New Roman" w:hAnsi="Times New Roman" w:cs="Times New Roman"/>
        </w:rPr>
        <w:t xml:space="preserve">Tegemist on </w:t>
      </w:r>
      <w:r w:rsidR="00056601">
        <w:rPr>
          <w:rFonts w:ascii="Times New Roman" w:eastAsia="Times New Roman" w:hAnsi="Times New Roman" w:cs="Times New Roman"/>
        </w:rPr>
        <w:t>kehtiv</w:t>
      </w:r>
      <w:r w:rsidR="00056601" w:rsidRPr="780DE211">
        <w:rPr>
          <w:rFonts w:ascii="Times New Roman" w:eastAsia="Times New Roman" w:hAnsi="Times New Roman" w:cs="Times New Roman"/>
        </w:rPr>
        <w:t xml:space="preserve">a </w:t>
      </w:r>
      <w:r w:rsidR="7C63D9CB" w:rsidRPr="780DE211">
        <w:rPr>
          <w:rFonts w:ascii="Times New Roman" w:eastAsia="Times New Roman" w:hAnsi="Times New Roman" w:cs="Times New Roman"/>
        </w:rPr>
        <w:t>nõudega, mis VMTS-</w:t>
      </w:r>
      <w:proofErr w:type="spellStart"/>
      <w:r w:rsidR="7C63D9CB" w:rsidRPr="780DE211">
        <w:rPr>
          <w:rFonts w:ascii="Times New Roman" w:eastAsia="Times New Roman" w:hAnsi="Times New Roman" w:cs="Times New Roman"/>
        </w:rPr>
        <w:t>is</w:t>
      </w:r>
      <w:proofErr w:type="spellEnd"/>
      <w:r w:rsidR="7C63D9CB" w:rsidRPr="780DE211">
        <w:rPr>
          <w:rFonts w:ascii="Times New Roman" w:eastAsia="Times New Roman" w:hAnsi="Times New Roman" w:cs="Times New Roman"/>
        </w:rPr>
        <w:t xml:space="preserve"> </w:t>
      </w:r>
      <w:r w:rsidR="00481522">
        <w:rPr>
          <w:rFonts w:ascii="Times New Roman" w:eastAsia="Times New Roman" w:hAnsi="Times New Roman" w:cs="Times New Roman"/>
        </w:rPr>
        <w:t>säilitatakse</w:t>
      </w:r>
      <w:r w:rsidR="7C63D9CB" w:rsidRPr="780DE211">
        <w:rPr>
          <w:rFonts w:ascii="Times New Roman" w:eastAsia="Times New Roman" w:hAnsi="Times New Roman" w:cs="Times New Roman"/>
        </w:rPr>
        <w:t>.</w:t>
      </w:r>
    </w:p>
    <w:p w14:paraId="6BC9108E" w14:textId="62DBADE4" w:rsidR="3E345A32" w:rsidRDefault="00CE11BE" w:rsidP="780DE211">
      <w:pPr>
        <w:spacing w:line="240" w:lineRule="auto"/>
        <w:jc w:val="both"/>
        <w:rPr>
          <w:rFonts w:ascii="Times New Roman" w:eastAsia="Times New Roman" w:hAnsi="Times New Roman" w:cs="Times New Roman"/>
        </w:rPr>
      </w:pPr>
      <w:r>
        <w:rPr>
          <w:rFonts w:ascii="Times New Roman" w:eastAsia="Times New Roman" w:hAnsi="Times New Roman" w:cs="Times New Roman"/>
        </w:rPr>
        <w:t>VMTS §</w:t>
      </w:r>
      <w:r w:rsidR="60C7EA7E" w:rsidRPr="780DE211">
        <w:rPr>
          <w:rFonts w:ascii="Times New Roman" w:eastAsia="Times New Roman" w:hAnsi="Times New Roman" w:cs="Times New Roman"/>
        </w:rPr>
        <w:t xml:space="preserve"> </w:t>
      </w:r>
      <w:r w:rsidR="1CA14D69" w:rsidRPr="780DE211">
        <w:rPr>
          <w:rFonts w:ascii="Times New Roman" w:eastAsia="Times New Roman" w:hAnsi="Times New Roman" w:cs="Times New Roman"/>
        </w:rPr>
        <w:t>20</w:t>
      </w:r>
      <w:r w:rsidR="1CA14D69" w:rsidRPr="780DE211">
        <w:rPr>
          <w:rFonts w:ascii="Times New Roman" w:eastAsia="Times New Roman" w:hAnsi="Times New Roman" w:cs="Times New Roman"/>
          <w:vertAlign w:val="superscript"/>
        </w:rPr>
        <w:t>1</w:t>
      </w:r>
      <w:r w:rsidR="1CA14D69" w:rsidRPr="780DE211">
        <w:rPr>
          <w:rFonts w:ascii="Times New Roman" w:eastAsia="Times New Roman" w:hAnsi="Times New Roman" w:cs="Times New Roman"/>
        </w:rPr>
        <w:t xml:space="preserve"> lõi</w:t>
      </w:r>
      <w:r w:rsidR="02E680E0" w:rsidRPr="780DE211">
        <w:rPr>
          <w:rFonts w:ascii="Times New Roman" w:eastAsia="Times New Roman" w:hAnsi="Times New Roman" w:cs="Times New Roman"/>
        </w:rPr>
        <w:t>kes</w:t>
      </w:r>
      <w:r w:rsidR="1CA14D69" w:rsidRPr="780DE211">
        <w:rPr>
          <w:rFonts w:ascii="Times New Roman" w:eastAsia="Times New Roman" w:hAnsi="Times New Roman" w:cs="Times New Roman"/>
        </w:rPr>
        <w:t xml:space="preserve"> 3 sätestatakse tingimused, mille täitmise</w:t>
      </w:r>
      <w:r w:rsidR="00481522">
        <w:rPr>
          <w:rFonts w:ascii="Times New Roman" w:eastAsia="Times New Roman" w:hAnsi="Times New Roman" w:cs="Times New Roman"/>
        </w:rPr>
        <w:t xml:space="preserve"> korra</w:t>
      </w:r>
      <w:r w:rsidR="1CA14D69" w:rsidRPr="780DE211">
        <w:rPr>
          <w:rFonts w:ascii="Times New Roman" w:eastAsia="Times New Roman" w:hAnsi="Times New Roman" w:cs="Times New Roman"/>
        </w:rPr>
        <w:t xml:space="preserve">l </w:t>
      </w:r>
      <w:r w:rsidR="36243EBF" w:rsidRPr="780DE211">
        <w:rPr>
          <w:rFonts w:ascii="Times New Roman" w:eastAsia="Times New Roman" w:hAnsi="Times New Roman" w:cs="Times New Roman"/>
        </w:rPr>
        <w:t>tule</w:t>
      </w:r>
      <w:r w:rsidR="1CA14D69" w:rsidRPr="780DE211">
        <w:rPr>
          <w:rFonts w:ascii="Times New Roman" w:eastAsia="Times New Roman" w:hAnsi="Times New Roman" w:cs="Times New Roman"/>
        </w:rPr>
        <w:t>b tähtajalist nimemärgise registreeringut pikendada. Pikendamine on võimalik juhul, kui:</w:t>
      </w:r>
    </w:p>
    <w:p w14:paraId="5CC8C93A" w14:textId="6F2C5EE8" w:rsidR="566ADEA0" w:rsidRDefault="1CA14D69" w:rsidP="780DE211">
      <w:pPr>
        <w:pStyle w:val="Loendilik"/>
        <w:numPr>
          <w:ilvl w:val="0"/>
          <w:numId w:val="20"/>
        </w:numPr>
        <w:spacing w:after="0" w:line="240" w:lineRule="auto"/>
        <w:jc w:val="both"/>
        <w:rPr>
          <w:rFonts w:ascii="Times New Roman" w:eastAsia="Times New Roman" w:hAnsi="Times New Roman" w:cs="Times New Roman"/>
        </w:rPr>
      </w:pPr>
      <w:proofErr w:type="spellStart"/>
      <w:r w:rsidRPr="780DE211">
        <w:rPr>
          <w:rFonts w:ascii="Times New Roman" w:eastAsia="Times New Roman" w:hAnsi="Times New Roman" w:cs="Times New Roman"/>
        </w:rPr>
        <w:t>sissevedaja</w:t>
      </w:r>
      <w:proofErr w:type="spellEnd"/>
      <w:r w:rsidRPr="780DE211">
        <w:rPr>
          <w:rFonts w:ascii="Times New Roman" w:eastAsia="Times New Roman" w:hAnsi="Times New Roman" w:cs="Times New Roman"/>
        </w:rPr>
        <w:t xml:space="preserve"> on tasunud vastava riigilõivu ning</w:t>
      </w:r>
    </w:p>
    <w:p w14:paraId="103A365E" w14:textId="7D8AC8B1" w:rsidR="566ADEA0" w:rsidRDefault="1CA14D69" w:rsidP="780DE211">
      <w:pPr>
        <w:pStyle w:val="Loendilik"/>
        <w:numPr>
          <w:ilvl w:val="0"/>
          <w:numId w:val="20"/>
        </w:numPr>
        <w:spacing w:after="0"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esitanud uue kirjaliku nõusoleku </w:t>
      </w:r>
      <w:r w:rsidR="159D5E4D" w:rsidRPr="780DE211">
        <w:rPr>
          <w:rFonts w:ascii="Times New Roman" w:eastAsia="Times New Roman" w:hAnsi="Times New Roman" w:cs="Times New Roman"/>
        </w:rPr>
        <w:t>sisseveetava väärismetalltoote valmistanud ettevõtjalt</w:t>
      </w:r>
      <w:r w:rsidRPr="780DE211">
        <w:rPr>
          <w:rFonts w:ascii="Times New Roman" w:eastAsia="Times New Roman" w:hAnsi="Times New Roman" w:cs="Times New Roman"/>
        </w:rPr>
        <w:t>.</w:t>
      </w:r>
    </w:p>
    <w:p w14:paraId="37F59504" w14:textId="7A92FFFE" w:rsidR="566ADEA0" w:rsidRDefault="1CA14D69" w:rsidP="780DE211">
      <w:pPr>
        <w:spacing w:after="0" w:line="240" w:lineRule="auto"/>
        <w:ind w:left="720"/>
        <w:jc w:val="both"/>
        <w:rPr>
          <w:rFonts w:ascii="Times New Roman" w:eastAsia="Times New Roman" w:hAnsi="Times New Roman" w:cs="Times New Roman"/>
        </w:rPr>
      </w:pPr>
      <w:r w:rsidRPr="780DE211">
        <w:rPr>
          <w:rFonts w:ascii="Times New Roman" w:eastAsia="Times New Roman" w:hAnsi="Times New Roman" w:cs="Times New Roman"/>
        </w:rPr>
        <w:t xml:space="preserve"> </w:t>
      </w:r>
    </w:p>
    <w:p w14:paraId="3546BBBB" w14:textId="01278A40" w:rsidR="21B0C02D" w:rsidRDefault="42DC696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Kirjeldatud </w:t>
      </w:r>
      <w:r w:rsidR="57C048B6" w:rsidRPr="780DE211">
        <w:rPr>
          <w:rFonts w:ascii="Times New Roman" w:eastAsia="Times New Roman" w:hAnsi="Times New Roman" w:cs="Times New Roman"/>
        </w:rPr>
        <w:t>tingimuste</w:t>
      </w:r>
      <w:r w:rsidRPr="780DE211">
        <w:rPr>
          <w:rFonts w:ascii="Times New Roman" w:eastAsia="Times New Roman" w:hAnsi="Times New Roman" w:cs="Times New Roman"/>
        </w:rPr>
        <w:t xml:space="preserve"> sätestamine</w:t>
      </w:r>
      <w:r w:rsidR="1CA14D69" w:rsidRPr="780DE211">
        <w:rPr>
          <w:rFonts w:ascii="Times New Roman" w:eastAsia="Times New Roman" w:hAnsi="Times New Roman" w:cs="Times New Roman"/>
        </w:rPr>
        <w:t xml:space="preserve"> tagab selguse ja läbipaistvuse </w:t>
      </w:r>
      <w:r w:rsidR="00A665E3">
        <w:rPr>
          <w:rFonts w:ascii="Times New Roman" w:eastAsia="Times New Roman" w:hAnsi="Times New Roman" w:cs="Times New Roman"/>
        </w:rPr>
        <w:t xml:space="preserve">sama </w:t>
      </w:r>
      <w:r w:rsidR="35CCA091" w:rsidRPr="780DE211">
        <w:rPr>
          <w:rFonts w:ascii="Times New Roman" w:eastAsia="Times New Roman" w:hAnsi="Times New Roman" w:cs="Times New Roman"/>
        </w:rPr>
        <w:t>paragrahvi lõikes 2</w:t>
      </w:r>
      <w:r w:rsidR="1CA14D69" w:rsidRPr="780DE211">
        <w:rPr>
          <w:rFonts w:ascii="Times New Roman" w:eastAsia="Times New Roman" w:hAnsi="Times New Roman" w:cs="Times New Roman"/>
        </w:rPr>
        <w:t xml:space="preserve"> kirjeldatud tähtajalise registreeringu pikendamise protsessis ning välistab tõlgendamisruumi.</w:t>
      </w:r>
      <w:r w:rsidR="2C649A1E" w:rsidRPr="780DE211">
        <w:rPr>
          <w:rFonts w:ascii="Times New Roman" w:eastAsia="Times New Roman" w:hAnsi="Times New Roman" w:cs="Times New Roman"/>
        </w:rPr>
        <w:t xml:space="preserve"> Var</w:t>
      </w:r>
      <w:r w:rsidR="00CA3EF0">
        <w:rPr>
          <w:rFonts w:ascii="Times New Roman" w:eastAsia="Times New Roman" w:hAnsi="Times New Roman" w:cs="Times New Roman"/>
        </w:rPr>
        <w:t>em</w:t>
      </w:r>
      <w:r w:rsidR="2C649A1E" w:rsidRPr="780DE211">
        <w:rPr>
          <w:rFonts w:ascii="Times New Roman" w:eastAsia="Times New Roman" w:hAnsi="Times New Roman" w:cs="Times New Roman"/>
        </w:rPr>
        <w:t xml:space="preserve"> </w:t>
      </w:r>
      <w:r w:rsidR="00967D06">
        <w:rPr>
          <w:rFonts w:ascii="Times New Roman" w:eastAsia="Times New Roman" w:hAnsi="Times New Roman" w:cs="Times New Roman"/>
        </w:rPr>
        <w:t>kehtisid</w:t>
      </w:r>
      <w:r w:rsidR="00967D06" w:rsidRPr="780DE211">
        <w:rPr>
          <w:rFonts w:ascii="Times New Roman" w:eastAsia="Times New Roman" w:hAnsi="Times New Roman" w:cs="Times New Roman"/>
        </w:rPr>
        <w:t xml:space="preserve"> </w:t>
      </w:r>
      <w:r w:rsidR="2C649A1E" w:rsidRPr="780DE211">
        <w:rPr>
          <w:rFonts w:ascii="Times New Roman" w:eastAsia="Times New Roman" w:hAnsi="Times New Roman" w:cs="Times New Roman"/>
        </w:rPr>
        <w:t>samad tingimused kõigi nimemärgiste pikendamisele</w:t>
      </w:r>
      <w:r w:rsidR="75DCF2B8" w:rsidRPr="780DE211">
        <w:rPr>
          <w:rFonts w:ascii="Times New Roman" w:eastAsia="Times New Roman" w:hAnsi="Times New Roman" w:cs="Times New Roman"/>
        </w:rPr>
        <w:t xml:space="preserve">, kuid kuna eelnõuga muudetakse ilma kirjaliku nõusoleku kohustuseta nimemärgised tähtajatuks, siis </w:t>
      </w:r>
      <w:r w:rsidR="23E3F82E" w:rsidRPr="780DE211">
        <w:rPr>
          <w:rFonts w:ascii="Times New Roman" w:eastAsia="Times New Roman" w:hAnsi="Times New Roman" w:cs="Times New Roman"/>
        </w:rPr>
        <w:t xml:space="preserve">kitsendatakse tingimusi ainult </w:t>
      </w:r>
      <w:r w:rsidR="6AB9F754" w:rsidRPr="780DE211">
        <w:rPr>
          <w:rFonts w:ascii="Times New Roman" w:eastAsia="Times New Roman" w:hAnsi="Times New Roman" w:cs="Times New Roman"/>
        </w:rPr>
        <w:t>eelnõu</w:t>
      </w:r>
      <w:r w:rsidR="003D023A">
        <w:rPr>
          <w:rFonts w:ascii="Times New Roman" w:eastAsia="Times New Roman" w:hAnsi="Times New Roman" w:cs="Times New Roman"/>
        </w:rPr>
        <w:t>kohase</w:t>
      </w:r>
      <w:r w:rsidR="0031707A">
        <w:rPr>
          <w:rFonts w:ascii="Times New Roman" w:eastAsia="Times New Roman" w:hAnsi="Times New Roman" w:cs="Times New Roman"/>
        </w:rPr>
        <w:t>s</w:t>
      </w:r>
      <w:r w:rsidR="6AB9F754" w:rsidRPr="780DE211">
        <w:rPr>
          <w:rFonts w:ascii="Times New Roman" w:eastAsia="Times New Roman" w:hAnsi="Times New Roman" w:cs="Times New Roman"/>
        </w:rPr>
        <w:t xml:space="preserve"> </w:t>
      </w:r>
      <w:r w:rsidR="00967D06">
        <w:rPr>
          <w:rFonts w:ascii="Times New Roman" w:eastAsia="Times New Roman" w:hAnsi="Times New Roman" w:cs="Times New Roman"/>
        </w:rPr>
        <w:t>§</w:t>
      </w:r>
      <w:r w:rsidR="00967D06" w:rsidRPr="780DE211">
        <w:rPr>
          <w:rFonts w:ascii="Times New Roman" w:eastAsia="Times New Roman" w:hAnsi="Times New Roman" w:cs="Times New Roman"/>
        </w:rPr>
        <w:t xml:space="preserve"> </w:t>
      </w:r>
      <w:r w:rsidR="21D74AB5" w:rsidRPr="780DE211">
        <w:rPr>
          <w:rFonts w:ascii="Times New Roman" w:eastAsia="Times New Roman" w:hAnsi="Times New Roman" w:cs="Times New Roman"/>
        </w:rPr>
        <w:t>20</w:t>
      </w:r>
      <w:r w:rsidR="21D74AB5" w:rsidRPr="780DE211">
        <w:rPr>
          <w:rFonts w:ascii="Times New Roman" w:eastAsia="Times New Roman" w:hAnsi="Times New Roman" w:cs="Times New Roman"/>
          <w:vertAlign w:val="superscript"/>
        </w:rPr>
        <w:t>1</w:t>
      </w:r>
      <w:r w:rsidR="21D74AB5" w:rsidRPr="780DE211">
        <w:rPr>
          <w:rFonts w:ascii="Times New Roman" w:eastAsia="Times New Roman" w:hAnsi="Times New Roman" w:cs="Times New Roman"/>
        </w:rPr>
        <w:t xml:space="preserve"> lõi</w:t>
      </w:r>
      <w:r w:rsidR="7B792C94" w:rsidRPr="780DE211">
        <w:rPr>
          <w:rFonts w:ascii="Times New Roman" w:eastAsia="Times New Roman" w:hAnsi="Times New Roman" w:cs="Times New Roman"/>
        </w:rPr>
        <w:t>kes</w:t>
      </w:r>
      <w:r w:rsidR="21D74AB5" w:rsidRPr="780DE211">
        <w:rPr>
          <w:rFonts w:ascii="Times New Roman" w:eastAsia="Times New Roman" w:hAnsi="Times New Roman" w:cs="Times New Roman"/>
        </w:rPr>
        <w:t xml:space="preserve"> 2 </w:t>
      </w:r>
      <w:r w:rsidR="23E3F82E" w:rsidRPr="780DE211">
        <w:rPr>
          <w:rFonts w:ascii="Times New Roman" w:eastAsia="Times New Roman" w:hAnsi="Times New Roman" w:cs="Times New Roman"/>
        </w:rPr>
        <w:t>kirjeldatud nimemärgistele.</w:t>
      </w:r>
    </w:p>
    <w:p w14:paraId="4807F1FE" w14:textId="6CAB39FF" w:rsidR="08C98E80" w:rsidRDefault="0007420C" w:rsidP="780DE211">
      <w:pPr>
        <w:spacing w:line="240" w:lineRule="auto"/>
        <w:jc w:val="both"/>
        <w:rPr>
          <w:rFonts w:ascii="Times New Roman" w:eastAsia="Times New Roman" w:hAnsi="Times New Roman" w:cs="Times New Roman"/>
        </w:rPr>
      </w:pPr>
      <w:r>
        <w:rPr>
          <w:rFonts w:ascii="Times New Roman" w:eastAsia="Times New Roman" w:hAnsi="Times New Roman" w:cs="Times New Roman"/>
        </w:rPr>
        <w:t>VMTS §</w:t>
      </w:r>
      <w:r w:rsidR="1CA14D69" w:rsidRPr="780DE211">
        <w:rPr>
          <w:rFonts w:ascii="Times New Roman" w:eastAsia="Times New Roman" w:hAnsi="Times New Roman" w:cs="Times New Roman"/>
        </w:rPr>
        <w:t xml:space="preserve"> 20</w:t>
      </w:r>
      <w:r w:rsidR="1CA14D69" w:rsidRPr="780DE211">
        <w:rPr>
          <w:rFonts w:ascii="Times New Roman" w:eastAsia="Times New Roman" w:hAnsi="Times New Roman" w:cs="Times New Roman"/>
          <w:vertAlign w:val="superscript"/>
        </w:rPr>
        <w:t>1</w:t>
      </w:r>
      <w:r w:rsidR="1CA14D69" w:rsidRPr="780DE211">
        <w:rPr>
          <w:rFonts w:ascii="Times New Roman" w:eastAsia="Times New Roman" w:hAnsi="Times New Roman" w:cs="Times New Roman"/>
        </w:rPr>
        <w:t xml:space="preserve"> lõ</w:t>
      </w:r>
      <w:r w:rsidR="696BF3AD" w:rsidRPr="780DE211">
        <w:rPr>
          <w:rFonts w:ascii="Times New Roman" w:eastAsia="Times New Roman" w:hAnsi="Times New Roman" w:cs="Times New Roman"/>
        </w:rPr>
        <w:t>ikega</w:t>
      </w:r>
      <w:r w:rsidR="1CA14D69" w:rsidRPr="780DE211">
        <w:rPr>
          <w:rFonts w:ascii="Times New Roman" w:eastAsia="Times New Roman" w:hAnsi="Times New Roman" w:cs="Times New Roman"/>
        </w:rPr>
        <w:t xml:space="preserve"> 4 kitsendatakse </w:t>
      </w:r>
      <w:r w:rsidR="60EE7CC4" w:rsidRPr="780DE211">
        <w:rPr>
          <w:rFonts w:ascii="Times New Roman" w:eastAsia="Times New Roman" w:hAnsi="Times New Roman" w:cs="Times New Roman"/>
        </w:rPr>
        <w:t>T</w:t>
      </w:r>
      <w:r w:rsidR="34C9B3E5" w:rsidRPr="780DE211">
        <w:rPr>
          <w:rFonts w:ascii="Times New Roman" w:eastAsia="Times New Roman" w:hAnsi="Times New Roman" w:cs="Times New Roman"/>
        </w:rPr>
        <w:t>TJA-</w:t>
      </w:r>
      <w:proofErr w:type="spellStart"/>
      <w:r w:rsidR="34C9B3E5" w:rsidRPr="780DE211">
        <w:rPr>
          <w:rFonts w:ascii="Times New Roman" w:eastAsia="Times New Roman" w:hAnsi="Times New Roman" w:cs="Times New Roman"/>
        </w:rPr>
        <w:t>le</w:t>
      </w:r>
      <w:proofErr w:type="spellEnd"/>
      <w:r w:rsidR="60EE7CC4" w:rsidRPr="780DE211">
        <w:rPr>
          <w:rFonts w:ascii="Times New Roman" w:eastAsia="Times New Roman" w:hAnsi="Times New Roman" w:cs="Times New Roman"/>
        </w:rPr>
        <w:t xml:space="preserve"> </w:t>
      </w:r>
      <w:r w:rsidR="1CA14D69" w:rsidRPr="780DE211">
        <w:rPr>
          <w:rFonts w:ascii="Times New Roman" w:eastAsia="Times New Roman" w:hAnsi="Times New Roman" w:cs="Times New Roman"/>
        </w:rPr>
        <w:t xml:space="preserve">nimemärgise registreeringu lõppemisest teatamise kohustust ainult juhtudele, kui </w:t>
      </w:r>
      <w:r w:rsidR="000F49EE">
        <w:rPr>
          <w:rFonts w:ascii="Times New Roman" w:eastAsia="Times New Roman" w:hAnsi="Times New Roman" w:cs="Times New Roman"/>
        </w:rPr>
        <w:t>lõpeb</w:t>
      </w:r>
      <w:r w:rsidR="1CA14D69" w:rsidRPr="780DE211">
        <w:rPr>
          <w:rFonts w:ascii="Times New Roman" w:eastAsia="Times New Roman" w:hAnsi="Times New Roman" w:cs="Times New Roman"/>
        </w:rPr>
        <w:t xml:space="preserve"> </w:t>
      </w:r>
      <w:r w:rsidR="00E37C1E">
        <w:rPr>
          <w:rFonts w:ascii="Times New Roman" w:eastAsia="Times New Roman" w:hAnsi="Times New Roman" w:cs="Times New Roman"/>
        </w:rPr>
        <w:t>kavandatud VMTS §</w:t>
      </w:r>
      <w:r w:rsidR="4382EA8E" w:rsidRPr="780DE211">
        <w:rPr>
          <w:rFonts w:ascii="Times New Roman" w:eastAsia="Times New Roman" w:hAnsi="Times New Roman" w:cs="Times New Roman"/>
        </w:rPr>
        <w:t xml:space="preserve"> 20</w:t>
      </w:r>
      <w:r w:rsidR="4382EA8E" w:rsidRPr="780DE211">
        <w:rPr>
          <w:rFonts w:ascii="Times New Roman" w:eastAsia="Times New Roman" w:hAnsi="Times New Roman" w:cs="Times New Roman"/>
          <w:vertAlign w:val="superscript"/>
        </w:rPr>
        <w:t>1</w:t>
      </w:r>
      <w:r w:rsidR="4382EA8E" w:rsidRPr="780DE211">
        <w:rPr>
          <w:rFonts w:ascii="Times New Roman" w:eastAsia="Times New Roman" w:hAnsi="Times New Roman" w:cs="Times New Roman"/>
        </w:rPr>
        <w:t xml:space="preserve"> lõikes 2</w:t>
      </w:r>
      <w:r w:rsidR="1CA14D69" w:rsidRPr="780DE211">
        <w:rPr>
          <w:rFonts w:ascii="Times New Roman" w:eastAsia="Times New Roman" w:hAnsi="Times New Roman" w:cs="Times New Roman"/>
        </w:rPr>
        <w:t xml:space="preserve"> kirjeldatud kirjaliku nõusoleku kehtivusa</w:t>
      </w:r>
      <w:r w:rsidR="000F49EE">
        <w:rPr>
          <w:rFonts w:ascii="Times New Roman" w:eastAsia="Times New Roman" w:hAnsi="Times New Roman" w:cs="Times New Roman"/>
        </w:rPr>
        <w:t>eg</w:t>
      </w:r>
      <w:r w:rsidR="1CA14D69" w:rsidRPr="780DE211">
        <w:rPr>
          <w:rFonts w:ascii="Times New Roman" w:eastAsia="Times New Roman" w:hAnsi="Times New Roman" w:cs="Times New Roman"/>
        </w:rPr>
        <w:t>. Muudatusega säilitatakse etteteatamise tähtaeg, milleks oli vähemalt kaks kuud.</w:t>
      </w:r>
    </w:p>
    <w:p w14:paraId="021BDEDF" w14:textId="503BCADC" w:rsidR="566ADEA0" w:rsidRDefault="1CA14D69"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Punktiga </w:t>
      </w:r>
      <w:r w:rsidR="03006582" w:rsidRPr="780DE211">
        <w:rPr>
          <w:rFonts w:ascii="Times New Roman" w:eastAsia="Times New Roman" w:hAnsi="Times New Roman" w:cs="Times New Roman"/>
          <w:b/>
          <w:bCs/>
        </w:rPr>
        <w:t>2</w:t>
      </w:r>
      <w:r w:rsidRPr="780DE211">
        <w:rPr>
          <w:rFonts w:ascii="Times New Roman" w:eastAsia="Times New Roman" w:hAnsi="Times New Roman" w:cs="Times New Roman"/>
          <w:b/>
          <w:bCs/>
        </w:rPr>
        <w:t xml:space="preserve"> </w:t>
      </w:r>
      <w:r w:rsidRPr="780DE211">
        <w:rPr>
          <w:rFonts w:ascii="Times New Roman" w:eastAsia="Times New Roman" w:hAnsi="Times New Roman" w:cs="Times New Roman"/>
        </w:rPr>
        <w:t>tunnistatakse kehtetuks</w:t>
      </w:r>
      <w:r w:rsidR="00DF0BA5">
        <w:rPr>
          <w:rFonts w:ascii="Times New Roman" w:eastAsia="Times New Roman" w:hAnsi="Times New Roman" w:cs="Times New Roman"/>
        </w:rPr>
        <w:t xml:space="preserve"> VMTS § 20</w:t>
      </w:r>
      <w:r w:rsidR="00DF0BA5">
        <w:rPr>
          <w:rFonts w:ascii="Times New Roman" w:eastAsia="Times New Roman" w:hAnsi="Times New Roman" w:cs="Times New Roman"/>
          <w:vertAlign w:val="superscript"/>
        </w:rPr>
        <w:t>1</w:t>
      </w:r>
      <w:r w:rsidR="00DF0BA5">
        <w:rPr>
          <w:rFonts w:ascii="Times New Roman" w:eastAsia="Times New Roman" w:hAnsi="Times New Roman" w:cs="Times New Roman"/>
        </w:rPr>
        <w:t xml:space="preserve"> </w:t>
      </w:r>
      <w:r w:rsidRPr="780DE211">
        <w:rPr>
          <w:rFonts w:ascii="Times New Roman" w:eastAsia="Times New Roman" w:hAnsi="Times New Roman" w:cs="Times New Roman"/>
        </w:rPr>
        <w:t>lõige 5, mis on tehniline muudatus</w:t>
      </w:r>
      <w:r w:rsidR="008C6C7B">
        <w:rPr>
          <w:rFonts w:ascii="Times New Roman" w:eastAsia="Times New Roman" w:hAnsi="Times New Roman" w:cs="Times New Roman"/>
        </w:rPr>
        <w:t xml:space="preserve"> ilma</w:t>
      </w:r>
      <w:r w:rsidR="006375E9">
        <w:rPr>
          <w:rFonts w:ascii="Times New Roman" w:eastAsia="Times New Roman" w:hAnsi="Times New Roman" w:cs="Times New Roman"/>
        </w:rPr>
        <w:t xml:space="preserve"> sisulis</w:t>
      </w:r>
      <w:r w:rsidR="008C6C7B">
        <w:rPr>
          <w:rFonts w:ascii="Times New Roman" w:eastAsia="Times New Roman" w:hAnsi="Times New Roman" w:cs="Times New Roman"/>
        </w:rPr>
        <w:t>e</w:t>
      </w:r>
      <w:r w:rsidR="006375E9">
        <w:rPr>
          <w:rFonts w:ascii="Times New Roman" w:eastAsia="Times New Roman" w:hAnsi="Times New Roman" w:cs="Times New Roman"/>
        </w:rPr>
        <w:t xml:space="preserve"> </w:t>
      </w:r>
      <w:r w:rsidR="00A27695">
        <w:rPr>
          <w:rFonts w:ascii="Times New Roman" w:eastAsia="Times New Roman" w:hAnsi="Times New Roman" w:cs="Times New Roman"/>
        </w:rPr>
        <w:t>muutus</w:t>
      </w:r>
      <w:r w:rsidR="008C6C7B">
        <w:rPr>
          <w:rFonts w:ascii="Times New Roman" w:eastAsia="Times New Roman" w:hAnsi="Times New Roman" w:cs="Times New Roman"/>
        </w:rPr>
        <w:t>eta</w:t>
      </w:r>
      <w:r w:rsidRPr="780DE211">
        <w:rPr>
          <w:rFonts w:ascii="Times New Roman" w:eastAsia="Times New Roman" w:hAnsi="Times New Roman" w:cs="Times New Roman"/>
        </w:rPr>
        <w:t>.</w:t>
      </w:r>
      <w:r w:rsidR="00A61297">
        <w:rPr>
          <w:rFonts w:ascii="Times New Roman" w:eastAsia="Times New Roman" w:hAnsi="Times New Roman" w:cs="Times New Roman"/>
        </w:rPr>
        <w:t xml:space="preserve"> </w:t>
      </w:r>
      <w:r w:rsidR="00A61297" w:rsidRPr="00A61297">
        <w:rPr>
          <w:rFonts w:ascii="Times New Roman" w:eastAsia="Times New Roman" w:hAnsi="Times New Roman" w:cs="Times New Roman"/>
        </w:rPr>
        <w:t>Se</w:t>
      </w:r>
      <w:r w:rsidR="005F093A">
        <w:rPr>
          <w:rFonts w:ascii="Times New Roman" w:eastAsia="Times New Roman" w:hAnsi="Times New Roman" w:cs="Times New Roman"/>
        </w:rPr>
        <w:t>da</w:t>
      </w:r>
      <w:r w:rsidR="00A61297" w:rsidRPr="00A61297">
        <w:rPr>
          <w:rFonts w:ascii="Times New Roman" w:eastAsia="Times New Roman" w:hAnsi="Times New Roman" w:cs="Times New Roman"/>
        </w:rPr>
        <w:t xml:space="preserve">, kas </w:t>
      </w:r>
      <w:r w:rsidR="00A61297">
        <w:rPr>
          <w:rFonts w:ascii="Times New Roman" w:eastAsia="Times New Roman" w:hAnsi="Times New Roman" w:cs="Times New Roman"/>
        </w:rPr>
        <w:t>registreeringu kehtivusa</w:t>
      </w:r>
      <w:r w:rsidR="005F093A">
        <w:rPr>
          <w:rFonts w:ascii="Times New Roman" w:eastAsia="Times New Roman" w:hAnsi="Times New Roman" w:cs="Times New Roman"/>
        </w:rPr>
        <w:t>ega</w:t>
      </w:r>
      <w:r w:rsidR="00A61297">
        <w:rPr>
          <w:rFonts w:ascii="Times New Roman" w:eastAsia="Times New Roman" w:hAnsi="Times New Roman" w:cs="Times New Roman"/>
        </w:rPr>
        <w:t xml:space="preserve"> </w:t>
      </w:r>
      <w:r w:rsidR="00A61297" w:rsidRPr="00A61297">
        <w:rPr>
          <w:rFonts w:ascii="Times New Roman" w:eastAsia="Times New Roman" w:hAnsi="Times New Roman" w:cs="Times New Roman"/>
        </w:rPr>
        <w:t>pikenda</w:t>
      </w:r>
      <w:r w:rsidR="005F093A">
        <w:rPr>
          <w:rFonts w:ascii="Times New Roman" w:eastAsia="Times New Roman" w:hAnsi="Times New Roman" w:cs="Times New Roman"/>
        </w:rPr>
        <w:t>takse</w:t>
      </w:r>
      <w:r w:rsidR="00A61297" w:rsidRPr="00A61297">
        <w:rPr>
          <w:rFonts w:ascii="Times New Roman" w:eastAsia="Times New Roman" w:hAnsi="Times New Roman" w:cs="Times New Roman"/>
        </w:rPr>
        <w:t xml:space="preserve"> kande tegemisega või muul viisil, </w:t>
      </w:r>
      <w:commentRangeStart w:id="77"/>
      <w:r w:rsidR="00A61297" w:rsidRPr="00A61297">
        <w:rPr>
          <w:rFonts w:ascii="Times New Roman" w:eastAsia="Times New Roman" w:hAnsi="Times New Roman" w:cs="Times New Roman"/>
        </w:rPr>
        <w:t xml:space="preserve">ei </w:t>
      </w:r>
      <w:r w:rsidR="005F093A">
        <w:rPr>
          <w:rFonts w:ascii="Times New Roman" w:eastAsia="Times New Roman" w:hAnsi="Times New Roman" w:cs="Times New Roman"/>
        </w:rPr>
        <w:t xml:space="preserve">ole </w:t>
      </w:r>
      <w:r w:rsidR="00A61297" w:rsidRPr="00A61297">
        <w:rPr>
          <w:rFonts w:ascii="Times New Roman" w:eastAsia="Times New Roman" w:hAnsi="Times New Roman" w:cs="Times New Roman"/>
        </w:rPr>
        <w:t>vaja seaduse tasandil reguleeri</w:t>
      </w:r>
      <w:r w:rsidR="005F093A">
        <w:rPr>
          <w:rFonts w:ascii="Times New Roman" w:eastAsia="Times New Roman" w:hAnsi="Times New Roman" w:cs="Times New Roman"/>
        </w:rPr>
        <w:t>da</w:t>
      </w:r>
      <w:r w:rsidR="00A61297" w:rsidRPr="00A61297">
        <w:rPr>
          <w:rFonts w:ascii="Times New Roman" w:eastAsia="Times New Roman" w:hAnsi="Times New Roman" w:cs="Times New Roman"/>
        </w:rPr>
        <w:t>.</w:t>
      </w:r>
      <w:commentRangeEnd w:id="77"/>
      <w:r>
        <w:rPr>
          <w:rStyle w:val="Kommentaariviide"/>
        </w:rPr>
        <w:commentReference w:id="77"/>
      </w:r>
    </w:p>
    <w:p w14:paraId="27779C42" w14:textId="6C7AC144" w:rsidR="566ADEA0" w:rsidRDefault="1CA14D69"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Punktiga </w:t>
      </w:r>
      <w:r w:rsidR="138A65ED" w:rsidRPr="780DE211">
        <w:rPr>
          <w:rFonts w:ascii="Times New Roman" w:eastAsia="Times New Roman" w:hAnsi="Times New Roman" w:cs="Times New Roman"/>
          <w:b/>
          <w:bCs/>
        </w:rPr>
        <w:t>3</w:t>
      </w:r>
      <w:r w:rsidRPr="780DE211">
        <w:rPr>
          <w:rFonts w:ascii="Times New Roman" w:eastAsia="Times New Roman" w:hAnsi="Times New Roman" w:cs="Times New Roman"/>
          <w:b/>
          <w:bCs/>
        </w:rPr>
        <w:t xml:space="preserve"> </w:t>
      </w:r>
      <w:r w:rsidRPr="780DE211">
        <w:rPr>
          <w:rFonts w:ascii="Times New Roman" w:eastAsia="Times New Roman" w:hAnsi="Times New Roman" w:cs="Times New Roman"/>
        </w:rPr>
        <w:t xml:space="preserve">täiendatakse </w:t>
      </w:r>
      <w:r w:rsidR="005F093A">
        <w:rPr>
          <w:rFonts w:ascii="Times New Roman" w:eastAsia="Times New Roman" w:hAnsi="Times New Roman" w:cs="Times New Roman"/>
        </w:rPr>
        <w:t>§</w:t>
      </w:r>
      <w:r w:rsidRPr="780DE211">
        <w:rPr>
          <w:rFonts w:ascii="Times New Roman" w:eastAsia="Times New Roman" w:hAnsi="Times New Roman" w:cs="Times New Roman"/>
        </w:rPr>
        <w:t xml:space="preserve"> 55 lõikega 7, mille kohaselt loetakse enne muudatuse jõustumist registreeritud nimemärgised kehtivaks tähtajatult, välja arvatud juhul, kui registreering põhines tähtajalisel kirjalikul nõusolekul. Lisatava sättega välditakse, et juba tähtajaliselt registreeritud nimemärgised kaotaksid kehtivuse kehtivustähtaega lõpetava päeva saabumisega.</w:t>
      </w:r>
    </w:p>
    <w:p w14:paraId="2F23F484" w14:textId="0F35AB18" w:rsidR="00770D9B" w:rsidRPr="009625A1" w:rsidRDefault="6CBEFC85" w:rsidP="780DE211">
      <w:pPr>
        <w:pStyle w:val="Loendilik"/>
        <w:numPr>
          <w:ilvl w:val="0"/>
          <w:numId w:val="1"/>
        </w:numPr>
        <w:spacing w:before="240"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Eelnõu </w:t>
      </w:r>
      <w:r w:rsidR="7A82AE0F" w:rsidRPr="780DE211">
        <w:rPr>
          <w:rFonts w:ascii="Times New Roman" w:eastAsia="Times New Roman" w:hAnsi="Times New Roman" w:cs="Times New Roman"/>
          <w:b/>
          <w:bCs/>
        </w:rPr>
        <w:t>terminoloogia</w:t>
      </w:r>
    </w:p>
    <w:p w14:paraId="5770E17E" w14:textId="0EA9A2C3" w:rsidR="00770D9B" w:rsidRPr="009625A1" w:rsidRDefault="702EFC17"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Eelnõus ei ole kasutusele võetud uusi termineid.</w:t>
      </w:r>
    </w:p>
    <w:p w14:paraId="4BAD9F36" w14:textId="5A5273E0" w:rsidR="00770D9B" w:rsidRPr="009625A1" w:rsidRDefault="7A82AE0F" w:rsidP="780DE211">
      <w:pPr>
        <w:pStyle w:val="Loendilik"/>
        <w:numPr>
          <w:ilvl w:val="0"/>
          <w:numId w:val="1"/>
        </w:numPr>
        <w:spacing w:line="240" w:lineRule="auto"/>
        <w:jc w:val="both"/>
        <w:rPr>
          <w:rFonts w:ascii="Times New Roman" w:eastAsia="Times New Roman" w:hAnsi="Times New Roman" w:cs="Times New Roman"/>
          <w:b/>
          <w:bCs/>
        </w:rPr>
      </w:pPr>
      <w:commentRangeStart w:id="78"/>
      <w:commentRangeStart w:id="79"/>
      <w:commentRangeStart w:id="80"/>
      <w:r w:rsidRPr="780DE211">
        <w:rPr>
          <w:rFonts w:ascii="Times New Roman" w:eastAsia="Times New Roman" w:hAnsi="Times New Roman" w:cs="Times New Roman"/>
          <w:b/>
          <w:bCs/>
        </w:rPr>
        <w:t xml:space="preserve">Eelnõu </w:t>
      </w:r>
      <w:r w:rsidR="6CBEFC85" w:rsidRPr="780DE211">
        <w:rPr>
          <w:rFonts w:ascii="Times New Roman" w:eastAsia="Times New Roman" w:hAnsi="Times New Roman" w:cs="Times New Roman"/>
          <w:b/>
          <w:bCs/>
        </w:rPr>
        <w:t>vastavus Euroopa Liidu õigusele</w:t>
      </w:r>
      <w:commentRangeEnd w:id="78"/>
      <w:r>
        <w:rPr>
          <w:rStyle w:val="Kommentaariviide"/>
        </w:rPr>
        <w:commentReference w:id="78"/>
      </w:r>
      <w:commentRangeEnd w:id="79"/>
      <w:commentRangeEnd w:id="80"/>
      <w:r>
        <w:rPr>
          <w:rStyle w:val="Kommentaariviide"/>
        </w:rPr>
        <w:commentReference w:id="79"/>
      </w:r>
      <w:r>
        <w:rPr>
          <w:rStyle w:val="Kommentaariviide"/>
        </w:rPr>
        <w:commentReference w:id="80"/>
      </w:r>
    </w:p>
    <w:p w14:paraId="79DBF175" w14:textId="2423A466" w:rsidR="00DE2D0C" w:rsidRPr="009625A1" w:rsidRDefault="039E3CA0"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rPr>
        <w:t>Eelnõul ei ole puutumust Euroopa Liidu õigusega</w:t>
      </w:r>
      <w:r w:rsidR="5074C524" w:rsidRPr="780DE211">
        <w:rPr>
          <w:rFonts w:ascii="Times New Roman" w:eastAsia="Times New Roman" w:hAnsi="Times New Roman" w:cs="Times New Roman"/>
        </w:rPr>
        <w:t>.</w:t>
      </w:r>
      <w:r w:rsidR="00226EDA">
        <w:rPr>
          <w:rFonts w:ascii="Times New Roman" w:eastAsia="Times New Roman" w:hAnsi="Times New Roman" w:cs="Times New Roman"/>
        </w:rPr>
        <w:t xml:space="preserve"> ESS-i ja RLS-iga </w:t>
      </w:r>
      <w:r w:rsidR="00226EDA" w:rsidRPr="00226EDA">
        <w:rPr>
          <w:rFonts w:ascii="Times New Roman" w:eastAsia="Times New Roman" w:hAnsi="Times New Roman" w:cs="Times New Roman"/>
        </w:rPr>
        <w:t>tehtavad muudatused on peamiselt riigisisese haldusmenetluse ja riigilõivude korra täpsustused, mis ei ole vastuolus Euroopa elektroonilise side seadustiku (direktiiv (EL) 2018/1972) põhimõtetega.</w:t>
      </w:r>
      <w:r w:rsidR="5074C524" w:rsidRPr="780DE211">
        <w:rPr>
          <w:rFonts w:ascii="Times New Roman" w:eastAsia="Times New Roman" w:hAnsi="Times New Roman" w:cs="Times New Roman"/>
        </w:rPr>
        <w:t xml:space="preserve"> Halduskoormuse vähendamine on kooskõlas Euroopa Liidu parema õigusloome põhimõtetega.</w:t>
      </w:r>
    </w:p>
    <w:p w14:paraId="4D0510D8" w14:textId="18366561" w:rsidR="00703205" w:rsidRPr="00CB709B" w:rsidRDefault="134EC1A0" w:rsidP="780DE211">
      <w:pPr>
        <w:pStyle w:val="Loendilik"/>
        <w:numPr>
          <w:ilvl w:val="0"/>
          <w:numId w:val="1"/>
        </w:num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Seaduse mõju</w:t>
      </w:r>
      <w:r w:rsidR="6AA4E455" w:rsidRPr="780DE211">
        <w:rPr>
          <w:rFonts w:ascii="Times New Roman" w:eastAsia="Times New Roman" w:hAnsi="Times New Roman" w:cs="Times New Roman"/>
          <w:b/>
          <w:bCs/>
        </w:rPr>
        <w:t>d</w:t>
      </w:r>
    </w:p>
    <w:p w14:paraId="5EF8BCAB" w14:textId="16331611" w:rsidR="006E4B54" w:rsidRPr="00CB709B" w:rsidRDefault="4001B78A"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Eelnõus esitatud muudatuste rakendamisel võib eeldada mõju järgmistes valdkondades: </w:t>
      </w:r>
      <w:r w:rsidR="48F4E74A" w:rsidRPr="780DE211">
        <w:rPr>
          <w:rFonts w:ascii="Times New Roman" w:eastAsia="Times New Roman" w:hAnsi="Times New Roman" w:cs="Times New Roman"/>
        </w:rPr>
        <w:t xml:space="preserve">sotsiaalne mõju, majanduslik mõju, mõju regionaalarengule </w:t>
      </w:r>
      <w:r w:rsidR="007730F5">
        <w:rPr>
          <w:rFonts w:ascii="Times New Roman" w:eastAsia="Times New Roman" w:hAnsi="Times New Roman" w:cs="Times New Roman"/>
        </w:rPr>
        <w:t>ning</w:t>
      </w:r>
      <w:r w:rsidR="007730F5" w:rsidRPr="780DE211">
        <w:rPr>
          <w:rFonts w:ascii="Times New Roman" w:eastAsia="Times New Roman" w:hAnsi="Times New Roman" w:cs="Times New Roman"/>
        </w:rPr>
        <w:t xml:space="preserve"> </w:t>
      </w:r>
      <w:r w:rsidR="48F4E74A" w:rsidRPr="780DE211">
        <w:rPr>
          <w:rFonts w:ascii="Times New Roman" w:eastAsia="Times New Roman" w:hAnsi="Times New Roman" w:cs="Times New Roman"/>
        </w:rPr>
        <w:t xml:space="preserve">mõju riigiasutuste </w:t>
      </w:r>
      <w:r w:rsidR="007730F5">
        <w:rPr>
          <w:rFonts w:ascii="Times New Roman" w:eastAsia="Times New Roman" w:hAnsi="Times New Roman" w:cs="Times New Roman"/>
        </w:rPr>
        <w:t>ja</w:t>
      </w:r>
      <w:r w:rsidR="007730F5" w:rsidRPr="780DE211">
        <w:rPr>
          <w:rFonts w:ascii="Times New Roman" w:eastAsia="Times New Roman" w:hAnsi="Times New Roman" w:cs="Times New Roman"/>
        </w:rPr>
        <w:t xml:space="preserve"> </w:t>
      </w:r>
      <w:r w:rsidR="48F4E74A" w:rsidRPr="780DE211">
        <w:rPr>
          <w:rFonts w:ascii="Times New Roman" w:eastAsia="Times New Roman" w:hAnsi="Times New Roman" w:cs="Times New Roman"/>
        </w:rPr>
        <w:t>kohaliku omavalitsuse korraldusele</w:t>
      </w:r>
      <w:r w:rsidRPr="780DE211">
        <w:rPr>
          <w:rFonts w:ascii="Times New Roman" w:eastAsia="Times New Roman" w:hAnsi="Times New Roman" w:cs="Times New Roman"/>
        </w:rPr>
        <w:t>. Muid valdkondi eelnõu</w:t>
      </w:r>
      <w:r w:rsidR="00F67A51">
        <w:rPr>
          <w:rFonts w:ascii="Times New Roman" w:eastAsia="Times New Roman" w:hAnsi="Times New Roman" w:cs="Times New Roman"/>
        </w:rPr>
        <w:t>ga</w:t>
      </w:r>
      <w:r w:rsidRPr="780DE211">
        <w:rPr>
          <w:rFonts w:ascii="Times New Roman" w:eastAsia="Times New Roman" w:hAnsi="Times New Roman" w:cs="Times New Roman"/>
        </w:rPr>
        <w:t xml:space="preserve"> </w:t>
      </w:r>
      <w:r w:rsidR="00F67A51">
        <w:rPr>
          <w:rFonts w:ascii="Times New Roman" w:eastAsia="Times New Roman" w:hAnsi="Times New Roman" w:cs="Times New Roman"/>
        </w:rPr>
        <w:t>kavandatavad</w:t>
      </w:r>
      <w:r w:rsidR="00F67A51"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muudatused ei </w:t>
      </w:r>
      <w:r w:rsidR="000A755F">
        <w:rPr>
          <w:rFonts w:ascii="Times New Roman" w:eastAsia="Times New Roman" w:hAnsi="Times New Roman" w:cs="Times New Roman"/>
        </w:rPr>
        <w:t>mõjuta</w:t>
      </w:r>
      <w:r w:rsidRPr="780DE211">
        <w:rPr>
          <w:rFonts w:ascii="Times New Roman" w:eastAsia="Times New Roman" w:hAnsi="Times New Roman" w:cs="Times New Roman"/>
        </w:rPr>
        <w:t>.</w:t>
      </w:r>
    </w:p>
    <w:p w14:paraId="78392FBE" w14:textId="77417A19" w:rsidR="00720B75" w:rsidRPr="005C68BC" w:rsidRDefault="435CC5CE"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A</w:t>
      </w:r>
      <w:r w:rsidR="7E497EBE" w:rsidRPr="780DE211">
        <w:rPr>
          <w:rFonts w:ascii="Times New Roman" w:eastAsia="Times New Roman" w:hAnsi="Times New Roman" w:cs="Times New Roman"/>
          <w:b/>
          <w:bCs/>
        </w:rPr>
        <w:t>lkoholiseadus</w:t>
      </w:r>
    </w:p>
    <w:p w14:paraId="19B38C51" w14:textId="3D01F570" w:rsidR="005035D2" w:rsidRPr="005C68BC" w:rsidRDefault="4540F251"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Kavandatav muudatus:</w:t>
      </w:r>
      <w:r w:rsidR="180409E6" w:rsidRPr="780DE211">
        <w:rPr>
          <w:rFonts w:ascii="Times New Roman" w:eastAsia="Times New Roman" w:hAnsi="Times New Roman" w:cs="Times New Roman"/>
          <w:b/>
          <w:bCs/>
        </w:rPr>
        <w:t xml:space="preserve"> lisatakse täpsustus, et müügisaali nõue ei kohaldu alkohoolse joogi jaemüügile e-kaubanduses, toitlustuses ega avalikul üritusel.</w:t>
      </w:r>
    </w:p>
    <w:p w14:paraId="4469DD7B" w14:textId="77DCE302" w:rsidR="00EA76CE" w:rsidRPr="005C68BC" w:rsidRDefault="4540F251" w:rsidP="780DE211">
      <w:pPr>
        <w:spacing w:line="240" w:lineRule="auto"/>
        <w:jc w:val="both"/>
        <w:rPr>
          <w:rFonts w:ascii="Times New Roman" w:eastAsia="Times New Roman" w:hAnsi="Times New Roman" w:cs="Times New Roman"/>
          <w:u w:val="single"/>
        </w:rPr>
      </w:pPr>
      <w:commentRangeStart w:id="81"/>
      <w:r w:rsidRPr="780DE211">
        <w:rPr>
          <w:rFonts w:ascii="Times New Roman" w:eastAsia="Times New Roman" w:hAnsi="Times New Roman" w:cs="Times New Roman"/>
          <w:u w:val="single"/>
        </w:rPr>
        <w:t>Mõju valdkond:</w:t>
      </w:r>
      <w:commentRangeEnd w:id="81"/>
      <w:r>
        <w:commentReference w:id="81"/>
      </w:r>
      <w:r w:rsidR="3793CE1F" w:rsidRPr="780DE211">
        <w:rPr>
          <w:rFonts w:ascii="Times New Roman" w:eastAsia="Times New Roman" w:hAnsi="Times New Roman" w:cs="Times New Roman"/>
        </w:rPr>
        <w:t xml:space="preserve"> majanduslik mõju</w:t>
      </w:r>
    </w:p>
    <w:p w14:paraId="3209464A" w14:textId="5DB334F9" w:rsidR="00EA76CE" w:rsidRDefault="4540F251" w:rsidP="780DE211">
      <w:pPr>
        <w:spacing w:line="240" w:lineRule="auto"/>
        <w:jc w:val="both"/>
        <w:rPr>
          <w:rFonts w:ascii="Times New Roman" w:eastAsia="Times New Roman" w:hAnsi="Times New Roman" w:cs="Times New Roman"/>
        </w:rPr>
      </w:pPr>
      <w:commentRangeStart w:id="82"/>
      <w:r w:rsidRPr="780DE211">
        <w:rPr>
          <w:rFonts w:ascii="Times New Roman" w:eastAsia="Times New Roman" w:hAnsi="Times New Roman" w:cs="Times New Roman"/>
          <w:u w:val="single"/>
        </w:rPr>
        <w:lastRenderedPageBreak/>
        <w:t>Sihtrühm:</w:t>
      </w:r>
      <w:r w:rsidR="3EC330D2" w:rsidRPr="780DE211">
        <w:rPr>
          <w:rFonts w:ascii="Times New Roman" w:eastAsia="Times New Roman" w:hAnsi="Times New Roman" w:cs="Times New Roman"/>
        </w:rPr>
        <w:t xml:space="preserve"> väikeettevõtjad, e-kaubanduse platvormid, toitlustusasutused, avalike ürituste korraldajad</w:t>
      </w:r>
      <w:commentRangeEnd w:id="82"/>
      <w:r w:rsidR="00111614">
        <w:rPr>
          <w:rStyle w:val="Kommentaariviide"/>
          <w:kern w:val="2"/>
          <w14:ligatures w14:val="standardContextual"/>
        </w:rPr>
        <w:commentReference w:id="82"/>
      </w:r>
    </w:p>
    <w:p w14:paraId="59B8287C" w14:textId="69BE77B7" w:rsidR="16334812" w:rsidRDefault="798D4436"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Mõju võib pidada väheoluliseks. Muudatus loob õigusselguse, et alkohoolse joogi jaemüüjal on võimalik e-kaubanduses, toitlustuse</w:t>
      </w:r>
      <w:r w:rsidR="799AAD4A" w:rsidRPr="780DE211">
        <w:rPr>
          <w:rFonts w:ascii="Times New Roman" w:eastAsia="Times New Roman" w:hAnsi="Times New Roman" w:cs="Times New Roman"/>
        </w:rPr>
        <w:t>ttevõttes</w:t>
      </w:r>
      <w:r w:rsidRPr="780DE211">
        <w:rPr>
          <w:rFonts w:ascii="Times New Roman" w:eastAsia="Times New Roman" w:hAnsi="Times New Roman" w:cs="Times New Roman"/>
        </w:rPr>
        <w:t xml:space="preserve"> ja avalikel üritustel müüa alkoholi ilma müügisaali olemasoluta. See toetab regionaalset ettevõtlust. </w:t>
      </w:r>
      <w:r w:rsidR="00041CA7">
        <w:rPr>
          <w:rFonts w:ascii="Times New Roman" w:eastAsia="Times New Roman" w:hAnsi="Times New Roman" w:cs="Times New Roman"/>
        </w:rPr>
        <w:t>Praegu</w:t>
      </w:r>
      <w:r w:rsidR="01107910" w:rsidRPr="780DE211">
        <w:rPr>
          <w:rFonts w:ascii="Times New Roman" w:eastAsia="Times New Roman" w:hAnsi="Times New Roman" w:cs="Times New Roman"/>
        </w:rPr>
        <w:t xml:space="preserve"> seaduses olev</w:t>
      </w:r>
      <w:r w:rsidR="00486F73">
        <w:rPr>
          <w:rFonts w:ascii="Times New Roman" w:eastAsia="Times New Roman" w:hAnsi="Times New Roman" w:cs="Times New Roman"/>
        </w:rPr>
        <w:t xml:space="preserve"> teatav</w:t>
      </w:r>
      <w:r w:rsidR="01107910" w:rsidRPr="780DE211">
        <w:rPr>
          <w:rFonts w:ascii="Times New Roman" w:eastAsia="Times New Roman" w:hAnsi="Times New Roman" w:cs="Times New Roman"/>
        </w:rPr>
        <w:t xml:space="preserve"> vasturääkivus võis tekitada ettevõtjates segadust, kas toitlustus</w:t>
      </w:r>
      <w:r w:rsidR="4DC128CB" w:rsidRPr="780DE211">
        <w:rPr>
          <w:rFonts w:ascii="Times New Roman" w:eastAsia="Times New Roman" w:hAnsi="Times New Roman" w:cs="Times New Roman"/>
        </w:rPr>
        <w:t>ettevõttes</w:t>
      </w:r>
      <w:r w:rsidR="01107910" w:rsidRPr="780DE211">
        <w:rPr>
          <w:rFonts w:ascii="Times New Roman" w:eastAsia="Times New Roman" w:hAnsi="Times New Roman" w:cs="Times New Roman"/>
        </w:rPr>
        <w:t xml:space="preserve"> ja avalikul üritusel on lubatud alkoholi jaemüük ilma füüsilise müügisaali olemasoluta. </w:t>
      </w:r>
      <w:r w:rsidR="57AAE546" w:rsidRPr="780DE211">
        <w:rPr>
          <w:rFonts w:ascii="Times New Roman" w:eastAsia="Times New Roman" w:hAnsi="Times New Roman" w:cs="Times New Roman"/>
        </w:rPr>
        <w:t>Muudatus</w:t>
      </w:r>
      <w:r w:rsidR="0058436A">
        <w:rPr>
          <w:rFonts w:ascii="Times New Roman" w:eastAsia="Times New Roman" w:hAnsi="Times New Roman" w:cs="Times New Roman"/>
        </w:rPr>
        <w:t>ega</w:t>
      </w:r>
      <w:r w:rsidR="57AAE546" w:rsidRPr="780DE211">
        <w:rPr>
          <w:rFonts w:ascii="Times New Roman" w:eastAsia="Times New Roman" w:hAnsi="Times New Roman" w:cs="Times New Roman"/>
        </w:rPr>
        <w:t xml:space="preserve"> </w:t>
      </w:r>
      <w:r w:rsidR="0058436A">
        <w:rPr>
          <w:rFonts w:ascii="Times New Roman" w:eastAsia="Times New Roman" w:hAnsi="Times New Roman" w:cs="Times New Roman"/>
        </w:rPr>
        <w:t>kaob see</w:t>
      </w:r>
      <w:r w:rsidR="57AAE546" w:rsidRPr="780DE211">
        <w:rPr>
          <w:rFonts w:ascii="Times New Roman" w:eastAsia="Times New Roman" w:hAnsi="Times New Roman" w:cs="Times New Roman"/>
        </w:rPr>
        <w:t xml:space="preserve"> vasturääkivus ning </w:t>
      </w:r>
      <w:commentRangeStart w:id="83"/>
      <w:r w:rsidR="57AAE546" w:rsidRPr="780DE211">
        <w:rPr>
          <w:rFonts w:ascii="Times New Roman" w:eastAsia="Times New Roman" w:hAnsi="Times New Roman" w:cs="Times New Roman"/>
        </w:rPr>
        <w:t>toeta</w:t>
      </w:r>
      <w:r w:rsidR="006041DC">
        <w:rPr>
          <w:rFonts w:ascii="Times New Roman" w:eastAsia="Times New Roman" w:hAnsi="Times New Roman" w:cs="Times New Roman"/>
        </w:rPr>
        <w:t>takse ka</w:t>
      </w:r>
      <w:r w:rsidR="57AAE546" w:rsidRPr="780DE211">
        <w:rPr>
          <w:rFonts w:ascii="Times New Roman" w:eastAsia="Times New Roman" w:hAnsi="Times New Roman" w:cs="Times New Roman"/>
        </w:rPr>
        <w:t xml:space="preserve"> järelevalvet</w:t>
      </w:r>
      <w:commentRangeEnd w:id="83"/>
      <w:r w:rsidR="009A3A10">
        <w:rPr>
          <w:rStyle w:val="Kommentaariviide"/>
          <w:kern w:val="2"/>
          <w14:ligatures w14:val="standardContextual"/>
        </w:rPr>
        <w:commentReference w:id="83"/>
      </w:r>
      <w:r w:rsidR="57AAE546" w:rsidRPr="780DE211">
        <w:rPr>
          <w:rFonts w:ascii="Times New Roman" w:eastAsia="Times New Roman" w:hAnsi="Times New Roman" w:cs="Times New Roman"/>
        </w:rPr>
        <w:t>.</w:t>
      </w:r>
    </w:p>
    <w:p w14:paraId="3D95C3B5" w14:textId="51BCFA09" w:rsidR="2F45CD46" w:rsidRDefault="7F3AACE4"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mõju regionaalarengule</w:t>
      </w:r>
    </w:p>
    <w:p w14:paraId="60FEE944" w14:textId="78D1EB89" w:rsidR="2F45CD46" w:rsidRDefault="7F3AACE4"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w:t>
      </w:r>
      <w:commentRangeStart w:id="84"/>
      <w:r w:rsidRPr="780DE211">
        <w:rPr>
          <w:rFonts w:ascii="Times New Roman" w:eastAsia="Times New Roman" w:hAnsi="Times New Roman" w:cs="Times New Roman"/>
        </w:rPr>
        <w:t>maapiirkondade ettevõtjad</w:t>
      </w:r>
      <w:commentRangeEnd w:id="84"/>
      <w:r w:rsidR="00A94A72">
        <w:rPr>
          <w:rStyle w:val="Kommentaariviide"/>
          <w:kern w:val="2"/>
          <w14:ligatures w14:val="standardContextual"/>
        </w:rPr>
        <w:commentReference w:id="84"/>
      </w:r>
      <w:r w:rsidRPr="780DE211">
        <w:rPr>
          <w:rFonts w:ascii="Times New Roman" w:eastAsia="Times New Roman" w:hAnsi="Times New Roman" w:cs="Times New Roman"/>
        </w:rPr>
        <w:t>, kohalike ürituste</w:t>
      </w:r>
      <w:r w:rsidR="6A7BDAEE" w:rsidRPr="780DE211">
        <w:rPr>
          <w:rFonts w:ascii="Times New Roman" w:eastAsia="Times New Roman" w:hAnsi="Times New Roman" w:cs="Times New Roman"/>
        </w:rPr>
        <w:t>, laatade ja festivalide</w:t>
      </w:r>
      <w:r w:rsidRPr="780DE211">
        <w:rPr>
          <w:rFonts w:ascii="Times New Roman" w:eastAsia="Times New Roman" w:hAnsi="Times New Roman" w:cs="Times New Roman"/>
        </w:rPr>
        <w:t xml:space="preserve"> korraldajad</w:t>
      </w:r>
    </w:p>
    <w:p w14:paraId="64346E16" w14:textId="16259B43" w:rsidR="785AB7BD" w:rsidRDefault="72CB16CE"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Muudatuse mõju võib pidada väheoluliseks, kuid positiivseks. See loob õigusselguse, et alkohoolse joogi jaemüük on avalikel üritustel, sealhulgas laatadel ja festivalidel, lubatud ka ilma püsiva müügisaali olemasoluta. </w:t>
      </w:r>
      <w:commentRangeStart w:id="85"/>
      <w:r w:rsidRPr="780DE211">
        <w:rPr>
          <w:rFonts w:ascii="Times New Roman" w:eastAsia="Times New Roman" w:hAnsi="Times New Roman" w:cs="Times New Roman"/>
        </w:rPr>
        <w:t>Muudatus toetab regionaalset ettevõtlust ning kaudselt ka turismi.</w:t>
      </w:r>
      <w:commentRangeEnd w:id="85"/>
      <w:r w:rsidR="00EB19A0">
        <w:rPr>
          <w:rStyle w:val="Kommentaariviide"/>
          <w:kern w:val="2"/>
          <w14:ligatures w14:val="standardContextual"/>
        </w:rPr>
        <w:commentReference w:id="85"/>
      </w:r>
    </w:p>
    <w:p w14:paraId="7E9CB2C1" w14:textId="43C0DD39" w:rsidR="00CD7A56" w:rsidRPr="005C68BC" w:rsidRDefault="7C70100E"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Kavandatav muudatus: muudetakse alkohoolsete jookide jaemüügi regulatsiooni selliselt, et jaemüük on lubatud e-kaubanduses ilma kauplust või toitlustusettevõtet omamata.</w:t>
      </w:r>
    </w:p>
    <w:p w14:paraId="31E36B85" w14:textId="0A67CB99" w:rsidR="005C68BC" w:rsidRPr="005C68BC" w:rsidRDefault="6F3C13DB"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55535729" w:rsidRPr="780DE211">
        <w:rPr>
          <w:rFonts w:ascii="Times New Roman" w:eastAsia="Times New Roman" w:hAnsi="Times New Roman" w:cs="Times New Roman"/>
        </w:rPr>
        <w:t xml:space="preserve"> </w:t>
      </w:r>
      <w:r w:rsidR="1058A5A9" w:rsidRPr="780DE211">
        <w:rPr>
          <w:rFonts w:ascii="Times New Roman" w:eastAsia="Times New Roman" w:hAnsi="Times New Roman" w:cs="Times New Roman"/>
        </w:rPr>
        <w:t>majandus</w:t>
      </w:r>
    </w:p>
    <w:p w14:paraId="6F2FF3CC" w14:textId="4E006FFC" w:rsidR="005C68BC" w:rsidRPr="005C68BC" w:rsidRDefault="6F3C13DB" w:rsidP="780DE211">
      <w:pPr>
        <w:spacing w:line="240" w:lineRule="auto"/>
        <w:jc w:val="both"/>
        <w:rPr>
          <w:rFonts w:ascii="Times New Roman" w:eastAsia="Times New Roman" w:hAnsi="Times New Roman" w:cs="Times New Roman"/>
          <w:b/>
          <w:bCs/>
        </w:rPr>
      </w:pPr>
      <w:commentRangeStart w:id="86"/>
      <w:r w:rsidRPr="780DE211">
        <w:rPr>
          <w:rFonts w:ascii="Times New Roman" w:eastAsia="Times New Roman" w:hAnsi="Times New Roman" w:cs="Times New Roman"/>
          <w:u w:val="single"/>
        </w:rPr>
        <w:t>Sihtrühm:</w:t>
      </w:r>
      <w:r w:rsidR="3C113FE2" w:rsidRPr="780DE211">
        <w:rPr>
          <w:rFonts w:ascii="Times New Roman" w:eastAsia="Times New Roman" w:hAnsi="Times New Roman" w:cs="Times New Roman"/>
        </w:rPr>
        <w:t xml:space="preserve"> </w:t>
      </w:r>
      <w:r w:rsidR="43B186AA" w:rsidRPr="780DE211">
        <w:rPr>
          <w:rFonts w:ascii="Times New Roman" w:eastAsia="Times New Roman" w:hAnsi="Times New Roman" w:cs="Times New Roman"/>
        </w:rPr>
        <w:t>väikeettevõtjad, e-kaubanduse platvormid, tootjad</w:t>
      </w:r>
      <w:commentRangeEnd w:id="86"/>
      <w:r w:rsidR="004D4E9E">
        <w:rPr>
          <w:rStyle w:val="Kommentaariviide"/>
          <w:kern w:val="2"/>
          <w14:ligatures w14:val="standardContextual"/>
        </w:rPr>
        <w:commentReference w:id="86"/>
      </w:r>
    </w:p>
    <w:p w14:paraId="539A89D6" w14:textId="2D2FDE4E" w:rsidR="00EE5726" w:rsidRDefault="3EAB61C5"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Mõju võib pidada väheoluliseks, kuid positiivseks. Muudatus vähendab ettevõtjate halduskoormust ja kulusid, kuna kaob kohustus </w:t>
      </w:r>
      <w:r w:rsidR="001D0472">
        <w:rPr>
          <w:rFonts w:ascii="Times New Roman" w:eastAsia="Times New Roman" w:hAnsi="Times New Roman" w:cs="Times New Roman"/>
        </w:rPr>
        <w:t>pida</w:t>
      </w:r>
      <w:r w:rsidR="001D0472" w:rsidRPr="780DE211">
        <w:rPr>
          <w:rFonts w:ascii="Times New Roman" w:eastAsia="Times New Roman" w:hAnsi="Times New Roman" w:cs="Times New Roman"/>
        </w:rPr>
        <w:t xml:space="preserve">da </w:t>
      </w:r>
      <w:r w:rsidRPr="780DE211">
        <w:rPr>
          <w:rFonts w:ascii="Times New Roman" w:eastAsia="Times New Roman" w:hAnsi="Times New Roman" w:cs="Times New Roman"/>
        </w:rPr>
        <w:t xml:space="preserve">füüsilist müügisaali. E-kaubanduse kaudu müük muutub paindlikumaks, mis soodustab väikeettevõtlust ja kohalike väiketootjate </w:t>
      </w:r>
      <w:proofErr w:type="spellStart"/>
      <w:r w:rsidRPr="780DE211">
        <w:rPr>
          <w:rFonts w:ascii="Times New Roman" w:eastAsia="Times New Roman" w:hAnsi="Times New Roman" w:cs="Times New Roman"/>
        </w:rPr>
        <w:t>turulepääsu</w:t>
      </w:r>
      <w:proofErr w:type="spellEnd"/>
      <w:r w:rsidRPr="780DE211">
        <w:rPr>
          <w:rFonts w:ascii="Times New Roman" w:eastAsia="Times New Roman" w:hAnsi="Times New Roman" w:cs="Times New Roman"/>
        </w:rPr>
        <w:t xml:space="preserve">. Füüsilise müügisaali nõue, mis on osutunud ebaefektiivseks ja konkurentsi moonutavaks, kaob ära. Ettevõtjad ei ole kohustatud oma senises tegevuses muudatusi tegema, kuid neil avaneb võimalus </w:t>
      </w:r>
      <w:r w:rsidR="00F31456">
        <w:rPr>
          <w:rFonts w:ascii="Times New Roman" w:eastAsia="Times New Roman" w:hAnsi="Times New Roman" w:cs="Times New Roman"/>
        </w:rPr>
        <w:t>teha</w:t>
      </w:r>
      <w:r w:rsidRPr="780DE211">
        <w:rPr>
          <w:rFonts w:ascii="Times New Roman" w:eastAsia="Times New Roman" w:hAnsi="Times New Roman" w:cs="Times New Roman"/>
        </w:rPr>
        <w:t xml:space="preserve"> majandustegevust väiksemate kuludega, kui nad ei soovi </w:t>
      </w:r>
      <w:r w:rsidR="00E5662D">
        <w:rPr>
          <w:rFonts w:ascii="Times New Roman" w:eastAsia="Times New Roman" w:hAnsi="Times New Roman" w:cs="Times New Roman"/>
        </w:rPr>
        <w:t>pidada</w:t>
      </w:r>
      <w:r w:rsidR="00E5662D" w:rsidRPr="780DE211">
        <w:rPr>
          <w:rFonts w:ascii="Times New Roman" w:eastAsia="Times New Roman" w:hAnsi="Times New Roman" w:cs="Times New Roman"/>
        </w:rPr>
        <w:t xml:space="preserve"> </w:t>
      </w:r>
      <w:r w:rsidRPr="780DE211">
        <w:rPr>
          <w:rFonts w:ascii="Times New Roman" w:eastAsia="Times New Roman" w:hAnsi="Times New Roman" w:cs="Times New Roman"/>
        </w:rPr>
        <w:t>eraldi füüsilist müügisaali.</w:t>
      </w:r>
      <w:r w:rsidR="1E0CDD1B" w:rsidRPr="780DE211">
        <w:rPr>
          <w:rFonts w:ascii="Times New Roman" w:eastAsia="Times New Roman" w:hAnsi="Times New Roman" w:cs="Times New Roman"/>
        </w:rPr>
        <w:t xml:space="preserve"> </w:t>
      </w:r>
      <w:r w:rsidRPr="780DE211">
        <w:rPr>
          <w:rFonts w:ascii="Times New Roman" w:eastAsia="Times New Roman" w:hAnsi="Times New Roman" w:cs="Times New Roman"/>
        </w:rPr>
        <w:t>Muudatus mõjutab positiivselt kõiki ettevõtjaid, sealhulgas ekspordiga tegelevaid äriühinguid ja e-residentide asutatud Eestis registreeritud ettevõt</w:t>
      </w:r>
      <w:r w:rsidR="00E5662D">
        <w:rPr>
          <w:rFonts w:ascii="Times New Roman" w:eastAsia="Times New Roman" w:hAnsi="Times New Roman" w:cs="Times New Roman"/>
        </w:rPr>
        <w:t>ja</w:t>
      </w:r>
      <w:r w:rsidRPr="780DE211">
        <w:rPr>
          <w:rFonts w:ascii="Times New Roman" w:eastAsia="Times New Roman" w:hAnsi="Times New Roman" w:cs="Times New Roman"/>
        </w:rPr>
        <w:t>id, kes on tundnud huvi just veebimüügi vastu. See laiendab ettevõtjate võimalusi müüa tooteid otse kliendile. Suureneb ettevõtja iseseisvus oma majandustegevuse korraldamisel ja planeerimisel.</w:t>
      </w:r>
    </w:p>
    <w:p w14:paraId="130C7E79" w14:textId="0A4C971B" w:rsidR="00433B7B" w:rsidRDefault="3EAB61C5"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Positiivse mõjuna võib esile tõsta ka suuremat mõju väike</w:t>
      </w:r>
      <w:r w:rsidR="009C407D">
        <w:rPr>
          <w:rFonts w:ascii="Times New Roman" w:eastAsia="Times New Roman" w:hAnsi="Times New Roman" w:cs="Times New Roman"/>
        </w:rPr>
        <w:t>-</w:t>
      </w:r>
      <w:r w:rsidRPr="780DE211">
        <w:rPr>
          <w:rFonts w:ascii="Times New Roman" w:eastAsia="Times New Roman" w:hAnsi="Times New Roman" w:cs="Times New Roman"/>
        </w:rPr>
        <w:t xml:space="preserve"> ja kohalikele ettevõtjatele, kellel on nüüd lihtsam oma tooteid otse tarbijatele turustada. Seeläbi lüheneb tehinguahel võrreldes edasimüügiga kauplustele</w:t>
      </w:r>
      <w:r w:rsidR="00AA0FAB">
        <w:rPr>
          <w:rFonts w:ascii="Times New Roman" w:eastAsia="Times New Roman" w:hAnsi="Times New Roman" w:cs="Times New Roman"/>
        </w:rPr>
        <w:t xml:space="preserve"> </w:t>
      </w:r>
      <w:r w:rsidR="00690EB7">
        <w:rPr>
          <w:rFonts w:ascii="Times New Roman" w:eastAsia="Times New Roman" w:hAnsi="Times New Roman" w:cs="Times New Roman"/>
        </w:rPr>
        <w:t>ning</w:t>
      </w:r>
      <w:r w:rsidR="00AA0FAB">
        <w:rPr>
          <w:rFonts w:ascii="Times New Roman" w:eastAsia="Times New Roman" w:hAnsi="Times New Roman" w:cs="Times New Roman"/>
        </w:rPr>
        <w:t xml:space="preserve"> ahela lühenemine </w:t>
      </w:r>
      <w:commentRangeStart w:id="87"/>
      <w:r w:rsidRPr="780DE211">
        <w:rPr>
          <w:rFonts w:ascii="Times New Roman" w:eastAsia="Times New Roman" w:hAnsi="Times New Roman" w:cs="Times New Roman"/>
        </w:rPr>
        <w:t xml:space="preserve">võib </w:t>
      </w:r>
      <w:r w:rsidR="00690EB7" w:rsidRPr="780DE211">
        <w:rPr>
          <w:rFonts w:ascii="Times New Roman" w:eastAsia="Times New Roman" w:hAnsi="Times New Roman" w:cs="Times New Roman"/>
        </w:rPr>
        <w:t xml:space="preserve">tähendada </w:t>
      </w:r>
      <w:r w:rsidRPr="780DE211">
        <w:rPr>
          <w:rFonts w:ascii="Times New Roman" w:eastAsia="Times New Roman" w:hAnsi="Times New Roman" w:cs="Times New Roman"/>
        </w:rPr>
        <w:t xml:space="preserve">tarbijale odavamat toote hinda </w:t>
      </w:r>
      <w:commentRangeEnd w:id="87"/>
      <w:r w:rsidR="00123274">
        <w:rPr>
          <w:rStyle w:val="Kommentaariviide"/>
          <w:kern w:val="2"/>
          <w14:ligatures w14:val="standardContextual"/>
        </w:rPr>
        <w:commentReference w:id="87"/>
      </w:r>
      <w:r w:rsidR="00690EB7">
        <w:rPr>
          <w:rFonts w:ascii="Times New Roman" w:eastAsia="Times New Roman" w:hAnsi="Times New Roman" w:cs="Times New Roman"/>
        </w:rPr>
        <w:t>ja</w:t>
      </w:r>
      <w:r w:rsidR="00690EB7" w:rsidRPr="780DE211">
        <w:rPr>
          <w:rFonts w:ascii="Times New Roman" w:eastAsia="Times New Roman" w:hAnsi="Times New Roman" w:cs="Times New Roman"/>
        </w:rPr>
        <w:t xml:space="preserve"> </w:t>
      </w:r>
      <w:r w:rsidRPr="780DE211">
        <w:rPr>
          <w:rFonts w:ascii="Times New Roman" w:eastAsia="Times New Roman" w:hAnsi="Times New Roman" w:cs="Times New Roman"/>
        </w:rPr>
        <w:t>tulu liikumist otse tootjale.</w:t>
      </w:r>
    </w:p>
    <w:p w14:paraId="1EF07A6C" w14:textId="26C5F31E" w:rsidR="005C68BC" w:rsidRPr="005C68BC" w:rsidRDefault="43B186AA"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w:t>
      </w:r>
      <w:commentRangeStart w:id="88"/>
      <w:r w:rsidRPr="780DE211">
        <w:rPr>
          <w:rFonts w:ascii="Times New Roman" w:eastAsia="Times New Roman" w:hAnsi="Times New Roman" w:cs="Times New Roman"/>
        </w:rPr>
        <w:t>halduskorraldus</w:t>
      </w:r>
      <w:commentRangeEnd w:id="88"/>
      <w:r w:rsidR="00972055">
        <w:rPr>
          <w:rStyle w:val="Kommentaariviide"/>
          <w:kern w:val="2"/>
          <w14:ligatures w14:val="standardContextual"/>
        </w:rPr>
        <w:commentReference w:id="88"/>
      </w:r>
    </w:p>
    <w:p w14:paraId="40625AE3" w14:textId="44F812CF" w:rsidR="005C68BC" w:rsidRPr="005C68BC" w:rsidRDefault="43B186AA"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w:t>
      </w:r>
      <w:commentRangeStart w:id="89"/>
      <w:r w:rsidRPr="780DE211">
        <w:rPr>
          <w:rFonts w:ascii="Times New Roman" w:eastAsia="Times New Roman" w:hAnsi="Times New Roman" w:cs="Times New Roman"/>
        </w:rPr>
        <w:t>kohalikud omavalitsused</w:t>
      </w:r>
      <w:commentRangeEnd w:id="89"/>
      <w:r w:rsidR="00183119">
        <w:rPr>
          <w:rStyle w:val="Kommentaariviide"/>
          <w:kern w:val="2"/>
          <w14:ligatures w14:val="standardContextual"/>
        </w:rPr>
        <w:commentReference w:id="89"/>
      </w:r>
      <w:r w:rsidRPr="780DE211">
        <w:rPr>
          <w:rFonts w:ascii="Times New Roman" w:eastAsia="Times New Roman" w:hAnsi="Times New Roman" w:cs="Times New Roman"/>
        </w:rPr>
        <w:t xml:space="preserve">, </w:t>
      </w:r>
      <w:commentRangeStart w:id="90"/>
      <w:r w:rsidRPr="780DE211">
        <w:rPr>
          <w:rFonts w:ascii="Times New Roman" w:eastAsia="Times New Roman" w:hAnsi="Times New Roman" w:cs="Times New Roman"/>
        </w:rPr>
        <w:t>järelevalveasutused (TTJA, PPA</w:t>
      </w:r>
      <w:r w:rsidR="30B88DFF" w:rsidRPr="780DE211">
        <w:rPr>
          <w:rFonts w:ascii="Times New Roman" w:eastAsia="Times New Roman" w:hAnsi="Times New Roman" w:cs="Times New Roman"/>
        </w:rPr>
        <w:t>, MTA</w:t>
      </w:r>
      <w:r w:rsidR="50840BD5" w:rsidRPr="780DE211">
        <w:rPr>
          <w:rFonts w:ascii="Times New Roman" w:eastAsia="Times New Roman" w:hAnsi="Times New Roman" w:cs="Times New Roman"/>
        </w:rPr>
        <w:t>, PTA</w:t>
      </w:r>
      <w:r w:rsidRPr="780DE211">
        <w:rPr>
          <w:rFonts w:ascii="Times New Roman" w:eastAsia="Times New Roman" w:hAnsi="Times New Roman" w:cs="Times New Roman"/>
        </w:rPr>
        <w:t>)</w:t>
      </w:r>
      <w:commentRangeEnd w:id="90"/>
      <w:r w:rsidR="00214935">
        <w:rPr>
          <w:rStyle w:val="Kommentaariviide"/>
          <w:kern w:val="2"/>
          <w14:ligatures w14:val="standardContextual"/>
        </w:rPr>
        <w:commentReference w:id="90"/>
      </w:r>
    </w:p>
    <w:p w14:paraId="21DE1D31" w14:textId="0786ECF4" w:rsidR="005C68BC" w:rsidRPr="005C68BC" w:rsidRDefault="1A48CC84"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Muudatuse mõju TTJA-</w:t>
      </w:r>
      <w:proofErr w:type="spellStart"/>
      <w:r w:rsidRPr="780DE211">
        <w:rPr>
          <w:rFonts w:ascii="Times New Roman" w:eastAsia="Times New Roman" w:hAnsi="Times New Roman" w:cs="Times New Roman"/>
        </w:rPr>
        <w:t>le</w:t>
      </w:r>
      <w:proofErr w:type="spellEnd"/>
      <w:r w:rsidRPr="780DE211">
        <w:rPr>
          <w:rFonts w:ascii="Times New Roman" w:eastAsia="Times New Roman" w:hAnsi="Times New Roman" w:cs="Times New Roman"/>
        </w:rPr>
        <w:t xml:space="preserve"> on oluline. See vähendab </w:t>
      </w:r>
      <w:commentRangeStart w:id="91"/>
      <w:r w:rsidRPr="780DE211">
        <w:rPr>
          <w:rFonts w:ascii="Times New Roman" w:eastAsia="Times New Roman" w:hAnsi="Times New Roman" w:cs="Times New Roman"/>
        </w:rPr>
        <w:t>halduskoormust</w:t>
      </w:r>
      <w:commentRangeEnd w:id="91"/>
      <w:r w:rsidR="00972055">
        <w:rPr>
          <w:rStyle w:val="Kommentaariviide"/>
          <w:kern w:val="2"/>
          <w14:ligatures w14:val="standardContextual"/>
        </w:rPr>
        <w:commentReference w:id="91"/>
      </w:r>
      <w:r w:rsidRPr="780DE211">
        <w:rPr>
          <w:rFonts w:ascii="Times New Roman" w:eastAsia="Times New Roman" w:hAnsi="Times New Roman" w:cs="Times New Roman"/>
        </w:rPr>
        <w:t xml:space="preserve">, kuna kaob vajadus menetleda näilisi poode (nt laoruumides või olematu lahtiolekuajaga), mis on loodud üksnes kehtiva seaduse nõude täitmiseks. Füüsilise müügisaali olemasolu ei </w:t>
      </w:r>
      <w:r w:rsidR="004D32BF">
        <w:rPr>
          <w:rFonts w:ascii="Times New Roman" w:eastAsia="Times New Roman" w:hAnsi="Times New Roman" w:cs="Times New Roman"/>
        </w:rPr>
        <w:t xml:space="preserve">ole </w:t>
      </w:r>
      <w:r w:rsidRPr="780DE211">
        <w:rPr>
          <w:rFonts w:ascii="Times New Roman" w:eastAsia="Times New Roman" w:hAnsi="Times New Roman" w:cs="Times New Roman"/>
        </w:rPr>
        <w:t>hõlbusta</w:t>
      </w:r>
      <w:r w:rsidR="004D32BF">
        <w:rPr>
          <w:rFonts w:ascii="Times New Roman" w:eastAsia="Times New Roman" w:hAnsi="Times New Roman" w:cs="Times New Roman"/>
        </w:rPr>
        <w:t>nud</w:t>
      </w:r>
      <w:r w:rsidRPr="780DE211">
        <w:rPr>
          <w:rFonts w:ascii="Times New Roman" w:eastAsia="Times New Roman" w:hAnsi="Times New Roman" w:cs="Times New Roman"/>
        </w:rPr>
        <w:t xml:space="preserve"> e-kaubanduse müügitehingute kontrollimist, kuna veebimüügi üle </w:t>
      </w:r>
      <w:r w:rsidR="00D26887">
        <w:rPr>
          <w:rFonts w:ascii="Times New Roman" w:eastAsia="Times New Roman" w:hAnsi="Times New Roman" w:cs="Times New Roman"/>
        </w:rPr>
        <w:t>on tulnud</w:t>
      </w:r>
      <w:r w:rsidRPr="780DE211">
        <w:rPr>
          <w:rFonts w:ascii="Times New Roman" w:eastAsia="Times New Roman" w:hAnsi="Times New Roman" w:cs="Times New Roman"/>
        </w:rPr>
        <w:t xml:space="preserve"> te</w:t>
      </w:r>
      <w:r w:rsidR="004D32BF">
        <w:rPr>
          <w:rFonts w:ascii="Times New Roman" w:eastAsia="Times New Roman" w:hAnsi="Times New Roman" w:cs="Times New Roman"/>
        </w:rPr>
        <w:t>h</w:t>
      </w:r>
      <w:r w:rsidRPr="780DE211">
        <w:rPr>
          <w:rFonts w:ascii="Times New Roman" w:eastAsia="Times New Roman" w:hAnsi="Times New Roman" w:cs="Times New Roman"/>
        </w:rPr>
        <w:t>a eraldi järelevalvet.</w:t>
      </w:r>
    </w:p>
    <w:p w14:paraId="735FDEFE" w14:textId="2365860F" w:rsidR="005C68BC" w:rsidRDefault="1A48CC84"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Kuna ettevõtjatel kaob vajadus pidada fiktiivseid poode alkoholi jaemüügiks e-kaubanduse kaudu, võib eeldada, et paljud sellised müügikohad suletakse, kuna nende pidamine on olnud </w:t>
      </w:r>
      <w:r w:rsidR="00D26887">
        <w:rPr>
          <w:rFonts w:ascii="Times New Roman" w:eastAsia="Times New Roman" w:hAnsi="Times New Roman" w:cs="Times New Roman"/>
        </w:rPr>
        <w:lastRenderedPageBreak/>
        <w:t>lisa</w:t>
      </w:r>
      <w:r w:rsidRPr="780DE211">
        <w:rPr>
          <w:rFonts w:ascii="Times New Roman" w:eastAsia="Times New Roman" w:hAnsi="Times New Roman" w:cs="Times New Roman"/>
        </w:rPr>
        <w:t>kulu. Selle tule</w:t>
      </w:r>
      <w:r w:rsidR="00AE1E8D">
        <w:rPr>
          <w:rFonts w:ascii="Times New Roman" w:eastAsia="Times New Roman" w:hAnsi="Times New Roman" w:cs="Times New Roman"/>
        </w:rPr>
        <w:t>musel</w:t>
      </w:r>
      <w:r w:rsidRPr="780DE211">
        <w:rPr>
          <w:rFonts w:ascii="Times New Roman" w:eastAsia="Times New Roman" w:hAnsi="Times New Roman" w:cs="Times New Roman"/>
        </w:rPr>
        <w:t xml:space="preserve"> väheneb TTJA ja PPA kontrollitavate müügikohtade arv. Tõenäoliselt on mõju </w:t>
      </w:r>
      <w:proofErr w:type="spellStart"/>
      <w:r w:rsidRPr="780DE211">
        <w:rPr>
          <w:rFonts w:ascii="Times New Roman" w:eastAsia="Times New Roman" w:hAnsi="Times New Roman" w:cs="Times New Roman"/>
        </w:rPr>
        <w:t>PPA-le</w:t>
      </w:r>
      <w:proofErr w:type="spellEnd"/>
      <w:r w:rsidR="335E2015" w:rsidRPr="780DE211">
        <w:rPr>
          <w:rFonts w:ascii="Times New Roman" w:eastAsia="Times New Roman" w:hAnsi="Times New Roman" w:cs="Times New Roman"/>
        </w:rPr>
        <w:t xml:space="preserve"> (vanusekontroll)</w:t>
      </w:r>
      <w:r w:rsidRPr="780DE211">
        <w:rPr>
          <w:rFonts w:ascii="Times New Roman" w:eastAsia="Times New Roman" w:hAnsi="Times New Roman" w:cs="Times New Roman"/>
        </w:rPr>
        <w:t xml:space="preserve"> </w:t>
      </w:r>
      <w:r w:rsidR="00577B82">
        <w:rPr>
          <w:rFonts w:ascii="Times New Roman" w:eastAsia="Times New Roman" w:hAnsi="Times New Roman" w:cs="Times New Roman"/>
        </w:rPr>
        <w:t xml:space="preserve">siiski </w:t>
      </w:r>
      <w:r w:rsidRPr="780DE211">
        <w:rPr>
          <w:rFonts w:ascii="Times New Roman" w:eastAsia="Times New Roman" w:hAnsi="Times New Roman" w:cs="Times New Roman"/>
        </w:rPr>
        <w:t>minimaalne, kuna paljudes fiktiivsetes poodides müüki tegelik</w:t>
      </w:r>
      <w:r w:rsidR="00577B82">
        <w:rPr>
          <w:rFonts w:ascii="Times New Roman" w:eastAsia="Times New Roman" w:hAnsi="Times New Roman" w:cs="Times New Roman"/>
        </w:rPr>
        <w:t>ult</w:t>
      </w:r>
      <w:r w:rsidRPr="780DE211">
        <w:rPr>
          <w:rFonts w:ascii="Times New Roman" w:eastAsia="Times New Roman" w:hAnsi="Times New Roman" w:cs="Times New Roman"/>
        </w:rPr>
        <w:t xml:space="preserve"> ei toimu.</w:t>
      </w:r>
    </w:p>
    <w:p w14:paraId="3B9C0D20" w14:textId="2EE94970" w:rsidR="00E63B13" w:rsidRPr="005C68BC" w:rsidRDefault="3F9759F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Samas on oodata mõningast majandustegevuse registri ja PTA teavituste </w:t>
      </w:r>
      <w:r w:rsidR="000B1A66">
        <w:rPr>
          <w:rFonts w:ascii="Times New Roman" w:eastAsia="Times New Roman" w:hAnsi="Times New Roman" w:cs="Times New Roman"/>
        </w:rPr>
        <w:t xml:space="preserve">arvu </w:t>
      </w:r>
      <w:r w:rsidRPr="780DE211">
        <w:rPr>
          <w:rFonts w:ascii="Times New Roman" w:eastAsia="Times New Roman" w:hAnsi="Times New Roman" w:cs="Times New Roman"/>
        </w:rPr>
        <w:t xml:space="preserve">kasvu, kuna kõik e-poodi </w:t>
      </w:r>
      <w:r w:rsidR="00504F6E">
        <w:rPr>
          <w:rFonts w:ascii="Times New Roman" w:eastAsia="Times New Roman" w:hAnsi="Times New Roman" w:cs="Times New Roman"/>
        </w:rPr>
        <w:t>pidavad</w:t>
      </w:r>
      <w:r w:rsidR="00504F6E" w:rsidRPr="780DE211">
        <w:rPr>
          <w:rFonts w:ascii="Times New Roman" w:eastAsia="Times New Roman" w:hAnsi="Times New Roman" w:cs="Times New Roman"/>
        </w:rPr>
        <w:t xml:space="preserve"> </w:t>
      </w:r>
      <w:r w:rsidRPr="780DE211">
        <w:rPr>
          <w:rFonts w:ascii="Times New Roman" w:eastAsia="Times New Roman" w:hAnsi="Times New Roman" w:cs="Times New Roman"/>
        </w:rPr>
        <w:t>ettevõtjad, kellel füüsiline müügikoht puudub</w:t>
      </w:r>
      <w:commentRangeStart w:id="92"/>
      <w:r w:rsidRPr="780DE211">
        <w:rPr>
          <w:rFonts w:ascii="Times New Roman" w:eastAsia="Times New Roman" w:hAnsi="Times New Roman" w:cs="Times New Roman"/>
        </w:rPr>
        <w:t>, ei ole</w:t>
      </w:r>
      <w:r w:rsidR="00EF672A">
        <w:rPr>
          <w:rFonts w:ascii="Times New Roman" w:eastAsia="Times New Roman" w:hAnsi="Times New Roman" w:cs="Times New Roman"/>
        </w:rPr>
        <w:t xml:space="preserve"> siiani</w:t>
      </w:r>
      <w:r w:rsidRPr="780DE211">
        <w:rPr>
          <w:rFonts w:ascii="Times New Roman" w:eastAsia="Times New Roman" w:hAnsi="Times New Roman" w:cs="Times New Roman"/>
        </w:rPr>
        <w:t xml:space="preserve"> teinud nõutavaid teavitusi.</w:t>
      </w:r>
      <w:commentRangeEnd w:id="92"/>
      <w:r w:rsidR="002C434D">
        <w:rPr>
          <w:rStyle w:val="Kommentaariviide"/>
          <w:kern w:val="2"/>
          <w14:ligatures w14:val="standardContextual"/>
        </w:rPr>
        <w:commentReference w:id="92"/>
      </w:r>
      <w:r w:rsidRPr="780DE211">
        <w:rPr>
          <w:rFonts w:ascii="Times New Roman" w:eastAsia="Times New Roman" w:hAnsi="Times New Roman" w:cs="Times New Roman"/>
        </w:rPr>
        <w:t xml:space="preserve"> Selliste teavituste </w:t>
      </w:r>
      <w:r w:rsidR="000B1A66">
        <w:rPr>
          <w:rFonts w:ascii="Times New Roman" w:eastAsia="Times New Roman" w:hAnsi="Times New Roman" w:cs="Times New Roman"/>
        </w:rPr>
        <w:t xml:space="preserve">arvu </w:t>
      </w:r>
      <w:r w:rsidRPr="780DE211">
        <w:rPr>
          <w:rFonts w:ascii="Times New Roman" w:eastAsia="Times New Roman" w:hAnsi="Times New Roman" w:cs="Times New Roman"/>
        </w:rPr>
        <w:t>kasv on aga eelduslikult ühekordne, kuna muudatuse jõustumise jär</w:t>
      </w:r>
      <w:r w:rsidR="000B1A66">
        <w:rPr>
          <w:rFonts w:ascii="Times New Roman" w:eastAsia="Times New Roman" w:hAnsi="Times New Roman" w:cs="Times New Roman"/>
        </w:rPr>
        <w:t>el</w:t>
      </w:r>
      <w:r w:rsidRPr="780DE211">
        <w:rPr>
          <w:rFonts w:ascii="Times New Roman" w:eastAsia="Times New Roman" w:hAnsi="Times New Roman" w:cs="Times New Roman"/>
        </w:rPr>
        <w:t xml:space="preserve"> võib oodata, et need, kellel on teavitused tegemata, teevad need ära. Samas võib alkohoolse joogi iseseivalt e-kaubanduses müümise lubamise</w:t>
      </w:r>
      <w:r w:rsidR="00437BD7">
        <w:rPr>
          <w:rFonts w:ascii="Times New Roman" w:eastAsia="Times New Roman" w:hAnsi="Times New Roman" w:cs="Times New Roman"/>
        </w:rPr>
        <w:t xml:space="preserve"> järe</w:t>
      </w:r>
      <w:r w:rsidRPr="780DE211">
        <w:rPr>
          <w:rFonts w:ascii="Times New Roman" w:eastAsia="Times New Roman" w:hAnsi="Times New Roman" w:cs="Times New Roman"/>
        </w:rPr>
        <w:t xml:space="preserve">l eeldada selle tegevusvormi mõningast kasvu. Edaspidi võib piirangu kadumise tõttu </w:t>
      </w:r>
      <w:commentRangeStart w:id="93"/>
      <w:r w:rsidRPr="780DE211">
        <w:rPr>
          <w:rFonts w:ascii="Times New Roman" w:eastAsia="Times New Roman" w:hAnsi="Times New Roman" w:cs="Times New Roman"/>
        </w:rPr>
        <w:t xml:space="preserve">eeldada toodete mõningast suuremat </w:t>
      </w:r>
      <w:r w:rsidR="00D32406">
        <w:rPr>
          <w:rFonts w:ascii="Times New Roman" w:eastAsia="Times New Roman" w:hAnsi="Times New Roman" w:cs="Times New Roman"/>
        </w:rPr>
        <w:t>müüki</w:t>
      </w:r>
      <w:r w:rsidR="00D32406" w:rsidRPr="780DE211">
        <w:rPr>
          <w:rFonts w:ascii="Times New Roman" w:eastAsia="Times New Roman" w:hAnsi="Times New Roman" w:cs="Times New Roman"/>
        </w:rPr>
        <w:t xml:space="preserve"> </w:t>
      </w:r>
      <w:r w:rsidRPr="780DE211">
        <w:rPr>
          <w:rFonts w:ascii="Times New Roman" w:eastAsia="Times New Roman" w:hAnsi="Times New Roman" w:cs="Times New Roman"/>
        </w:rPr>
        <w:t>e-kaubanduse kaudu</w:t>
      </w:r>
      <w:commentRangeEnd w:id="93"/>
      <w:r w:rsidR="004132C2">
        <w:rPr>
          <w:rStyle w:val="Kommentaariviide"/>
          <w:kern w:val="2"/>
          <w14:ligatures w14:val="standardContextual"/>
        </w:rPr>
        <w:commentReference w:id="93"/>
      </w:r>
      <w:r w:rsidRPr="780DE211">
        <w:rPr>
          <w:rFonts w:ascii="Times New Roman" w:eastAsia="Times New Roman" w:hAnsi="Times New Roman" w:cs="Times New Roman"/>
        </w:rPr>
        <w:t xml:space="preserve">, mis järelevalveasutustele tähendab laiemat kontrollitavate ringi. Kuna e-kaubanduses müümine on ka </w:t>
      </w:r>
      <w:r w:rsidR="009E46DB">
        <w:rPr>
          <w:rFonts w:ascii="Times New Roman" w:eastAsia="Times New Roman" w:hAnsi="Times New Roman" w:cs="Times New Roman"/>
        </w:rPr>
        <w:t>praegu</w:t>
      </w:r>
      <w:r w:rsidR="009E46DB"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lubatud, ei ole </w:t>
      </w:r>
      <w:r w:rsidR="009E46DB">
        <w:rPr>
          <w:rFonts w:ascii="Times New Roman" w:eastAsia="Times New Roman" w:hAnsi="Times New Roman" w:cs="Times New Roman"/>
        </w:rPr>
        <w:t xml:space="preserve">siiski </w:t>
      </w:r>
      <w:r w:rsidRPr="780DE211">
        <w:rPr>
          <w:rFonts w:ascii="Times New Roman" w:eastAsia="Times New Roman" w:hAnsi="Times New Roman" w:cs="Times New Roman"/>
        </w:rPr>
        <w:t xml:space="preserve">alust prognoosida koormuse märgatavat kasvu. </w:t>
      </w:r>
      <w:r w:rsidR="00A35324">
        <w:rPr>
          <w:rFonts w:ascii="Times New Roman" w:eastAsia="Times New Roman" w:hAnsi="Times New Roman" w:cs="Times New Roman"/>
        </w:rPr>
        <w:t>E</w:t>
      </w:r>
      <w:r w:rsidRPr="780DE211">
        <w:rPr>
          <w:rFonts w:ascii="Times New Roman" w:eastAsia="Times New Roman" w:hAnsi="Times New Roman" w:cs="Times New Roman"/>
        </w:rPr>
        <w:t>rinevalt kauplusest või toitlustusettevõttest</w:t>
      </w:r>
      <w:r w:rsidR="00A35324">
        <w:rPr>
          <w:rFonts w:ascii="Times New Roman" w:eastAsia="Times New Roman" w:hAnsi="Times New Roman" w:cs="Times New Roman"/>
        </w:rPr>
        <w:t xml:space="preserve"> saab</w:t>
      </w:r>
      <w:r w:rsidRPr="780DE211">
        <w:rPr>
          <w:rFonts w:ascii="Times New Roman" w:eastAsia="Times New Roman" w:hAnsi="Times New Roman" w:cs="Times New Roman"/>
        </w:rPr>
        <w:t xml:space="preserve"> </w:t>
      </w:r>
      <w:r w:rsidR="0026180F">
        <w:rPr>
          <w:rFonts w:ascii="Times New Roman" w:eastAsia="Times New Roman" w:hAnsi="Times New Roman" w:cs="Times New Roman"/>
        </w:rPr>
        <w:t xml:space="preserve">e-kaubanduse puhul </w:t>
      </w:r>
      <w:r w:rsidRPr="780DE211">
        <w:rPr>
          <w:rFonts w:ascii="Times New Roman" w:eastAsia="Times New Roman" w:hAnsi="Times New Roman" w:cs="Times New Roman"/>
        </w:rPr>
        <w:t xml:space="preserve">paljude nõuete </w:t>
      </w:r>
      <w:r w:rsidR="0026180F">
        <w:rPr>
          <w:rFonts w:ascii="Times New Roman" w:eastAsia="Times New Roman" w:hAnsi="Times New Roman" w:cs="Times New Roman"/>
        </w:rPr>
        <w:t xml:space="preserve">täitmist </w:t>
      </w:r>
      <w:r w:rsidRPr="780DE211">
        <w:rPr>
          <w:rFonts w:ascii="Times New Roman" w:eastAsia="Times New Roman" w:hAnsi="Times New Roman" w:cs="Times New Roman"/>
        </w:rPr>
        <w:t>kontrolli</w:t>
      </w:r>
      <w:r w:rsidR="0026180F">
        <w:rPr>
          <w:rFonts w:ascii="Times New Roman" w:eastAsia="Times New Roman" w:hAnsi="Times New Roman" w:cs="Times New Roman"/>
        </w:rPr>
        <w:t>da</w:t>
      </w:r>
      <w:r w:rsidRPr="780DE211">
        <w:rPr>
          <w:rFonts w:ascii="Times New Roman" w:eastAsia="Times New Roman" w:hAnsi="Times New Roman" w:cs="Times New Roman"/>
        </w:rPr>
        <w:t xml:space="preserve"> </w:t>
      </w:r>
      <w:r w:rsidR="0026180F">
        <w:rPr>
          <w:rFonts w:ascii="Times New Roman" w:eastAsia="Times New Roman" w:hAnsi="Times New Roman" w:cs="Times New Roman"/>
        </w:rPr>
        <w:t xml:space="preserve">ka </w:t>
      </w:r>
      <w:r w:rsidRPr="780DE211">
        <w:rPr>
          <w:rFonts w:ascii="Times New Roman" w:eastAsia="Times New Roman" w:hAnsi="Times New Roman" w:cs="Times New Roman"/>
        </w:rPr>
        <w:t xml:space="preserve">toiminguid </w:t>
      </w:r>
      <w:r w:rsidR="002566EB" w:rsidRPr="780DE211">
        <w:rPr>
          <w:rFonts w:ascii="Times New Roman" w:eastAsia="Times New Roman" w:hAnsi="Times New Roman" w:cs="Times New Roman"/>
        </w:rPr>
        <w:t xml:space="preserve">kohapeal </w:t>
      </w:r>
      <w:r w:rsidRPr="780DE211">
        <w:rPr>
          <w:rFonts w:ascii="Times New Roman" w:eastAsia="Times New Roman" w:hAnsi="Times New Roman" w:cs="Times New Roman"/>
        </w:rPr>
        <w:t xml:space="preserve">tegemata, mistõttu on järelevalvetoimingute tegemine lihtsam, kiirem ja ajaliselt paindlikum nii korrakaitseorganile kui </w:t>
      </w:r>
      <w:r w:rsidR="005B046F">
        <w:rPr>
          <w:rFonts w:ascii="Times New Roman" w:eastAsia="Times New Roman" w:hAnsi="Times New Roman" w:cs="Times New Roman"/>
        </w:rPr>
        <w:t xml:space="preserve">ka </w:t>
      </w:r>
      <w:r w:rsidRPr="780DE211">
        <w:rPr>
          <w:rFonts w:ascii="Times New Roman" w:eastAsia="Times New Roman" w:hAnsi="Times New Roman" w:cs="Times New Roman"/>
        </w:rPr>
        <w:t xml:space="preserve">ettevõtjale. Kogumis võib </w:t>
      </w:r>
      <w:proofErr w:type="spellStart"/>
      <w:r w:rsidR="16724958" w:rsidRPr="780DE211">
        <w:rPr>
          <w:rFonts w:ascii="Times New Roman" w:eastAsia="Times New Roman" w:hAnsi="Times New Roman" w:cs="Times New Roman"/>
        </w:rPr>
        <w:t>järelevalvatavate</w:t>
      </w:r>
      <w:proofErr w:type="spellEnd"/>
      <w:r w:rsidRPr="780DE211">
        <w:rPr>
          <w:rFonts w:ascii="Times New Roman" w:eastAsia="Times New Roman" w:hAnsi="Times New Roman" w:cs="Times New Roman"/>
        </w:rPr>
        <w:t xml:space="preserve"> e-kaubanduse </w:t>
      </w:r>
      <w:r w:rsidR="005B046F">
        <w:rPr>
          <w:rFonts w:ascii="Times New Roman" w:eastAsia="Times New Roman" w:hAnsi="Times New Roman" w:cs="Times New Roman"/>
        </w:rPr>
        <w:t xml:space="preserve">müügikohtade arvu </w:t>
      </w:r>
      <w:r w:rsidRPr="780DE211">
        <w:rPr>
          <w:rFonts w:ascii="Times New Roman" w:eastAsia="Times New Roman" w:hAnsi="Times New Roman" w:cs="Times New Roman"/>
        </w:rPr>
        <w:t>suurenemist tasakaalustada mõnegi füüsilise müügikoha kadumine. Seetõttu võib eeldada, et järelevalveasutused ei vaja muudatuse tõttu lisaressurss</w:t>
      </w:r>
      <w:r w:rsidR="00D60FCF">
        <w:rPr>
          <w:rFonts w:ascii="Times New Roman" w:eastAsia="Times New Roman" w:hAnsi="Times New Roman" w:cs="Times New Roman"/>
        </w:rPr>
        <w:t>i</w:t>
      </w:r>
      <w:r w:rsidRPr="780DE211">
        <w:rPr>
          <w:rFonts w:ascii="Times New Roman" w:eastAsia="Times New Roman" w:hAnsi="Times New Roman" w:cs="Times New Roman"/>
        </w:rPr>
        <w:t>, vaid eelkõige võib muudatus mõjutada mõningal määral juba tehtavate toimingute iseloomu ja ressurss minna ühelt toimingult teisele.</w:t>
      </w:r>
    </w:p>
    <w:p w14:paraId="5DE8D86A" w14:textId="5D5D2F4E" w:rsidR="005C68BC" w:rsidRPr="005C68BC" w:rsidRDefault="4D192A3E"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Kavandatav muudatus: </w:t>
      </w:r>
      <w:r w:rsidR="003673C0">
        <w:rPr>
          <w:rFonts w:ascii="Times New Roman" w:eastAsia="Times New Roman" w:hAnsi="Times New Roman" w:cs="Times New Roman"/>
          <w:b/>
          <w:bCs/>
        </w:rPr>
        <w:t>kaota</w:t>
      </w:r>
      <w:r w:rsidR="003673C0" w:rsidRPr="780DE211">
        <w:rPr>
          <w:rFonts w:ascii="Times New Roman" w:eastAsia="Times New Roman" w:hAnsi="Times New Roman" w:cs="Times New Roman"/>
          <w:b/>
          <w:bCs/>
        </w:rPr>
        <w:t xml:space="preserve">takse </w:t>
      </w:r>
      <w:r w:rsidR="08461994" w:rsidRPr="780DE211">
        <w:rPr>
          <w:rFonts w:ascii="Times New Roman" w:eastAsia="Times New Roman" w:hAnsi="Times New Roman" w:cs="Times New Roman"/>
          <w:b/>
          <w:bCs/>
        </w:rPr>
        <w:t xml:space="preserve">kassaaparaadi nõue ning sätestatakse, et alkohoolse joogi jaemüük kaupluses ja toitlustusettevõttes on lubatud, kui </w:t>
      </w:r>
      <w:r w:rsidR="67B2D210" w:rsidRPr="780DE211">
        <w:rPr>
          <w:rFonts w:ascii="Times New Roman" w:eastAsia="Times New Roman" w:hAnsi="Times New Roman" w:cs="Times New Roman"/>
          <w:b/>
          <w:bCs/>
        </w:rPr>
        <w:t xml:space="preserve">kellaaja täpsusega fikseeritakse </w:t>
      </w:r>
      <w:r w:rsidR="08461994" w:rsidRPr="780DE211">
        <w:rPr>
          <w:rFonts w:ascii="Times New Roman" w:eastAsia="Times New Roman" w:hAnsi="Times New Roman" w:cs="Times New Roman"/>
          <w:b/>
          <w:bCs/>
        </w:rPr>
        <w:t xml:space="preserve">kirjalikku taasesitamist võimaldavas vormis </w:t>
      </w:r>
      <w:r w:rsidR="46E950B0" w:rsidRPr="780DE211">
        <w:rPr>
          <w:rFonts w:ascii="Times New Roman" w:eastAsia="Times New Roman" w:hAnsi="Times New Roman" w:cs="Times New Roman"/>
          <w:b/>
          <w:bCs/>
        </w:rPr>
        <w:t>kõik alkohoolse joogi jaemüügi tehingud</w:t>
      </w:r>
      <w:r w:rsidR="08461994" w:rsidRPr="780DE211">
        <w:rPr>
          <w:rFonts w:ascii="Times New Roman" w:eastAsia="Times New Roman" w:hAnsi="Times New Roman" w:cs="Times New Roman"/>
          <w:b/>
          <w:bCs/>
        </w:rPr>
        <w:t>.</w:t>
      </w:r>
    </w:p>
    <w:p w14:paraId="725891FA" w14:textId="6F7FC269" w:rsidR="46EF336A" w:rsidRDefault="418EF42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00A8152B">
        <w:rPr>
          <w:rFonts w:ascii="Times New Roman" w:eastAsia="Times New Roman" w:hAnsi="Times New Roman" w:cs="Times New Roman"/>
          <w:u w:val="single"/>
        </w:rPr>
        <w:t>:</w:t>
      </w:r>
      <w:r w:rsidRPr="780DE211">
        <w:rPr>
          <w:rFonts w:ascii="Times New Roman" w:eastAsia="Times New Roman" w:hAnsi="Times New Roman" w:cs="Times New Roman"/>
        </w:rPr>
        <w:t xml:space="preserve"> mõju majandusele</w:t>
      </w:r>
    </w:p>
    <w:p w14:paraId="5EE2ACE3" w14:textId="5B2882F9" w:rsidR="46EF336A" w:rsidRDefault="418EF420" w:rsidP="780DE211">
      <w:pPr>
        <w:spacing w:line="240" w:lineRule="auto"/>
        <w:jc w:val="both"/>
        <w:rPr>
          <w:rFonts w:ascii="Times New Roman" w:eastAsia="Times New Roman" w:hAnsi="Times New Roman" w:cs="Times New Roman"/>
        </w:rPr>
      </w:pPr>
      <w:commentRangeStart w:id="94"/>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väikeettevõtjad, kauplused ja toitlustusasutused</w:t>
      </w:r>
      <w:commentRangeEnd w:id="94"/>
      <w:r w:rsidR="005B7DA9">
        <w:rPr>
          <w:rStyle w:val="Kommentaariviide"/>
          <w:kern w:val="2"/>
          <w14:ligatures w14:val="standardContextual"/>
        </w:rPr>
        <w:commentReference w:id="94"/>
      </w:r>
    </w:p>
    <w:p w14:paraId="5E9F44B4" w14:textId="680FF55C" w:rsidR="62245E69" w:rsidRDefault="01D719F7"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Mõju võib pidada väheoluliseks, kuid positiivseks. </w:t>
      </w:r>
      <w:r w:rsidR="418EF420" w:rsidRPr="780DE211">
        <w:rPr>
          <w:rFonts w:ascii="Times New Roman" w:eastAsia="Times New Roman" w:hAnsi="Times New Roman" w:cs="Times New Roman"/>
        </w:rPr>
        <w:t>Kassaaparaadi nõude kaotamine vähendab ettevõtjate halduskoormust ja kulusid, eriti väiksemate müügikohtade puhul, kus kassaaparaadi soetamine ja ülalpidamine on olnud ebamõistlikult koormav.</w:t>
      </w:r>
      <w:r w:rsidR="60694F99" w:rsidRPr="780DE211">
        <w:rPr>
          <w:rFonts w:ascii="Times New Roman" w:eastAsia="Times New Roman" w:hAnsi="Times New Roman" w:cs="Times New Roman"/>
        </w:rPr>
        <w:t xml:space="preserve"> Oluline on, et puuduvad konkreetsed nõuded kassaaparaadile ning </w:t>
      </w:r>
      <w:r w:rsidR="00B634A5">
        <w:rPr>
          <w:rFonts w:ascii="Times New Roman" w:eastAsia="Times New Roman" w:hAnsi="Times New Roman" w:cs="Times New Roman"/>
        </w:rPr>
        <w:t>sõnasõnalise</w:t>
      </w:r>
      <w:r w:rsidR="00B634A5" w:rsidRPr="780DE211">
        <w:rPr>
          <w:rFonts w:ascii="Times New Roman" w:eastAsia="Times New Roman" w:hAnsi="Times New Roman" w:cs="Times New Roman"/>
        </w:rPr>
        <w:t xml:space="preserve"> </w:t>
      </w:r>
      <w:r w:rsidR="60694F99" w:rsidRPr="780DE211">
        <w:rPr>
          <w:rFonts w:ascii="Times New Roman" w:eastAsia="Times New Roman" w:hAnsi="Times New Roman" w:cs="Times New Roman"/>
        </w:rPr>
        <w:t>tõlgenduse kohaselt on kassaaparaat spetsiaalne seade rahaliste arvelduste tegemiseks kassas. Sellisest tõlgendusest lähtuvalt ei sobiks kassaapara</w:t>
      </w:r>
      <w:r w:rsidR="2C731773" w:rsidRPr="780DE211">
        <w:rPr>
          <w:rFonts w:ascii="Times New Roman" w:eastAsia="Times New Roman" w:hAnsi="Times New Roman" w:cs="Times New Roman"/>
        </w:rPr>
        <w:t>adiks nt tahvelarvuti, mis võib sobiva tarkvaralise lahenduse puhul olla piisav nõuete täitmiseks.</w:t>
      </w:r>
      <w:r w:rsidR="418EF420" w:rsidRPr="780DE211">
        <w:rPr>
          <w:rFonts w:ascii="Times New Roman" w:eastAsia="Times New Roman" w:hAnsi="Times New Roman" w:cs="Times New Roman"/>
        </w:rPr>
        <w:t xml:space="preserve"> </w:t>
      </w:r>
      <w:r w:rsidR="696C557F" w:rsidRPr="780DE211">
        <w:rPr>
          <w:rFonts w:ascii="Times New Roman" w:eastAsia="Times New Roman" w:hAnsi="Times New Roman" w:cs="Times New Roman"/>
        </w:rPr>
        <w:t>Muudatusega jääb</w:t>
      </w:r>
      <w:r w:rsidR="59D1D43C" w:rsidRPr="780DE211">
        <w:rPr>
          <w:rFonts w:ascii="Times New Roman" w:eastAsia="Times New Roman" w:hAnsi="Times New Roman" w:cs="Times New Roman"/>
        </w:rPr>
        <w:t xml:space="preserve"> </w:t>
      </w:r>
      <w:r w:rsidR="696C557F" w:rsidRPr="780DE211">
        <w:rPr>
          <w:rFonts w:ascii="Times New Roman" w:eastAsia="Times New Roman" w:hAnsi="Times New Roman" w:cs="Times New Roman"/>
        </w:rPr>
        <w:t>ettevõtjale</w:t>
      </w:r>
      <w:r w:rsidR="418EF420" w:rsidRPr="780DE211">
        <w:rPr>
          <w:rFonts w:ascii="Times New Roman" w:eastAsia="Times New Roman" w:hAnsi="Times New Roman" w:cs="Times New Roman"/>
        </w:rPr>
        <w:t xml:space="preserve"> vabadus valida sobiv tehniline lahendus müügitehingute salvestamiseks, mis toetab</w:t>
      </w:r>
      <w:r w:rsidR="4047A25C" w:rsidRPr="780DE211">
        <w:rPr>
          <w:rFonts w:ascii="Times New Roman" w:eastAsia="Times New Roman" w:hAnsi="Times New Roman" w:cs="Times New Roman"/>
        </w:rPr>
        <w:t xml:space="preserve"> ka</w:t>
      </w:r>
      <w:r w:rsidR="418EF420" w:rsidRPr="780DE211">
        <w:rPr>
          <w:rFonts w:ascii="Times New Roman" w:eastAsia="Times New Roman" w:hAnsi="Times New Roman" w:cs="Times New Roman"/>
        </w:rPr>
        <w:t xml:space="preserve"> innovatsiooni</w:t>
      </w:r>
      <w:r w:rsidR="677F2274" w:rsidRPr="780DE211">
        <w:rPr>
          <w:rFonts w:ascii="Times New Roman" w:eastAsia="Times New Roman" w:hAnsi="Times New Roman" w:cs="Times New Roman"/>
        </w:rPr>
        <w:t>. Regulatsioon muutub tehnoloogianeutraalseks, rõhutades tulemuse olulisust – tehingu andmete fikseerimist</w:t>
      </w:r>
      <w:r w:rsidR="3661D75B" w:rsidRPr="780DE211">
        <w:rPr>
          <w:rFonts w:ascii="Times New Roman" w:eastAsia="Times New Roman" w:hAnsi="Times New Roman" w:cs="Times New Roman"/>
        </w:rPr>
        <w:t>,</w:t>
      </w:r>
      <w:r w:rsidR="677F2274" w:rsidRPr="780DE211">
        <w:rPr>
          <w:rFonts w:ascii="Times New Roman" w:eastAsia="Times New Roman" w:hAnsi="Times New Roman" w:cs="Times New Roman"/>
        </w:rPr>
        <w:t xml:space="preserve"> mitte konkreetse seadme kasutamist. </w:t>
      </w:r>
      <w:r w:rsidR="0D73FBF5" w:rsidRPr="780DE211">
        <w:rPr>
          <w:rFonts w:ascii="Times New Roman" w:eastAsia="Times New Roman" w:hAnsi="Times New Roman" w:cs="Times New Roman"/>
        </w:rPr>
        <w:t>Ettevõtjatele ei kaasne kohustust kassaaparaadist vabaneda ja ettevõtjad võivad jätkata olemasoleva kassaaparaadi kasutamist, eeldusel, et sellega on võimalik fikseerida vajaminevad andmed</w:t>
      </w:r>
      <w:r w:rsidR="086F83D2" w:rsidRPr="780DE211">
        <w:rPr>
          <w:rFonts w:ascii="Times New Roman" w:eastAsia="Times New Roman" w:hAnsi="Times New Roman" w:cs="Times New Roman"/>
        </w:rPr>
        <w:t xml:space="preserve"> kirjalikku taasesitamist võimaldavas vormis</w:t>
      </w:r>
      <w:r w:rsidR="0D73FBF5" w:rsidRPr="780DE211">
        <w:rPr>
          <w:rFonts w:ascii="Times New Roman" w:eastAsia="Times New Roman" w:hAnsi="Times New Roman" w:cs="Times New Roman"/>
        </w:rPr>
        <w:t>.</w:t>
      </w:r>
    </w:p>
    <w:p w14:paraId="7F449D9D" w14:textId="47F37019" w:rsidR="0404F181" w:rsidRDefault="0BCCB82C"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mõju riigiasutuste ja kohaliku omavalitsuse korraldusele</w:t>
      </w:r>
    </w:p>
    <w:p w14:paraId="3A08D61A" w14:textId="786C2984" w:rsidR="0404F181" w:rsidRDefault="0BCCB82C" w:rsidP="780DE211">
      <w:pPr>
        <w:spacing w:line="240" w:lineRule="auto"/>
        <w:jc w:val="both"/>
        <w:rPr>
          <w:rFonts w:ascii="Times New Roman" w:eastAsia="Times New Roman" w:hAnsi="Times New Roman" w:cs="Times New Roman"/>
        </w:rPr>
      </w:pPr>
      <w:commentRangeStart w:id="95"/>
      <w:r w:rsidRPr="780DE211">
        <w:rPr>
          <w:rFonts w:ascii="Times New Roman" w:eastAsia="Times New Roman" w:hAnsi="Times New Roman" w:cs="Times New Roman"/>
          <w:u w:val="single"/>
        </w:rPr>
        <w:t>Sihtrühm:</w:t>
      </w:r>
      <w:r w:rsidR="664297D3" w:rsidRPr="780DE211">
        <w:rPr>
          <w:rFonts w:ascii="Times New Roman" w:eastAsia="Times New Roman" w:hAnsi="Times New Roman" w:cs="Times New Roman"/>
        </w:rPr>
        <w:t xml:space="preserve"> </w:t>
      </w:r>
      <w:r w:rsidR="22754BA2" w:rsidRPr="780DE211">
        <w:rPr>
          <w:rFonts w:ascii="Times New Roman" w:eastAsia="Times New Roman" w:hAnsi="Times New Roman" w:cs="Times New Roman"/>
        </w:rPr>
        <w:t>TTJA</w:t>
      </w:r>
      <w:r w:rsidR="34213503" w:rsidRPr="780DE211">
        <w:rPr>
          <w:rFonts w:ascii="Times New Roman" w:eastAsia="Times New Roman" w:hAnsi="Times New Roman" w:cs="Times New Roman"/>
        </w:rPr>
        <w:t xml:space="preserve">, </w:t>
      </w:r>
      <w:r w:rsidR="008807E3">
        <w:rPr>
          <w:rFonts w:ascii="Times New Roman" w:eastAsia="Times New Roman" w:hAnsi="Times New Roman" w:cs="Times New Roman"/>
        </w:rPr>
        <w:t>kohalikud omavalitsused</w:t>
      </w:r>
      <w:commentRangeEnd w:id="95"/>
      <w:r w:rsidR="001B23E4">
        <w:rPr>
          <w:rStyle w:val="Kommentaariviide"/>
          <w:kern w:val="2"/>
          <w14:ligatures w14:val="standardContextual"/>
        </w:rPr>
        <w:commentReference w:id="95"/>
      </w:r>
    </w:p>
    <w:p w14:paraId="2F4B64E2" w14:textId="34A0FFD3" w:rsidR="00DA6DEC" w:rsidRDefault="61A0D5D6"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Mõju võib pidada väheoluliseks, kuid positiivseks. Seni </w:t>
      </w:r>
      <w:r w:rsidR="00DD3620" w:rsidRPr="780DE211">
        <w:rPr>
          <w:rFonts w:ascii="Times New Roman" w:eastAsia="Times New Roman" w:hAnsi="Times New Roman" w:cs="Times New Roman"/>
        </w:rPr>
        <w:t>kehti</w:t>
      </w:r>
      <w:r w:rsidR="00DD3620">
        <w:rPr>
          <w:rFonts w:ascii="Times New Roman" w:eastAsia="Times New Roman" w:hAnsi="Times New Roman" w:cs="Times New Roman"/>
        </w:rPr>
        <w:t>va</w:t>
      </w:r>
      <w:r w:rsidR="00DD3620" w:rsidRPr="780DE211">
        <w:rPr>
          <w:rFonts w:ascii="Times New Roman" w:eastAsia="Times New Roman" w:hAnsi="Times New Roman" w:cs="Times New Roman"/>
        </w:rPr>
        <w:t xml:space="preserve"> </w:t>
      </w:r>
      <w:r w:rsidRPr="780DE211">
        <w:rPr>
          <w:rFonts w:ascii="Times New Roman" w:eastAsia="Times New Roman" w:hAnsi="Times New Roman" w:cs="Times New Roman"/>
        </w:rPr>
        <w:t>seaduse kohaselt on ettevõt</w:t>
      </w:r>
      <w:r w:rsidR="00087504">
        <w:rPr>
          <w:rFonts w:ascii="Times New Roman" w:eastAsia="Times New Roman" w:hAnsi="Times New Roman" w:cs="Times New Roman"/>
        </w:rPr>
        <w:t>ja</w:t>
      </w:r>
      <w:r w:rsidRPr="780DE211">
        <w:rPr>
          <w:rFonts w:ascii="Times New Roman" w:eastAsia="Times New Roman" w:hAnsi="Times New Roman" w:cs="Times New Roman"/>
        </w:rPr>
        <w:t>l kohustus omada kassaaparaati. Samas on järelevalve seisukohalt eelkõige tähtis tehingu aja fikseerimine kirjalikku taasesitamist võimaldavas vormis. Edaspidi ei pea järelevalve korras eraldi tuvastama, kas ettevõtja kasutatav süsteem on käsit</w:t>
      </w:r>
      <w:r w:rsidR="00D5462B">
        <w:rPr>
          <w:rFonts w:ascii="Times New Roman" w:eastAsia="Times New Roman" w:hAnsi="Times New Roman" w:cs="Times New Roman"/>
        </w:rPr>
        <w:t>a</w:t>
      </w:r>
      <w:r w:rsidRPr="780DE211">
        <w:rPr>
          <w:rFonts w:ascii="Times New Roman" w:eastAsia="Times New Roman" w:hAnsi="Times New Roman" w:cs="Times New Roman"/>
        </w:rPr>
        <w:t xml:space="preserve">tav kassaaparaadina või muu </w:t>
      </w:r>
      <w:r w:rsidRPr="780DE211">
        <w:rPr>
          <w:rFonts w:ascii="Times New Roman" w:eastAsia="Times New Roman" w:hAnsi="Times New Roman" w:cs="Times New Roman"/>
        </w:rPr>
        <w:lastRenderedPageBreak/>
        <w:t>süsteemi kasutamine kassaaparaadi nõude täitmata jätmise tõttu korrarikkumine. Seega saab muudatuse järel keskenduda üksnes sellele, et tehingu kellaaeg oleks säilitatud.</w:t>
      </w:r>
    </w:p>
    <w:p w14:paraId="7C865D3F" w14:textId="696820E9" w:rsidR="005C68BC" w:rsidRPr="005C68BC" w:rsidRDefault="6F3C13DB"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Kavandatav muudatus: </w:t>
      </w:r>
      <w:r w:rsidR="0C80BE3A" w:rsidRPr="780DE211">
        <w:rPr>
          <w:rFonts w:ascii="Times New Roman" w:eastAsia="Times New Roman" w:hAnsi="Times New Roman" w:cs="Times New Roman"/>
          <w:b/>
          <w:bCs/>
        </w:rPr>
        <w:t>sätestatakse, et alkohoolse joogi valduse üleandmisel peab senine valdaja tuvastama valduse omandaja vanuse kas isikut tõendava dokumendi alusel või kõrge usaldusväärsuse tasemega e-</w:t>
      </w:r>
      <w:proofErr w:type="spellStart"/>
      <w:r w:rsidR="0C80BE3A" w:rsidRPr="780DE211">
        <w:rPr>
          <w:rFonts w:ascii="Times New Roman" w:eastAsia="Times New Roman" w:hAnsi="Times New Roman" w:cs="Times New Roman"/>
          <w:b/>
          <w:bCs/>
        </w:rPr>
        <w:t>identimise</w:t>
      </w:r>
      <w:proofErr w:type="spellEnd"/>
      <w:r w:rsidR="0C80BE3A" w:rsidRPr="780DE211">
        <w:rPr>
          <w:rFonts w:ascii="Times New Roman" w:eastAsia="Times New Roman" w:hAnsi="Times New Roman" w:cs="Times New Roman"/>
          <w:b/>
          <w:bCs/>
        </w:rPr>
        <w:t xml:space="preserve"> süsteemi vahendiga, välja arvatud juhul, kui isik on ilmselgelt täisealine või tema isik on senisele valdajale teada.</w:t>
      </w:r>
    </w:p>
    <w:p w14:paraId="49B433A5" w14:textId="645E317F" w:rsidR="005C68BC" w:rsidRPr="005C68BC" w:rsidRDefault="6F3C13DB"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22FE9B24" w:rsidRPr="780DE211">
        <w:rPr>
          <w:rFonts w:ascii="Times New Roman" w:eastAsia="Times New Roman" w:hAnsi="Times New Roman" w:cs="Times New Roman"/>
        </w:rPr>
        <w:t xml:space="preserve"> </w:t>
      </w:r>
      <w:r w:rsidR="7753F22D" w:rsidRPr="780DE211">
        <w:rPr>
          <w:rFonts w:ascii="Times New Roman" w:eastAsia="Times New Roman" w:hAnsi="Times New Roman" w:cs="Times New Roman"/>
        </w:rPr>
        <w:t xml:space="preserve">sotsiaalne mõju, sealhulgas demograafiline mõju </w:t>
      </w:r>
    </w:p>
    <w:p w14:paraId="212E213A" w14:textId="72036A5A" w:rsidR="005C68BC" w:rsidRPr="005C68BC" w:rsidRDefault="6F3C13DB"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6258668D" w:rsidRPr="780DE211">
        <w:rPr>
          <w:rFonts w:ascii="Times New Roman" w:eastAsia="Times New Roman" w:hAnsi="Times New Roman" w:cs="Times New Roman"/>
        </w:rPr>
        <w:t xml:space="preserve"> tarbijad, </w:t>
      </w:r>
      <w:commentRangeStart w:id="96"/>
      <w:r w:rsidR="6258668D" w:rsidRPr="780DE211">
        <w:rPr>
          <w:rFonts w:ascii="Times New Roman" w:eastAsia="Times New Roman" w:hAnsi="Times New Roman" w:cs="Times New Roman"/>
        </w:rPr>
        <w:t>müüjad</w:t>
      </w:r>
      <w:commentRangeEnd w:id="96"/>
      <w:r w:rsidR="005357E7">
        <w:rPr>
          <w:rStyle w:val="Kommentaariviide"/>
          <w:kern w:val="2"/>
          <w14:ligatures w14:val="standardContextual"/>
        </w:rPr>
        <w:commentReference w:id="96"/>
      </w:r>
      <w:r w:rsidR="6258668D" w:rsidRPr="780DE211">
        <w:rPr>
          <w:rFonts w:ascii="Times New Roman" w:eastAsia="Times New Roman" w:hAnsi="Times New Roman" w:cs="Times New Roman"/>
        </w:rPr>
        <w:t>, üldsus</w:t>
      </w:r>
    </w:p>
    <w:p w14:paraId="052C8534" w14:textId="5B502492" w:rsidR="4EFC1DFF" w:rsidRDefault="65031416"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Mõju võib pidada väheoluliseks</w:t>
      </w:r>
      <w:r w:rsidR="2515B42B" w:rsidRPr="780DE211">
        <w:rPr>
          <w:rFonts w:ascii="Times New Roman" w:eastAsia="Times New Roman" w:hAnsi="Times New Roman" w:cs="Times New Roman"/>
        </w:rPr>
        <w:t xml:space="preserve">, kuid positiivseks. </w:t>
      </w:r>
      <w:r w:rsidR="408DFE0E" w:rsidRPr="780DE211">
        <w:rPr>
          <w:rFonts w:ascii="Times New Roman" w:eastAsia="Times New Roman" w:hAnsi="Times New Roman" w:cs="Times New Roman"/>
        </w:rPr>
        <w:t>E-</w:t>
      </w:r>
      <w:proofErr w:type="spellStart"/>
      <w:r w:rsidR="408DFE0E" w:rsidRPr="780DE211">
        <w:rPr>
          <w:rFonts w:ascii="Times New Roman" w:eastAsia="Times New Roman" w:hAnsi="Times New Roman" w:cs="Times New Roman"/>
        </w:rPr>
        <w:t>identimise</w:t>
      </w:r>
      <w:proofErr w:type="spellEnd"/>
      <w:r w:rsidR="408DFE0E" w:rsidRPr="780DE211">
        <w:rPr>
          <w:rFonts w:ascii="Times New Roman" w:eastAsia="Times New Roman" w:hAnsi="Times New Roman" w:cs="Times New Roman"/>
        </w:rPr>
        <w:t xml:space="preserve"> võimaldamine loob täiendava turvalise kanali vanuse kontrolliks, mis on eriti oluline e-kaubanduses ja kontaktivabas müügis. </w:t>
      </w:r>
      <w:r w:rsidR="003720C4" w:rsidRPr="780DE211">
        <w:rPr>
          <w:rFonts w:ascii="Times New Roman" w:eastAsia="Times New Roman" w:hAnsi="Times New Roman" w:cs="Times New Roman"/>
        </w:rPr>
        <w:t>S</w:t>
      </w:r>
      <w:r w:rsidR="00A86F77">
        <w:rPr>
          <w:rFonts w:ascii="Times New Roman" w:eastAsia="Times New Roman" w:hAnsi="Times New Roman" w:cs="Times New Roman"/>
        </w:rPr>
        <w:t>ee s</w:t>
      </w:r>
      <w:r w:rsidR="003720C4" w:rsidRPr="780DE211">
        <w:rPr>
          <w:rFonts w:ascii="Times New Roman" w:eastAsia="Times New Roman" w:hAnsi="Times New Roman" w:cs="Times New Roman"/>
        </w:rPr>
        <w:t>uurendab innovatsiooni ning tarbija jaoks kiirust ja mugavust</w:t>
      </w:r>
      <w:r w:rsidR="61FEDB9B" w:rsidRPr="780DE211">
        <w:rPr>
          <w:rFonts w:ascii="Times New Roman" w:eastAsia="Times New Roman" w:hAnsi="Times New Roman" w:cs="Times New Roman"/>
        </w:rPr>
        <w:t>, eesmärgiga tagada kontroll, et alaealisele ei müüdaks alkoholi.</w:t>
      </w:r>
    </w:p>
    <w:p w14:paraId="11428346" w14:textId="69809D92" w:rsidR="699F90C7" w:rsidRDefault="346A883C"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mõju majandusele</w:t>
      </w:r>
    </w:p>
    <w:p w14:paraId="7009A8D1" w14:textId="7551261E" w:rsidR="699F90C7" w:rsidRDefault="346A883C"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w:t>
      </w:r>
      <w:r w:rsidR="294AF8C2" w:rsidRPr="780DE211">
        <w:rPr>
          <w:rFonts w:ascii="Times New Roman" w:eastAsia="Times New Roman" w:hAnsi="Times New Roman" w:cs="Times New Roman"/>
        </w:rPr>
        <w:t>alkoholi müüjad, e-kaubanduse platvormid</w:t>
      </w:r>
    </w:p>
    <w:p w14:paraId="736F17A5" w14:textId="0526AF65" w:rsidR="00AF284C" w:rsidRDefault="0F4CF6A7"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Mõju võib pidada väheoluliseks, kuid positiivseks. Muudatus võimaldab müüjatel valida vanuse tuvastamiseks</w:t>
      </w:r>
      <w:r w:rsidR="00B8080F" w:rsidRPr="00B8080F">
        <w:rPr>
          <w:rFonts w:ascii="Times New Roman" w:eastAsia="Times New Roman" w:hAnsi="Times New Roman" w:cs="Times New Roman"/>
        </w:rPr>
        <w:t xml:space="preserve"> </w:t>
      </w:r>
      <w:r w:rsidR="00B8080F" w:rsidRPr="780DE211">
        <w:rPr>
          <w:rFonts w:ascii="Times New Roman" w:eastAsia="Times New Roman" w:hAnsi="Times New Roman" w:cs="Times New Roman"/>
        </w:rPr>
        <w:t>sobiv tehnili</w:t>
      </w:r>
      <w:r w:rsidR="002B668E">
        <w:rPr>
          <w:rFonts w:ascii="Times New Roman" w:eastAsia="Times New Roman" w:hAnsi="Times New Roman" w:cs="Times New Roman"/>
        </w:rPr>
        <w:t>n</w:t>
      </w:r>
      <w:r w:rsidR="00B8080F" w:rsidRPr="780DE211">
        <w:rPr>
          <w:rFonts w:ascii="Times New Roman" w:eastAsia="Times New Roman" w:hAnsi="Times New Roman" w:cs="Times New Roman"/>
        </w:rPr>
        <w:t>e lahendus</w:t>
      </w:r>
      <w:r w:rsidRPr="780DE211">
        <w:rPr>
          <w:rFonts w:ascii="Times New Roman" w:eastAsia="Times New Roman" w:hAnsi="Times New Roman" w:cs="Times New Roman"/>
        </w:rPr>
        <w:t xml:space="preserve">, sealhulgas </w:t>
      </w:r>
      <w:proofErr w:type="spellStart"/>
      <w:r w:rsidRPr="780DE211">
        <w:rPr>
          <w:rFonts w:ascii="Times New Roman" w:eastAsia="Times New Roman" w:hAnsi="Times New Roman" w:cs="Times New Roman"/>
        </w:rPr>
        <w:t>Smart</w:t>
      </w:r>
      <w:proofErr w:type="spellEnd"/>
      <w:r w:rsidRPr="780DE211">
        <w:rPr>
          <w:rFonts w:ascii="Times New Roman" w:eastAsia="Times New Roman" w:hAnsi="Times New Roman" w:cs="Times New Roman"/>
        </w:rPr>
        <w:t xml:space="preserve">-ID ja Mobiil-ID, mis vähendab vajadust </w:t>
      </w:r>
      <w:r w:rsidR="002B668E">
        <w:rPr>
          <w:rFonts w:ascii="Times New Roman" w:eastAsia="Times New Roman" w:hAnsi="Times New Roman" w:cs="Times New Roman"/>
        </w:rPr>
        <w:t xml:space="preserve">kontrollida </w:t>
      </w:r>
      <w:r w:rsidRPr="780DE211">
        <w:rPr>
          <w:rFonts w:ascii="Times New Roman" w:eastAsia="Times New Roman" w:hAnsi="Times New Roman" w:cs="Times New Roman"/>
        </w:rPr>
        <w:t>füüsilis</w:t>
      </w:r>
      <w:r w:rsidR="002B668E">
        <w:rPr>
          <w:rFonts w:ascii="Times New Roman" w:eastAsia="Times New Roman" w:hAnsi="Times New Roman" w:cs="Times New Roman"/>
        </w:rPr>
        <w:t>t</w:t>
      </w:r>
      <w:r w:rsidRPr="780DE211">
        <w:rPr>
          <w:rFonts w:ascii="Times New Roman" w:eastAsia="Times New Roman" w:hAnsi="Times New Roman" w:cs="Times New Roman"/>
        </w:rPr>
        <w:t xml:space="preserve"> dokumen</w:t>
      </w:r>
      <w:r w:rsidR="002B668E">
        <w:rPr>
          <w:rFonts w:ascii="Times New Roman" w:eastAsia="Times New Roman" w:hAnsi="Times New Roman" w:cs="Times New Roman"/>
        </w:rPr>
        <w:t>ti</w:t>
      </w:r>
      <w:r w:rsidRPr="780DE211">
        <w:rPr>
          <w:rFonts w:ascii="Times New Roman" w:eastAsia="Times New Roman" w:hAnsi="Times New Roman" w:cs="Times New Roman"/>
        </w:rPr>
        <w:t>. Samas võib see tähendada vajadust investeerida uutesse süsteemidesse, mis võib olla koormav väiksematele ettevõtjatele. Kuna uute süsteemide loomise kohustus</w:t>
      </w:r>
      <w:r w:rsidR="00A803B9">
        <w:rPr>
          <w:rFonts w:ascii="Times New Roman" w:eastAsia="Times New Roman" w:hAnsi="Times New Roman" w:cs="Times New Roman"/>
        </w:rPr>
        <w:t>t ei ole</w:t>
      </w:r>
      <w:r w:rsidRPr="780DE211">
        <w:rPr>
          <w:rFonts w:ascii="Times New Roman" w:eastAsia="Times New Roman" w:hAnsi="Times New Roman" w:cs="Times New Roman"/>
        </w:rPr>
        <w:t xml:space="preserve"> ja see on </w:t>
      </w:r>
      <w:commentRangeStart w:id="97"/>
      <w:r w:rsidRPr="780DE211">
        <w:rPr>
          <w:rFonts w:ascii="Times New Roman" w:eastAsia="Times New Roman" w:hAnsi="Times New Roman" w:cs="Times New Roman"/>
        </w:rPr>
        <w:t>ettevõtja vaba</w:t>
      </w:r>
      <w:r w:rsidR="009641C8">
        <w:rPr>
          <w:rFonts w:ascii="Times New Roman" w:eastAsia="Times New Roman" w:hAnsi="Times New Roman" w:cs="Times New Roman"/>
        </w:rPr>
        <w:t xml:space="preserve"> </w:t>
      </w:r>
      <w:r w:rsidR="00F53459">
        <w:rPr>
          <w:rFonts w:ascii="Times New Roman" w:eastAsia="Times New Roman" w:hAnsi="Times New Roman" w:cs="Times New Roman"/>
        </w:rPr>
        <w:t>valik</w:t>
      </w:r>
      <w:r w:rsidRPr="780DE211">
        <w:rPr>
          <w:rFonts w:ascii="Times New Roman" w:eastAsia="Times New Roman" w:hAnsi="Times New Roman" w:cs="Times New Roman"/>
        </w:rPr>
        <w:t>, kas võtta uusi süsteeme kasutusele, siis majanduslikult kahjulik mõju ettevõtja jaoks</w:t>
      </w:r>
      <w:r w:rsidR="00575788" w:rsidRPr="00575788">
        <w:rPr>
          <w:rFonts w:ascii="Times New Roman" w:eastAsia="Times New Roman" w:hAnsi="Times New Roman" w:cs="Times New Roman"/>
        </w:rPr>
        <w:t xml:space="preserve"> </w:t>
      </w:r>
      <w:r w:rsidR="00575788" w:rsidRPr="780DE211">
        <w:rPr>
          <w:rFonts w:ascii="Times New Roman" w:eastAsia="Times New Roman" w:hAnsi="Times New Roman" w:cs="Times New Roman"/>
        </w:rPr>
        <w:t>puudub</w:t>
      </w:r>
      <w:r w:rsidRPr="780DE211">
        <w:rPr>
          <w:rFonts w:ascii="Times New Roman" w:eastAsia="Times New Roman" w:hAnsi="Times New Roman" w:cs="Times New Roman"/>
        </w:rPr>
        <w:t xml:space="preserve">. </w:t>
      </w:r>
      <w:commentRangeEnd w:id="97"/>
      <w:r w:rsidR="00F245FD">
        <w:rPr>
          <w:rStyle w:val="Kommentaariviide"/>
          <w:kern w:val="2"/>
          <w14:ligatures w14:val="standardContextual"/>
        </w:rPr>
        <w:commentReference w:id="97"/>
      </w:r>
      <w:r w:rsidRPr="780DE211">
        <w:rPr>
          <w:rFonts w:ascii="Times New Roman" w:eastAsia="Times New Roman" w:hAnsi="Times New Roman" w:cs="Times New Roman"/>
        </w:rPr>
        <w:t>Ettevõt</w:t>
      </w:r>
      <w:r w:rsidR="00B80119">
        <w:rPr>
          <w:rFonts w:ascii="Times New Roman" w:eastAsia="Times New Roman" w:hAnsi="Times New Roman" w:cs="Times New Roman"/>
        </w:rPr>
        <w:t>ja</w:t>
      </w:r>
      <w:r w:rsidRPr="780DE211">
        <w:rPr>
          <w:rFonts w:ascii="Times New Roman" w:eastAsia="Times New Roman" w:hAnsi="Times New Roman" w:cs="Times New Roman"/>
        </w:rPr>
        <w:t xml:space="preserve"> võib ka edaspidi tuvastada isiku vanuse</w:t>
      </w:r>
      <w:r w:rsidR="00B80119">
        <w:rPr>
          <w:rFonts w:ascii="Times New Roman" w:eastAsia="Times New Roman" w:hAnsi="Times New Roman" w:cs="Times New Roman"/>
        </w:rPr>
        <w:t>,</w:t>
      </w:r>
      <w:r w:rsidRPr="780DE211">
        <w:rPr>
          <w:rFonts w:ascii="Times New Roman" w:eastAsia="Times New Roman" w:hAnsi="Times New Roman" w:cs="Times New Roman"/>
        </w:rPr>
        <w:t xml:space="preserve"> paludes ostjal esitada isikut tõendav dokument. See, kas ja milliseid muid tehnilisi lahendusi ettevõtja tarbijale vanuse tuvastamiseks pakub, on ettevõtja valida, v</w:t>
      </w:r>
      <w:r w:rsidR="410CA0BE" w:rsidRPr="780DE211">
        <w:rPr>
          <w:rFonts w:ascii="Times New Roman" w:eastAsia="Times New Roman" w:hAnsi="Times New Roman" w:cs="Times New Roman"/>
        </w:rPr>
        <w:t>.</w:t>
      </w:r>
      <w:r w:rsidRPr="780DE211">
        <w:rPr>
          <w:rFonts w:ascii="Times New Roman" w:eastAsia="Times New Roman" w:hAnsi="Times New Roman" w:cs="Times New Roman"/>
        </w:rPr>
        <w:t xml:space="preserve">a e-kaubanduse puhul, kus alkohoolse joogi ostja </w:t>
      </w:r>
      <w:r w:rsidR="00272CA9" w:rsidRPr="780DE211">
        <w:rPr>
          <w:rFonts w:ascii="Times New Roman" w:eastAsia="Times New Roman" w:hAnsi="Times New Roman" w:cs="Times New Roman"/>
        </w:rPr>
        <w:t>vanus</w:t>
      </w:r>
      <w:r w:rsidR="00272CA9">
        <w:rPr>
          <w:rFonts w:ascii="Times New Roman" w:eastAsia="Times New Roman" w:hAnsi="Times New Roman" w:cs="Times New Roman"/>
        </w:rPr>
        <w:t>t</w:t>
      </w:r>
      <w:r w:rsidR="00272CA9"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saabki enne tehingu tegemist või </w:t>
      </w:r>
      <w:r w:rsidR="00272CA9">
        <w:rPr>
          <w:rFonts w:ascii="Times New Roman" w:eastAsia="Times New Roman" w:hAnsi="Times New Roman" w:cs="Times New Roman"/>
        </w:rPr>
        <w:t xml:space="preserve">kauba </w:t>
      </w:r>
      <w:r w:rsidRPr="780DE211">
        <w:rPr>
          <w:rFonts w:ascii="Times New Roman" w:eastAsia="Times New Roman" w:hAnsi="Times New Roman" w:cs="Times New Roman"/>
        </w:rPr>
        <w:t>tarbijale üleandmist (nt väljastades pakiautomaadi kaudu) kontrollida vaid tehnilise lahenduse abil.</w:t>
      </w:r>
    </w:p>
    <w:p w14:paraId="3641B3AC" w14:textId="25F60466" w:rsidR="006E7BAF" w:rsidRPr="007C5503" w:rsidRDefault="006E7BAF" w:rsidP="780DE211">
      <w:pPr>
        <w:spacing w:line="240" w:lineRule="auto"/>
        <w:jc w:val="both"/>
        <w:rPr>
          <w:rFonts w:ascii="Times New Roman" w:eastAsia="Times New Roman" w:hAnsi="Times New Roman" w:cs="Times New Roman"/>
          <w:b/>
          <w:bCs/>
        </w:rPr>
      </w:pPr>
      <w:r w:rsidRPr="007C5503">
        <w:rPr>
          <w:rFonts w:ascii="Times New Roman" w:eastAsia="Times New Roman" w:hAnsi="Times New Roman" w:cs="Times New Roman"/>
          <w:b/>
          <w:bCs/>
        </w:rPr>
        <w:t>Elektroonilise side seadus</w:t>
      </w:r>
    </w:p>
    <w:p w14:paraId="27CCC2DF" w14:textId="22A4C38D" w:rsidR="00936AA0" w:rsidRDefault="00936AA0" w:rsidP="00936AA0">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Kavandatav muudatus: </w:t>
      </w:r>
      <w:r>
        <w:rPr>
          <w:rFonts w:ascii="Times New Roman" w:eastAsia="Times New Roman" w:hAnsi="Times New Roman" w:cs="Times New Roman"/>
          <w:b/>
          <w:bCs/>
        </w:rPr>
        <w:t>tarbetu aruandluse vähendamine.</w:t>
      </w:r>
    </w:p>
    <w:p w14:paraId="755CB675" w14:textId="77777777" w:rsidR="00936AA0" w:rsidRPr="002F1705" w:rsidRDefault="00936AA0" w:rsidP="00936AA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Mõju valdkond</w:t>
      </w:r>
      <w:r w:rsidRPr="00640C48">
        <w:rPr>
          <w:rFonts w:ascii="Times New Roman" w:eastAsia="Times New Roman" w:hAnsi="Times New Roman" w:cs="Times New Roman"/>
          <w:u w:val="single"/>
        </w:rPr>
        <w:t>:</w:t>
      </w:r>
      <w:r w:rsidRPr="002F1705">
        <w:rPr>
          <w:rFonts w:ascii="Times New Roman" w:eastAsia="Times New Roman" w:hAnsi="Times New Roman" w:cs="Times New Roman"/>
        </w:rPr>
        <w:t xml:space="preserve"> </w:t>
      </w:r>
      <w:r>
        <w:rPr>
          <w:rFonts w:ascii="Times New Roman" w:eastAsia="Times New Roman" w:hAnsi="Times New Roman" w:cs="Times New Roman"/>
        </w:rPr>
        <w:t>mõju majandusele</w:t>
      </w:r>
    </w:p>
    <w:p w14:paraId="00D0915B" w14:textId="77777777" w:rsidR="00936AA0" w:rsidRPr="002F1705" w:rsidRDefault="00936AA0" w:rsidP="00936AA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Sihtrühm</w:t>
      </w:r>
      <w:r w:rsidRPr="00640C48">
        <w:rPr>
          <w:rFonts w:ascii="Times New Roman" w:eastAsia="Times New Roman" w:hAnsi="Times New Roman" w:cs="Times New Roman"/>
          <w:u w:val="single"/>
        </w:rPr>
        <w:t>:</w:t>
      </w:r>
      <w:r w:rsidRPr="002F1705">
        <w:rPr>
          <w:rFonts w:ascii="Times New Roman" w:eastAsia="Times New Roman" w:hAnsi="Times New Roman" w:cs="Times New Roman"/>
        </w:rPr>
        <w:t xml:space="preserve"> </w:t>
      </w:r>
      <w:commentRangeStart w:id="98"/>
      <w:r w:rsidRPr="00B92FA7">
        <w:rPr>
          <w:rFonts w:ascii="Times New Roman" w:eastAsia="Times New Roman" w:hAnsi="Times New Roman" w:cs="Times New Roman"/>
        </w:rPr>
        <w:t>sideturul</w:t>
      </w:r>
      <w:r>
        <w:rPr>
          <w:rFonts w:ascii="Times New Roman" w:eastAsia="Times New Roman" w:hAnsi="Times New Roman" w:cs="Times New Roman"/>
        </w:rPr>
        <w:t xml:space="preserve"> tegutsevad ettevõtjad</w:t>
      </w:r>
      <w:commentRangeEnd w:id="98"/>
      <w:r w:rsidR="00C42C15">
        <w:rPr>
          <w:rStyle w:val="Kommentaariviide"/>
          <w:kern w:val="2"/>
          <w14:ligatures w14:val="standardContextual"/>
        </w:rPr>
        <w:commentReference w:id="98"/>
      </w:r>
    </w:p>
    <w:p w14:paraId="5C65046F" w14:textId="0ACF125D" w:rsidR="00936AA0" w:rsidRDefault="00936AA0" w:rsidP="00936AA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rPr>
        <w:t xml:space="preserve">Tarbetu aruandluse vähendamine toob kaasa positiivse mõju sideteenuse osutajatele. Praegu küsib TTJA aruandluseks ettevõtjatelt pidevalt andmeid </w:t>
      </w:r>
      <w:r w:rsidR="00690445">
        <w:rPr>
          <w:rFonts w:ascii="Times New Roman" w:eastAsia="Times New Roman" w:hAnsi="Times New Roman" w:cs="Times New Roman"/>
        </w:rPr>
        <w:t xml:space="preserve">nende </w:t>
      </w:r>
      <w:r w:rsidRPr="002F1705">
        <w:rPr>
          <w:rFonts w:ascii="Times New Roman" w:eastAsia="Times New Roman" w:hAnsi="Times New Roman" w:cs="Times New Roman"/>
        </w:rPr>
        <w:t xml:space="preserve">tegevuse kohta. </w:t>
      </w:r>
      <w:r w:rsidR="009F665C">
        <w:rPr>
          <w:rFonts w:ascii="Times New Roman" w:eastAsia="Times New Roman" w:hAnsi="Times New Roman" w:cs="Times New Roman"/>
        </w:rPr>
        <w:t>See kohustus</w:t>
      </w:r>
      <w:r w:rsidR="009F665C" w:rsidRPr="002F1705">
        <w:rPr>
          <w:rFonts w:ascii="Times New Roman" w:eastAsia="Times New Roman" w:hAnsi="Times New Roman" w:cs="Times New Roman"/>
        </w:rPr>
        <w:t xml:space="preserve"> </w:t>
      </w:r>
      <w:r w:rsidR="00613E7F">
        <w:rPr>
          <w:rFonts w:ascii="Times New Roman" w:eastAsia="Times New Roman" w:hAnsi="Times New Roman" w:cs="Times New Roman"/>
        </w:rPr>
        <w:t>tekitab</w:t>
      </w:r>
      <w:r w:rsidRPr="002F1705">
        <w:rPr>
          <w:rFonts w:ascii="Times New Roman" w:eastAsia="Times New Roman" w:hAnsi="Times New Roman" w:cs="Times New Roman"/>
        </w:rPr>
        <w:t xml:space="preserve"> ettevõt</w:t>
      </w:r>
      <w:r w:rsidR="00FC5222">
        <w:rPr>
          <w:rFonts w:ascii="Times New Roman" w:eastAsia="Times New Roman" w:hAnsi="Times New Roman" w:cs="Times New Roman"/>
        </w:rPr>
        <w:t>ja</w:t>
      </w:r>
      <w:r w:rsidRPr="002F1705">
        <w:rPr>
          <w:rFonts w:ascii="Times New Roman" w:eastAsia="Times New Roman" w:hAnsi="Times New Roman" w:cs="Times New Roman"/>
        </w:rPr>
        <w:t>te</w:t>
      </w:r>
      <w:r w:rsidR="00613E7F">
        <w:rPr>
          <w:rFonts w:ascii="Times New Roman" w:eastAsia="Times New Roman" w:hAnsi="Times New Roman" w:cs="Times New Roman"/>
        </w:rPr>
        <w:t>le</w:t>
      </w:r>
      <w:r w:rsidRPr="002F1705">
        <w:rPr>
          <w:rFonts w:ascii="Times New Roman" w:eastAsia="Times New Roman" w:hAnsi="Times New Roman" w:cs="Times New Roman"/>
        </w:rPr>
        <w:t xml:space="preserve"> nii otses</w:t>
      </w:r>
      <w:r w:rsidR="00613E7F">
        <w:rPr>
          <w:rFonts w:ascii="Times New Roman" w:eastAsia="Times New Roman" w:hAnsi="Times New Roman" w:cs="Times New Roman"/>
        </w:rPr>
        <w:t>eid</w:t>
      </w:r>
      <w:r w:rsidRPr="002F1705">
        <w:rPr>
          <w:rFonts w:ascii="Times New Roman" w:eastAsia="Times New Roman" w:hAnsi="Times New Roman" w:cs="Times New Roman"/>
        </w:rPr>
        <w:t xml:space="preserve"> kui ka kaudse</w:t>
      </w:r>
      <w:r w:rsidR="00613E7F">
        <w:rPr>
          <w:rFonts w:ascii="Times New Roman" w:eastAsia="Times New Roman" w:hAnsi="Times New Roman" w:cs="Times New Roman"/>
        </w:rPr>
        <w:t>id</w:t>
      </w:r>
      <w:r w:rsidRPr="002F1705">
        <w:rPr>
          <w:rFonts w:ascii="Times New Roman" w:eastAsia="Times New Roman" w:hAnsi="Times New Roman" w:cs="Times New Roman"/>
        </w:rPr>
        <w:t xml:space="preserve"> kulu</w:t>
      </w:r>
      <w:r w:rsidR="00613E7F">
        <w:rPr>
          <w:rFonts w:ascii="Times New Roman" w:eastAsia="Times New Roman" w:hAnsi="Times New Roman" w:cs="Times New Roman"/>
        </w:rPr>
        <w:t>sid</w:t>
      </w:r>
      <w:r w:rsidRPr="002F1705">
        <w:rPr>
          <w:rFonts w:ascii="Times New Roman" w:eastAsia="Times New Roman" w:hAnsi="Times New Roman" w:cs="Times New Roman"/>
        </w:rPr>
        <w:t xml:space="preserve">, </w:t>
      </w:r>
      <w:r w:rsidR="00613E7F">
        <w:rPr>
          <w:rFonts w:ascii="Times New Roman" w:eastAsia="Times New Roman" w:hAnsi="Times New Roman" w:cs="Times New Roman"/>
        </w:rPr>
        <w:t>k</w:t>
      </w:r>
      <w:r w:rsidR="00854E5F">
        <w:rPr>
          <w:rFonts w:ascii="Times New Roman" w:eastAsia="Times New Roman" w:hAnsi="Times New Roman" w:cs="Times New Roman"/>
        </w:rPr>
        <w:t>una nõuab</w:t>
      </w:r>
      <w:r w:rsidR="00613E7F" w:rsidRPr="002F1705">
        <w:rPr>
          <w:rFonts w:ascii="Times New Roman" w:eastAsia="Times New Roman" w:hAnsi="Times New Roman" w:cs="Times New Roman"/>
        </w:rPr>
        <w:t xml:space="preserve"> </w:t>
      </w:r>
      <w:r w:rsidRPr="002F1705">
        <w:rPr>
          <w:rFonts w:ascii="Times New Roman" w:eastAsia="Times New Roman" w:hAnsi="Times New Roman" w:cs="Times New Roman"/>
        </w:rPr>
        <w:t>tööaega andmete kogumiseks, töötlemiseks, kontrollimiseks ja edastamiseks.</w:t>
      </w:r>
      <w:r>
        <w:rPr>
          <w:rFonts w:ascii="Times New Roman" w:eastAsia="Times New Roman" w:hAnsi="Times New Roman" w:cs="Times New Roman"/>
        </w:rPr>
        <w:t xml:space="preserve"> </w:t>
      </w:r>
      <w:r w:rsidRPr="002F1705">
        <w:rPr>
          <w:rFonts w:ascii="Times New Roman" w:eastAsia="Times New Roman" w:hAnsi="Times New Roman" w:cs="Times New Roman"/>
        </w:rPr>
        <w:t>Aruandluskohustuse muutmine aastapõhiseks vähendab oluliselt ettevõtjate halduskoormust. Andmete kogumise ja esitamise sageduse vähenemine vabastab ettevõtjate ressursse, mida saab suunata põhitegevuse arendamisse, näiteks teenuste kvaliteedi parandamisse, innovatsiooni või klienditeenindusse.</w:t>
      </w:r>
    </w:p>
    <w:p w14:paraId="2A67EEE4" w14:textId="77777777" w:rsidR="00936AA0" w:rsidRDefault="00936AA0" w:rsidP="00936AA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Mõju valdkond</w:t>
      </w:r>
      <w:r w:rsidRPr="00640C48">
        <w:rPr>
          <w:rFonts w:ascii="Times New Roman" w:eastAsia="Times New Roman" w:hAnsi="Times New Roman" w:cs="Times New Roman"/>
          <w:u w:val="single"/>
        </w:rPr>
        <w:t>:</w:t>
      </w:r>
      <w:r w:rsidRPr="00F60282">
        <w:rPr>
          <w:rFonts w:ascii="Times New Roman" w:eastAsia="Times New Roman" w:hAnsi="Times New Roman" w:cs="Times New Roman"/>
        </w:rPr>
        <w:t xml:space="preserve"> </w:t>
      </w:r>
      <w:r w:rsidRPr="00444C4E">
        <w:rPr>
          <w:rFonts w:ascii="Times New Roman" w:eastAsia="Times New Roman" w:hAnsi="Times New Roman" w:cs="Times New Roman"/>
        </w:rPr>
        <w:t>mõju riigiasutuste ja kohaliku omavalitsuse korraldusele</w:t>
      </w:r>
    </w:p>
    <w:p w14:paraId="70447A97" w14:textId="77777777" w:rsidR="00936AA0" w:rsidRDefault="00936AA0" w:rsidP="00936AA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Sihtrühm</w:t>
      </w:r>
      <w:r w:rsidRPr="00640C48">
        <w:rPr>
          <w:rFonts w:ascii="Times New Roman" w:eastAsia="Times New Roman" w:hAnsi="Times New Roman" w:cs="Times New Roman"/>
          <w:u w:val="single"/>
        </w:rPr>
        <w:t>:</w:t>
      </w:r>
      <w:r w:rsidRPr="00F60282">
        <w:rPr>
          <w:rFonts w:ascii="Times New Roman" w:eastAsia="Times New Roman" w:hAnsi="Times New Roman" w:cs="Times New Roman"/>
        </w:rPr>
        <w:t xml:space="preserve"> </w:t>
      </w:r>
      <w:r>
        <w:rPr>
          <w:rFonts w:ascii="Times New Roman" w:eastAsia="Times New Roman" w:hAnsi="Times New Roman" w:cs="Times New Roman"/>
        </w:rPr>
        <w:t>TTJA, Justiits- ja Digiministeerium</w:t>
      </w:r>
    </w:p>
    <w:p w14:paraId="0E1FE3ED" w14:textId="1489B85D" w:rsidR="00936AA0" w:rsidRPr="00044140" w:rsidRDefault="00936AA0" w:rsidP="00936AA0">
      <w:pPr>
        <w:spacing w:line="240" w:lineRule="auto"/>
        <w:jc w:val="both"/>
        <w:rPr>
          <w:rFonts w:ascii="Times New Roman" w:eastAsia="Times New Roman" w:hAnsi="Times New Roman" w:cs="Times New Roman"/>
        </w:rPr>
      </w:pPr>
      <w:r w:rsidRPr="00044140">
        <w:rPr>
          <w:rFonts w:ascii="Times New Roman" w:eastAsia="Times New Roman" w:hAnsi="Times New Roman" w:cs="Times New Roman"/>
        </w:rPr>
        <w:lastRenderedPageBreak/>
        <w:t>TTJA jaoks väheneb andmete kogumise, süstematiseerimise, analüüsimise ja säilitamisega seotud töömaht. Kvarta</w:t>
      </w:r>
      <w:r w:rsidR="00E914C2">
        <w:rPr>
          <w:rFonts w:ascii="Times New Roman" w:eastAsia="Times New Roman" w:hAnsi="Times New Roman" w:cs="Times New Roman"/>
        </w:rPr>
        <w:t>li</w:t>
      </w:r>
      <w:r w:rsidRPr="00044140">
        <w:rPr>
          <w:rFonts w:ascii="Times New Roman" w:eastAsia="Times New Roman" w:hAnsi="Times New Roman" w:cs="Times New Roman"/>
        </w:rPr>
        <w:t xml:space="preserve">aruannete koostamise ja esitamise kohustuse </w:t>
      </w:r>
      <w:r w:rsidR="00B93180">
        <w:rPr>
          <w:rFonts w:ascii="Times New Roman" w:eastAsia="Times New Roman" w:hAnsi="Times New Roman" w:cs="Times New Roman"/>
        </w:rPr>
        <w:t>kaotamine ettevõtjatel</w:t>
      </w:r>
      <w:r w:rsidRPr="00044140">
        <w:rPr>
          <w:rFonts w:ascii="Times New Roman" w:eastAsia="Times New Roman" w:hAnsi="Times New Roman" w:cs="Times New Roman"/>
        </w:rPr>
        <w:t xml:space="preserve"> võimaldab </w:t>
      </w:r>
      <w:r>
        <w:rPr>
          <w:rFonts w:ascii="Times New Roman" w:eastAsia="Times New Roman" w:hAnsi="Times New Roman" w:cs="Times New Roman"/>
        </w:rPr>
        <w:t>TTJA-l</w:t>
      </w:r>
      <w:r w:rsidRPr="00044140">
        <w:rPr>
          <w:rFonts w:ascii="Times New Roman" w:eastAsia="Times New Roman" w:hAnsi="Times New Roman" w:cs="Times New Roman"/>
        </w:rPr>
        <w:t xml:space="preserve"> oma ressurss</w:t>
      </w:r>
      <w:r w:rsidR="00E914C2">
        <w:rPr>
          <w:rFonts w:ascii="Times New Roman" w:eastAsia="Times New Roman" w:hAnsi="Times New Roman" w:cs="Times New Roman"/>
        </w:rPr>
        <w:t>i</w:t>
      </w:r>
      <w:r w:rsidRPr="00044140">
        <w:rPr>
          <w:rFonts w:ascii="Times New Roman" w:eastAsia="Times New Roman" w:hAnsi="Times New Roman" w:cs="Times New Roman"/>
        </w:rPr>
        <w:t xml:space="preserve"> tõhusamalt kasutada.</w:t>
      </w:r>
      <w:r>
        <w:rPr>
          <w:rFonts w:ascii="Times New Roman" w:eastAsia="Times New Roman" w:hAnsi="Times New Roman" w:cs="Times New Roman"/>
        </w:rPr>
        <w:t xml:space="preserve"> Vabanenud ressurss</w:t>
      </w:r>
      <w:r w:rsidR="00E914C2">
        <w:rPr>
          <w:rFonts w:ascii="Times New Roman" w:eastAsia="Times New Roman" w:hAnsi="Times New Roman" w:cs="Times New Roman"/>
        </w:rPr>
        <w:t>i</w:t>
      </w:r>
      <w:r>
        <w:rPr>
          <w:rFonts w:ascii="Times New Roman" w:eastAsia="Times New Roman" w:hAnsi="Times New Roman" w:cs="Times New Roman"/>
        </w:rPr>
        <w:t xml:space="preserve"> </w:t>
      </w:r>
      <w:r w:rsidRPr="00044140">
        <w:rPr>
          <w:rFonts w:ascii="Times New Roman" w:eastAsia="Times New Roman" w:hAnsi="Times New Roman" w:cs="Times New Roman"/>
        </w:rPr>
        <w:t>on võimalik suunata olulisemate ja sisulisemate ülesannete täitmis</w:t>
      </w:r>
      <w:r w:rsidR="00E914C2">
        <w:rPr>
          <w:rFonts w:ascii="Times New Roman" w:eastAsia="Times New Roman" w:hAnsi="Times New Roman" w:cs="Times New Roman"/>
        </w:rPr>
        <w:t>s</w:t>
      </w:r>
      <w:r w:rsidRPr="00044140">
        <w:rPr>
          <w:rFonts w:ascii="Times New Roman" w:eastAsia="Times New Roman" w:hAnsi="Times New Roman" w:cs="Times New Roman"/>
        </w:rPr>
        <w:t>e</w:t>
      </w:r>
      <w:r>
        <w:rPr>
          <w:rFonts w:ascii="Times New Roman" w:eastAsia="Times New Roman" w:hAnsi="Times New Roman" w:cs="Times New Roman"/>
        </w:rPr>
        <w:t>. TTJA</w:t>
      </w:r>
      <w:r w:rsidRPr="00044140">
        <w:rPr>
          <w:rFonts w:ascii="Times New Roman" w:eastAsia="Times New Roman" w:hAnsi="Times New Roman" w:cs="Times New Roman"/>
        </w:rPr>
        <w:t xml:space="preserve"> saab keskenduda põhjalikumale iga-aastasele turuülevaatele, mis annab pikaajalistest trendidest parema pildi kui sagedased, kuid pealiskaudsemad kvarta</w:t>
      </w:r>
      <w:r w:rsidR="00253D1B">
        <w:rPr>
          <w:rFonts w:ascii="Times New Roman" w:eastAsia="Times New Roman" w:hAnsi="Times New Roman" w:cs="Times New Roman"/>
        </w:rPr>
        <w:t>li</w:t>
      </w:r>
      <w:r w:rsidRPr="00044140">
        <w:rPr>
          <w:rFonts w:ascii="Times New Roman" w:eastAsia="Times New Roman" w:hAnsi="Times New Roman" w:cs="Times New Roman"/>
        </w:rPr>
        <w:t>aruanded. See on kooskõlas praktikaga, mis on näidanud, et sideteenuste tur</w:t>
      </w:r>
      <w:r w:rsidR="00E86A5D">
        <w:rPr>
          <w:rFonts w:ascii="Times New Roman" w:eastAsia="Times New Roman" w:hAnsi="Times New Roman" w:cs="Times New Roman"/>
        </w:rPr>
        <w:t>ul</w:t>
      </w:r>
      <w:r w:rsidRPr="00044140">
        <w:rPr>
          <w:rFonts w:ascii="Times New Roman" w:eastAsia="Times New Roman" w:hAnsi="Times New Roman" w:cs="Times New Roman"/>
        </w:rPr>
        <w:t xml:space="preserve"> ei </w:t>
      </w:r>
      <w:r w:rsidR="00E86A5D">
        <w:rPr>
          <w:rFonts w:ascii="Times New Roman" w:eastAsia="Times New Roman" w:hAnsi="Times New Roman" w:cs="Times New Roman"/>
        </w:rPr>
        <w:t>toimu ühes kvartalis</w:t>
      </w:r>
      <w:r w:rsidRPr="00044140">
        <w:rPr>
          <w:rFonts w:ascii="Times New Roman" w:eastAsia="Times New Roman" w:hAnsi="Times New Roman" w:cs="Times New Roman"/>
        </w:rPr>
        <w:t xml:space="preserve"> sedavõrd olulisi muutusi, mis nõuaksid pidevat detailset aruandlust.</w:t>
      </w:r>
    </w:p>
    <w:p w14:paraId="7877B251" w14:textId="5E878712" w:rsidR="00936AA0" w:rsidRDefault="00936AA0" w:rsidP="00936AA0">
      <w:pPr>
        <w:spacing w:line="240" w:lineRule="auto"/>
        <w:jc w:val="both"/>
        <w:rPr>
          <w:rFonts w:ascii="Times New Roman" w:eastAsia="Times New Roman" w:hAnsi="Times New Roman" w:cs="Times New Roman"/>
        </w:rPr>
      </w:pPr>
      <w:r w:rsidRPr="00044140">
        <w:rPr>
          <w:rFonts w:ascii="Times New Roman" w:eastAsia="Times New Roman" w:hAnsi="Times New Roman" w:cs="Times New Roman"/>
        </w:rPr>
        <w:t>Ka Justiits- ja Digiministeeriumi töökoormus väheneb, kuna kvarta</w:t>
      </w:r>
      <w:r w:rsidR="00E86A5D">
        <w:rPr>
          <w:rFonts w:ascii="Times New Roman" w:eastAsia="Times New Roman" w:hAnsi="Times New Roman" w:cs="Times New Roman"/>
        </w:rPr>
        <w:t>li</w:t>
      </w:r>
      <w:r w:rsidRPr="00044140">
        <w:rPr>
          <w:rFonts w:ascii="Times New Roman" w:eastAsia="Times New Roman" w:hAnsi="Times New Roman" w:cs="Times New Roman"/>
        </w:rPr>
        <w:t>ülevaadete vastuvõtmise, läbitöötamise ja arhiveerimise kohustus kaob.</w:t>
      </w:r>
    </w:p>
    <w:p w14:paraId="2300C89C" w14:textId="08123F96" w:rsidR="00936AA0" w:rsidRPr="00F60282" w:rsidRDefault="00936AA0" w:rsidP="00936AA0">
      <w:pPr>
        <w:spacing w:line="240" w:lineRule="auto"/>
        <w:jc w:val="both"/>
        <w:rPr>
          <w:rFonts w:ascii="Times New Roman" w:eastAsia="Times New Roman" w:hAnsi="Times New Roman" w:cs="Times New Roman"/>
        </w:rPr>
      </w:pPr>
      <w:r w:rsidRPr="00044140">
        <w:rPr>
          <w:rFonts w:ascii="Times New Roman" w:eastAsia="Times New Roman" w:hAnsi="Times New Roman" w:cs="Times New Roman"/>
        </w:rPr>
        <w:t>Justiits- ja Digiministeerium saa</w:t>
      </w:r>
      <w:r>
        <w:rPr>
          <w:rFonts w:ascii="Times New Roman" w:eastAsia="Times New Roman" w:hAnsi="Times New Roman" w:cs="Times New Roman"/>
        </w:rPr>
        <w:t>b vabanenud ressurss</w:t>
      </w:r>
      <w:r w:rsidR="00C674F5">
        <w:rPr>
          <w:rFonts w:ascii="Times New Roman" w:eastAsia="Times New Roman" w:hAnsi="Times New Roman" w:cs="Times New Roman"/>
        </w:rPr>
        <w:t>i</w:t>
      </w:r>
      <w:r>
        <w:rPr>
          <w:rFonts w:ascii="Times New Roman" w:eastAsia="Times New Roman" w:hAnsi="Times New Roman" w:cs="Times New Roman"/>
        </w:rPr>
        <w:t xml:space="preserve"> tõhusamalt kasutada</w:t>
      </w:r>
      <w:r w:rsidRPr="00044140">
        <w:rPr>
          <w:rFonts w:ascii="Times New Roman" w:eastAsia="Times New Roman" w:hAnsi="Times New Roman" w:cs="Times New Roman"/>
        </w:rPr>
        <w:t xml:space="preserve"> valdkonna strateegiliste küsimustega tegelemiseks, selle asemel et töödelda sagedasi, kuid väheinformatiivseid aruandeid.</w:t>
      </w:r>
      <w:r>
        <w:rPr>
          <w:rFonts w:ascii="Times New Roman" w:eastAsia="Times New Roman" w:hAnsi="Times New Roman" w:cs="Times New Roman"/>
        </w:rPr>
        <w:t xml:space="preserve"> Samas saab Justiits- ja Digiministeerium siiski</w:t>
      </w:r>
      <w:r w:rsidR="00C674F5">
        <w:rPr>
          <w:rFonts w:ascii="Times New Roman" w:eastAsia="Times New Roman" w:hAnsi="Times New Roman" w:cs="Times New Roman"/>
        </w:rPr>
        <w:t xml:space="preserve"> tutvuda</w:t>
      </w:r>
      <w:r>
        <w:rPr>
          <w:rFonts w:ascii="Times New Roman" w:eastAsia="Times New Roman" w:hAnsi="Times New Roman" w:cs="Times New Roman"/>
        </w:rPr>
        <w:t xml:space="preserve"> a</w:t>
      </w:r>
      <w:r w:rsidRPr="00044140">
        <w:rPr>
          <w:rFonts w:ascii="Times New Roman" w:eastAsia="Times New Roman" w:hAnsi="Times New Roman" w:cs="Times New Roman"/>
        </w:rPr>
        <w:t>astapõhi</w:t>
      </w:r>
      <w:r>
        <w:rPr>
          <w:rFonts w:ascii="Times New Roman" w:eastAsia="Times New Roman" w:hAnsi="Times New Roman" w:cs="Times New Roman"/>
        </w:rPr>
        <w:t>ste aruannetega</w:t>
      </w:r>
      <w:r w:rsidRPr="00044140">
        <w:rPr>
          <w:rFonts w:ascii="Times New Roman" w:eastAsia="Times New Roman" w:hAnsi="Times New Roman" w:cs="Times New Roman"/>
        </w:rPr>
        <w:t xml:space="preserve">, </w:t>
      </w:r>
      <w:r>
        <w:rPr>
          <w:rFonts w:ascii="Times New Roman" w:eastAsia="Times New Roman" w:hAnsi="Times New Roman" w:cs="Times New Roman"/>
        </w:rPr>
        <w:t>mis annavad</w:t>
      </w:r>
      <w:r w:rsidRPr="00044140">
        <w:rPr>
          <w:rFonts w:ascii="Times New Roman" w:eastAsia="Times New Roman" w:hAnsi="Times New Roman" w:cs="Times New Roman"/>
        </w:rPr>
        <w:t xml:space="preserve"> põhjalikum</w:t>
      </w:r>
      <w:r>
        <w:rPr>
          <w:rFonts w:ascii="Times New Roman" w:eastAsia="Times New Roman" w:hAnsi="Times New Roman" w:cs="Times New Roman"/>
        </w:rPr>
        <w:t>a</w:t>
      </w:r>
      <w:r w:rsidRPr="00044140">
        <w:rPr>
          <w:rFonts w:ascii="Times New Roman" w:eastAsia="Times New Roman" w:hAnsi="Times New Roman" w:cs="Times New Roman"/>
        </w:rPr>
        <w:t xml:space="preserve"> turuülevaa</w:t>
      </w:r>
      <w:r>
        <w:rPr>
          <w:rFonts w:ascii="Times New Roman" w:eastAsia="Times New Roman" w:hAnsi="Times New Roman" w:cs="Times New Roman"/>
        </w:rPr>
        <w:t>t</w:t>
      </w:r>
      <w:r w:rsidRPr="00044140">
        <w:rPr>
          <w:rFonts w:ascii="Times New Roman" w:eastAsia="Times New Roman" w:hAnsi="Times New Roman" w:cs="Times New Roman"/>
        </w:rPr>
        <w:t xml:space="preserve">e </w:t>
      </w:r>
      <w:r>
        <w:rPr>
          <w:rFonts w:ascii="Times New Roman" w:eastAsia="Times New Roman" w:hAnsi="Times New Roman" w:cs="Times New Roman"/>
        </w:rPr>
        <w:t>ning peegeldavad efektiivsemalt turu</w:t>
      </w:r>
      <w:r w:rsidRPr="00044140">
        <w:rPr>
          <w:rFonts w:ascii="Times New Roman" w:eastAsia="Times New Roman" w:hAnsi="Times New Roman" w:cs="Times New Roman"/>
        </w:rPr>
        <w:t xml:space="preserve"> pikaajalisi arengusuundi.</w:t>
      </w:r>
    </w:p>
    <w:p w14:paraId="701CD3D3" w14:textId="7708F95A" w:rsidR="00936AA0" w:rsidRDefault="00936AA0" w:rsidP="00936AA0">
      <w:pPr>
        <w:spacing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Kavandatav muudatus: </w:t>
      </w:r>
      <w:r w:rsidR="00F97CD8">
        <w:rPr>
          <w:rFonts w:ascii="Times New Roman" w:eastAsia="Times New Roman" w:hAnsi="Times New Roman" w:cs="Times New Roman"/>
          <w:b/>
          <w:bCs/>
        </w:rPr>
        <w:t>pikendatakse</w:t>
      </w:r>
      <w:r w:rsidR="00F97CD8" w:rsidRPr="00444C4E">
        <w:rPr>
          <w:rFonts w:ascii="Times New Roman" w:eastAsia="Times New Roman" w:hAnsi="Times New Roman" w:cs="Times New Roman"/>
          <w:b/>
          <w:bCs/>
        </w:rPr>
        <w:t xml:space="preserve"> </w:t>
      </w:r>
      <w:r w:rsidRPr="00444C4E">
        <w:rPr>
          <w:rFonts w:ascii="Times New Roman" w:eastAsia="Times New Roman" w:hAnsi="Times New Roman" w:cs="Times New Roman"/>
          <w:b/>
          <w:bCs/>
        </w:rPr>
        <w:t>raadioamatööri tööloa kehtivuseaega viie aasta pealt kümne aasta peale.</w:t>
      </w:r>
    </w:p>
    <w:p w14:paraId="1CF7269D" w14:textId="77777777" w:rsidR="00936AA0" w:rsidRPr="002F1705" w:rsidRDefault="00936AA0" w:rsidP="00936AA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Mõju valdkond</w:t>
      </w:r>
      <w:r w:rsidRPr="00A87D31">
        <w:rPr>
          <w:rFonts w:ascii="Times New Roman" w:eastAsia="Times New Roman" w:hAnsi="Times New Roman" w:cs="Times New Roman"/>
          <w:u w:val="single"/>
        </w:rPr>
        <w:t>:</w:t>
      </w:r>
      <w:r w:rsidRPr="00444C4E">
        <w:rPr>
          <w:rFonts w:ascii="Times New Roman" w:eastAsia="Times New Roman" w:hAnsi="Times New Roman" w:cs="Times New Roman"/>
        </w:rPr>
        <w:t xml:space="preserve"> </w:t>
      </w:r>
      <w:r>
        <w:rPr>
          <w:rFonts w:ascii="Times New Roman" w:eastAsia="Times New Roman" w:hAnsi="Times New Roman" w:cs="Times New Roman"/>
        </w:rPr>
        <w:t>mõju majandusele</w:t>
      </w:r>
    </w:p>
    <w:p w14:paraId="50910A4F" w14:textId="77777777" w:rsidR="00936AA0" w:rsidRPr="002F1705" w:rsidRDefault="00936AA0" w:rsidP="00936AA0">
      <w:pPr>
        <w:spacing w:line="240" w:lineRule="auto"/>
        <w:jc w:val="both"/>
        <w:rPr>
          <w:rFonts w:ascii="Times New Roman" w:eastAsia="Times New Roman" w:hAnsi="Times New Roman" w:cs="Times New Roman"/>
        </w:rPr>
      </w:pPr>
      <w:commentRangeStart w:id="99"/>
      <w:r w:rsidRPr="002F1705">
        <w:rPr>
          <w:rFonts w:ascii="Times New Roman" w:eastAsia="Times New Roman" w:hAnsi="Times New Roman" w:cs="Times New Roman"/>
          <w:u w:val="single"/>
        </w:rPr>
        <w:t>Sihtrühm</w:t>
      </w:r>
      <w:r w:rsidRPr="00A87D31">
        <w:rPr>
          <w:rFonts w:ascii="Times New Roman" w:eastAsia="Times New Roman" w:hAnsi="Times New Roman" w:cs="Times New Roman"/>
          <w:u w:val="single"/>
        </w:rPr>
        <w:t>:</w:t>
      </w:r>
      <w:r w:rsidRPr="002F1705">
        <w:rPr>
          <w:rFonts w:ascii="Times New Roman" w:eastAsia="Times New Roman" w:hAnsi="Times New Roman" w:cs="Times New Roman"/>
        </w:rPr>
        <w:t xml:space="preserve"> </w:t>
      </w:r>
      <w:r>
        <w:rPr>
          <w:rFonts w:ascii="Times New Roman" w:eastAsia="Times New Roman" w:hAnsi="Times New Roman" w:cs="Times New Roman"/>
        </w:rPr>
        <w:t>raadioamatööri tööloa taotlejad</w:t>
      </w:r>
      <w:commentRangeEnd w:id="99"/>
      <w:r w:rsidR="00E95AC3">
        <w:rPr>
          <w:rStyle w:val="Kommentaariviide"/>
          <w:kern w:val="2"/>
          <w14:ligatures w14:val="standardContextual"/>
        </w:rPr>
        <w:commentReference w:id="99"/>
      </w:r>
    </w:p>
    <w:p w14:paraId="67455828" w14:textId="2B07BE9E" w:rsidR="00936AA0" w:rsidRPr="0040154D" w:rsidRDefault="00936AA0" w:rsidP="00936AA0">
      <w:pPr>
        <w:spacing w:line="240" w:lineRule="auto"/>
        <w:jc w:val="both"/>
        <w:rPr>
          <w:rFonts w:ascii="Times New Roman" w:eastAsia="Times New Roman" w:hAnsi="Times New Roman" w:cs="Times New Roman"/>
        </w:rPr>
      </w:pPr>
      <w:r w:rsidRPr="0026021C">
        <w:rPr>
          <w:rFonts w:ascii="Times New Roman" w:eastAsia="Times New Roman" w:hAnsi="Times New Roman" w:cs="Times New Roman"/>
        </w:rPr>
        <w:t>Raadioamatööri</w:t>
      </w:r>
      <w:r w:rsidRPr="002F1705">
        <w:rPr>
          <w:rFonts w:ascii="Times New Roman" w:eastAsia="Times New Roman" w:hAnsi="Times New Roman" w:cs="Times New Roman"/>
        </w:rPr>
        <w:t xml:space="preserve"> tööloa kehtivusaja pikendamine kümnele aastale avaldab positiivset mõju loa omanikele ja uutele taotlejatele. Mõju on peamiselt seotud halduskoormuse vähenemisega. Loaomanikud ei pea enam iga viie aasta tagant taotlus</w:t>
      </w:r>
      <w:r w:rsidR="00FB0ADB">
        <w:rPr>
          <w:rFonts w:ascii="Times New Roman" w:eastAsia="Times New Roman" w:hAnsi="Times New Roman" w:cs="Times New Roman"/>
        </w:rPr>
        <w:t>t</w:t>
      </w:r>
      <w:r w:rsidRPr="002F1705">
        <w:rPr>
          <w:rFonts w:ascii="Times New Roman" w:eastAsia="Times New Roman" w:hAnsi="Times New Roman" w:cs="Times New Roman"/>
        </w:rPr>
        <w:t xml:space="preserve"> esitam</w:t>
      </w:r>
      <w:r w:rsidR="00FB0ADB">
        <w:rPr>
          <w:rFonts w:ascii="Times New Roman" w:eastAsia="Times New Roman" w:hAnsi="Times New Roman" w:cs="Times New Roman"/>
        </w:rPr>
        <w:t>a</w:t>
      </w:r>
      <w:r w:rsidRPr="002F1705">
        <w:rPr>
          <w:rFonts w:ascii="Times New Roman" w:eastAsia="Times New Roman" w:hAnsi="Times New Roman" w:cs="Times New Roman"/>
        </w:rPr>
        <w:t>, dokumente täitm</w:t>
      </w:r>
      <w:r w:rsidR="00FB0ADB">
        <w:rPr>
          <w:rFonts w:ascii="Times New Roman" w:eastAsia="Times New Roman" w:hAnsi="Times New Roman" w:cs="Times New Roman"/>
        </w:rPr>
        <w:t>a</w:t>
      </w:r>
      <w:r w:rsidRPr="002F1705">
        <w:rPr>
          <w:rFonts w:ascii="Times New Roman" w:eastAsia="Times New Roman" w:hAnsi="Times New Roman" w:cs="Times New Roman"/>
        </w:rPr>
        <w:t xml:space="preserve"> ja </w:t>
      </w:r>
      <w:r w:rsidR="00FB0ADB">
        <w:rPr>
          <w:rFonts w:ascii="Times New Roman" w:eastAsia="Times New Roman" w:hAnsi="Times New Roman" w:cs="Times New Roman"/>
        </w:rPr>
        <w:t>tegema m</w:t>
      </w:r>
      <w:r w:rsidR="0077214F">
        <w:rPr>
          <w:rFonts w:ascii="Times New Roman" w:eastAsia="Times New Roman" w:hAnsi="Times New Roman" w:cs="Times New Roman"/>
        </w:rPr>
        <w:t>uid</w:t>
      </w:r>
      <w:r w:rsidRPr="002F1705">
        <w:rPr>
          <w:rFonts w:ascii="Times New Roman" w:eastAsia="Times New Roman" w:hAnsi="Times New Roman" w:cs="Times New Roman"/>
        </w:rPr>
        <w:t xml:space="preserve"> kaasneva</w:t>
      </w:r>
      <w:r w:rsidR="0077214F">
        <w:rPr>
          <w:rFonts w:ascii="Times New Roman" w:eastAsia="Times New Roman" w:hAnsi="Times New Roman" w:cs="Times New Roman"/>
        </w:rPr>
        <w:t>id</w:t>
      </w:r>
      <w:r w:rsidRPr="002F1705">
        <w:rPr>
          <w:rFonts w:ascii="Times New Roman" w:eastAsia="Times New Roman" w:hAnsi="Times New Roman" w:cs="Times New Roman"/>
        </w:rPr>
        <w:t xml:space="preserve"> tegevus</w:t>
      </w:r>
      <w:r w:rsidR="0077214F">
        <w:rPr>
          <w:rFonts w:ascii="Times New Roman" w:eastAsia="Times New Roman" w:hAnsi="Times New Roman" w:cs="Times New Roman"/>
        </w:rPr>
        <w:t>i</w:t>
      </w:r>
      <w:r w:rsidRPr="002F1705">
        <w:rPr>
          <w:rFonts w:ascii="Times New Roman" w:eastAsia="Times New Roman" w:hAnsi="Times New Roman" w:cs="Times New Roman"/>
        </w:rPr>
        <w:t xml:space="preserve">. Pikem kehtivusaeg annab raadioamatööridele suurema kindlustunde ja stabiilsuse. </w:t>
      </w:r>
      <w:commentRangeStart w:id="100"/>
      <w:r w:rsidRPr="002F1705">
        <w:rPr>
          <w:rFonts w:ascii="Times New Roman" w:eastAsia="Times New Roman" w:hAnsi="Times New Roman" w:cs="Times New Roman"/>
        </w:rPr>
        <w:t>Väheneb oht, et loa pikendamine ununeb ja tegevus katke</w:t>
      </w:r>
      <w:r w:rsidR="005538DC">
        <w:rPr>
          <w:rFonts w:ascii="Times New Roman" w:eastAsia="Times New Roman" w:hAnsi="Times New Roman" w:cs="Times New Roman"/>
        </w:rPr>
        <w:t>b</w:t>
      </w:r>
      <w:r w:rsidRPr="002F1705">
        <w:rPr>
          <w:rFonts w:ascii="Times New Roman" w:eastAsia="Times New Roman" w:hAnsi="Times New Roman" w:cs="Times New Roman"/>
        </w:rPr>
        <w:t>.</w:t>
      </w:r>
      <w:commentRangeEnd w:id="100"/>
      <w:r w:rsidR="00F870FB">
        <w:rPr>
          <w:rStyle w:val="Kommentaariviide"/>
          <w:kern w:val="2"/>
          <w14:ligatures w14:val="standardContextual"/>
        </w:rPr>
        <w:commentReference w:id="100"/>
      </w:r>
    </w:p>
    <w:p w14:paraId="6A53E01A" w14:textId="77777777" w:rsidR="00936AA0" w:rsidRDefault="00936AA0" w:rsidP="00936AA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Mõju valdkond</w:t>
      </w:r>
      <w:r w:rsidRPr="00502999">
        <w:rPr>
          <w:rFonts w:ascii="Times New Roman" w:eastAsia="Times New Roman" w:hAnsi="Times New Roman" w:cs="Times New Roman"/>
          <w:u w:val="single"/>
        </w:rPr>
        <w:t>:</w:t>
      </w:r>
      <w:r w:rsidRPr="00F60282">
        <w:rPr>
          <w:rFonts w:ascii="Times New Roman" w:eastAsia="Times New Roman" w:hAnsi="Times New Roman" w:cs="Times New Roman"/>
        </w:rPr>
        <w:t xml:space="preserve"> </w:t>
      </w:r>
      <w:r w:rsidRPr="00444C4E">
        <w:rPr>
          <w:rFonts w:ascii="Times New Roman" w:eastAsia="Times New Roman" w:hAnsi="Times New Roman" w:cs="Times New Roman"/>
        </w:rPr>
        <w:t>mõju riigiasutuste ja kohaliku omavalitsuse korraldusele</w:t>
      </w:r>
    </w:p>
    <w:p w14:paraId="2EC94307" w14:textId="77777777" w:rsidR="00936AA0" w:rsidRPr="00D01C84" w:rsidRDefault="00936AA0" w:rsidP="00936AA0">
      <w:pPr>
        <w:spacing w:line="240" w:lineRule="auto"/>
        <w:jc w:val="both"/>
        <w:rPr>
          <w:rFonts w:ascii="Times New Roman" w:eastAsia="Times New Roman" w:hAnsi="Times New Roman" w:cs="Times New Roman"/>
        </w:rPr>
      </w:pPr>
      <w:commentRangeStart w:id="101"/>
      <w:r w:rsidRPr="002F1705">
        <w:rPr>
          <w:rFonts w:ascii="Times New Roman" w:eastAsia="Times New Roman" w:hAnsi="Times New Roman" w:cs="Times New Roman"/>
          <w:u w:val="single"/>
        </w:rPr>
        <w:t>Sihtrühm</w:t>
      </w:r>
      <w:r w:rsidRPr="00502999">
        <w:rPr>
          <w:rFonts w:ascii="Times New Roman" w:eastAsia="Times New Roman" w:hAnsi="Times New Roman" w:cs="Times New Roman"/>
          <w:u w:val="single"/>
        </w:rPr>
        <w:t>:</w:t>
      </w:r>
      <w:r w:rsidRPr="00D01C84">
        <w:rPr>
          <w:rFonts w:ascii="Times New Roman" w:eastAsia="Times New Roman" w:hAnsi="Times New Roman" w:cs="Times New Roman"/>
        </w:rPr>
        <w:t xml:space="preserve"> TTJA</w:t>
      </w:r>
      <w:commentRangeEnd w:id="101"/>
      <w:r w:rsidR="000964BF">
        <w:rPr>
          <w:rStyle w:val="Kommentaariviide"/>
          <w:kern w:val="2"/>
          <w14:ligatures w14:val="standardContextual"/>
        </w:rPr>
        <w:commentReference w:id="101"/>
      </w:r>
    </w:p>
    <w:p w14:paraId="7A1D2780" w14:textId="4B74F4E9" w:rsidR="00936AA0" w:rsidRDefault="00936AA0" w:rsidP="00936AA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rPr>
        <w:t>Tööloa kehtivusaja pikendamine vähendab otseselt ja püsivalt TTJA menetletavate pikendamistaotluste arvu. Pikas perspektiivis väheneb esitatavate pikendamistaotluste hulk ligikaudu poole võrra, mis toob kaasa olulise töökoormuse languse.</w:t>
      </w:r>
      <w:r>
        <w:rPr>
          <w:rFonts w:ascii="Times New Roman" w:eastAsia="Times New Roman" w:hAnsi="Times New Roman" w:cs="Times New Roman"/>
        </w:rPr>
        <w:t xml:space="preserve"> </w:t>
      </w:r>
      <w:r w:rsidRPr="00D01C84">
        <w:rPr>
          <w:rFonts w:ascii="Times New Roman" w:eastAsia="Times New Roman" w:hAnsi="Times New Roman" w:cs="Times New Roman"/>
        </w:rPr>
        <w:t>Töökoormuse vähenemisest vabanevat ressurssi – nii tööaega kui ka sellega seotud kulusid – saab TTJA suunata teiste</w:t>
      </w:r>
      <w:r w:rsidR="001D3C11">
        <w:rPr>
          <w:rFonts w:ascii="Times New Roman" w:eastAsia="Times New Roman" w:hAnsi="Times New Roman" w:cs="Times New Roman"/>
        </w:rPr>
        <w:t>ss</w:t>
      </w:r>
      <w:r w:rsidRPr="00D01C84">
        <w:rPr>
          <w:rFonts w:ascii="Times New Roman" w:eastAsia="Times New Roman" w:hAnsi="Times New Roman" w:cs="Times New Roman"/>
        </w:rPr>
        <w:t>e oluliste</w:t>
      </w:r>
      <w:r w:rsidR="001D3C11">
        <w:rPr>
          <w:rFonts w:ascii="Times New Roman" w:eastAsia="Times New Roman" w:hAnsi="Times New Roman" w:cs="Times New Roman"/>
        </w:rPr>
        <w:t>ss</w:t>
      </w:r>
      <w:r w:rsidRPr="00D01C84">
        <w:rPr>
          <w:rFonts w:ascii="Times New Roman" w:eastAsia="Times New Roman" w:hAnsi="Times New Roman" w:cs="Times New Roman"/>
        </w:rPr>
        <w:t>e ülesannete</w:t>
      </w:r>
      <w:r w:rsidR="001D3C11">
        <w:rPr>
          <w:rFonts w:ascii="Times New Roman" w:eastAsia="Times New Roman" w:hAnsi="Times New Roman" w:cs="Times New Roman"/>
        </w:rPr>
        <w:t>ss</w:t>
      </w:r>
      <w:r w:rsidRPr="00D01C84">
        <w:rPr>
          <w:rFonts w:ascii="Times New Roman" w:eastAsia="Times New Roman" w:hAnsi="Times New Roman" w:cs="Times New Roman"/>
        </w:rPr>
        <w:t>e.</w:t>
      </w:r>
    </w:p>
    <w:p w14:paraId="4B815009" w14:textId="2895821A" w:rsidR="00936AA0" w:rsidRDefault="00936AA0" w:rsidP="00936AA0">
      <w:pPr>
        <w:spacing w:line="240" w:lineRule="auto"/>
        <w:jc w:val="both"/>
        <w:rPr>
          <w:rFonts w:ascii="Times New Roman" w:eastAsia="Times New Roman" w:hAnsi="Times New Roman" w:cs="Times New Roman"/>
          <w:b/>
          <w:bCs/>
        </w:rPr>
      </w:pPr>
      <w:r>
        <w:rPr>
          <w:rFonts w:ascii="Times New Roman" w:eastAsia="Times New Roman" w:hAnsi="Times New Roman" w:cs="Times New Roman"/>
          <w:b/>
          <w:bCs/>
        </w:rPr>
        <w:t xml:space="preserve">Kavandatav muudatus: </w:t>
      </w:r>
      <w:commentRangeStart w:id="102"/>
      <w:r w:rsidR="00867971">
        <w:rPr>
          <w:rFonts w:ascii="Times New Roman" w:eastAsia="Times New Roman" w:hAnsi="Times New Roman" w:cs="Times New Roman"/>
          <w:b/>
          <w:bCs/>
        </w:rPr>
        <w:t>ü</w:t>
      </w:r>
      <w:r>
        <w:rPr>
          <w:rFonts w:ascii="Times New Roman" w:eastAsia="Times New Roman" w:hAnsi="Times New Roman" w:cs="Times New Roman"/>
          <w:b/>
          <w:bCs/>
        </w:rPr>
        <w:t>htlusta</w:t>
      </w:r>
      <w:r w:rsidR="003375E5">
        <w:rPr>
          <w:rFonts w:ascii="Times New Roman" w:eastAsia="Times New Roman" w:hAnsi="Times New Roman" w:cs="Times New Roman"/>
          <w:b/>
          <w:bCs/>
        </w:rPr>
        <w:t>takse</w:t>
      </w:r>
      <w:commentRangeEnd w:id="102"/>
      <w:r w:rsidR="00BD5082">
        <w:rPr>
          <w:rStyle w:val="Kommentaariviide"/>
          <w:kern w:val="2"/>
          <w14:ligatures w14:val="standardContextual"/>
        </w:rPr>
        <w:commentReference w:id="102"/>
      </w:r>
      <w:r w:rsidRPr="00444C4E">
        <w:rPr>
          <w:rFonts w:ascii="Times New Roman" w:eastAsia="Times New Roman" w:hAnsi="Times New Roman" w:cs="Times New Roman"/>
          <w:b/>
          <w:bCs/>
        </w:rPr>
        <w:t xml:space="preserve"> raadio- ja </w:t>
      </w:r>
      <w:r w:rsidR="00ED7F4A" w:rsidRPr="00444C4E">
        <w:rPr>
          <w:rFonts w:ascii="Times New Roman" w:eastAsia="Times New Roman" w:hAnsi="Times New Roman" w:cs="Times New Roman"/>
          <w:b/>
          <w:bCs/>
        </w:rPr>
        <w:t>sagedusl</w:t>
      </w:r>
      <w:r w:rsidR="00ED7F4A">
        <w:rPr>
          <w:rFonts w:ascii="Times New Roman" w:eastAsia="Times New Roman" w:hAnsi="Times New Roman" w:cs="Times New Roman"/>
          <w:b/>
          <w:bCs/>
        </w:rPr>
        <w:t>oa kehtivusajad</w:t>
      </w:r>
      <w:r>
        <w:rPr>
          <w:rFonts w:ascii="Times New Roman" w:eastAsia="Times New Roman" w:hAnsi="Times New Roman" w:cs="Times New Roman"/>
          <w:b/>
          <w:bCs/>
        </w:rPr>
        <w:t>.</w:t>
      </w:r>
    </w:p>
    <w:p w14:paraId="3AE850E5" w14:textId="77777777" w:rsidR="00936AA0" w:rsidRPr="002F1705" w:rsidRDefault="00936AA0" w:rsidP="00936AA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Mõju valdkond</w:t>
      </w:r>
      <w:r w:rsidRPr="00867971">
        <w:rPr>
          <w:rFonts w:ascii="Times New Roman" w:eastAsia="Times New Roman" w:hAnsi="Times New Roman" w:cs="Times New Roman"/>
          <w:u w:val="single"/>
        </w:rPr>
        <w:t>:</w:t>
      </w:r>
      <w:r w:rsidRPr="00444C4E">
        <w:rPr>
          <w:rFonts w:ascii="Times New Roman" w:eastAsia="Times New Roman" w:hAnsi="Times New Roman" w:cs="Times New Roman"/>
        </w:rPr>
        <w:t xml:space="preserve"> </w:t>
      </w:r>
      <w:r>
        <w:rPr>
          <w:rFonts w:ascii="Times New Roman" w:eastAsia="Times New Roman" w:hAnsi="Times New Roman" w:cs="Times New Roman"/>
        </w:rPr>
        <w:t>mõju majandusele</w:t>
      </w:r>
    </w:p>
    <w:p w14:paraId="7D74430B" w14:textId="2D8A9555" w:rsidR="00936AA0" w:rsidRPr="002F1705" w:rsidRDefault="00936AA0" w:rsidP="00936AA0">
      <w:pPr>
        <w:spacing w:line="240" w:lineRule="auto"/>
        <w:jc w:val="both"/>
        <w:rPr>
          <w:rFonts w:ascii="Times New Roman" w:eastAsia="Times New Roman" w:hAnsi="Times New Roman" w:cs="Times New Roman"/>
        </w:rPr>
      </w:pPr>
      <w:commentRangeStart w:id="103"/>
      <w:r w:rsidRPr="002F1705">
        <w:rPr>
          <w:rFonts w:ascii="Times New Roman" w:eastAsia="Times New Roman" w:hAnsi="Times New Roman" w:cs="Times New Roman"/>
          <w:u w:val="single"/>
        </w:rPr>
        <w:t>Sihtrühm</w:t>
      </w:r>
      <w:r w:rsidRPr="00867971">
        <w:rPr>
          <w:rFonts w:ascii="Times New Roman" w:eastAsia="Times New Roman" w:hAnsi="Times New Roman" w:cs="Times New Roman"/>
          <w:u w:val="single"/>
        </w:rPr>
        <w:t>:</w:t>
      </w:r>
      <w:r w:rsidRPr="0056281C">
        <w:rPr>
          <w:rFonts w:ascii="Times New Roman" w:eastAsia="Times New Roman" w:hAnsi="Times New Roman" w:cs="Times New Roman"/>
        </w:rPr>
        <w:t xml:space="preserve"> raadiosagedustel tegutsevad raadioteenuse osutajad</w:t>
      </w:r>
      <w:commentRangeEnd w:id="103"/>
      <w:r w:rsidR="00AC1112">
        <w:rPr>
          <w:rStyle w:val="Kommentaariviide"/>
          <w:kern w:val="2"/>
          <w14:ligatures w14:val="standardContextual"/>
        </w:rPr>
        <w:commentReference w:id="103"/>
      </w:r>
    </w:p>
    <w:p w14:paraId="703D05BD" w14:textId="6AA78828" w:rsidR="00936AA0" w:rsidRDefault="00936AA0" w:rsidP="00936AA0">
      <w:pPr>
        <w:spacing w:line="240" w:lineRule="auto"/>
        <w:jc w:val="both"/>
        <w:rPr>
          <w:rFonts w:ascii="Times New Roman" w:eastAsia="Times New Roman" w:hAnsi="Times New Roman" w:cs="Times New Roman"/>
        </w:rPr>
      </w:pPr>
      <w:commentRangeStart w:id="104"/>
      <w:r w:rsidRPr="008A3D83">
        <w:rPr>
          <w:rFonts w:ascii="Times New Roman" w:eastAsia="Times New Roman" w:hAnsi="Times New Roman" w:cs="Times New Roman"/>
        </w:rPr>
        <w:t>Raadio</w:t>
      </w:r>
      <w:r w:rsidRPr="002F1705">
        <w:rPr>
          <w:rFonts w:ascii="Times New Roman" w:eastAsia="Times New Roman" w:hAnsi="Times New Roman" w:cs="Times New Roman"/>
        </w:rPr>
        <w:t xml:space="preserve">- ja </w:t>
      </w:r>
      <w:r w:rsidR="0081115D" w:rsidRPr="002F1705">
        <w:rPr>
          <w:rFonts w:ascii="Times New Roman" w:eastAsia="Times New Roman" w:hAnsi="Times New Roman" w:cs="Times New Roman"/>
        </w:rPr>
        <w:t>sagedusl</w:t>
      </w:r>
      <w:r w:rsidR="0081115D">
        <w:rPr>
          <w:rFonts w:ascii="Times New Roman" w:eastAsia="Times New Roman" w:hAnsi="Times New Roman" w:cs="Times New Roman"/>
        </w:rPr>
        <w:t>oa</w:t>
      </w:r>
      <w:r w:rsidR="0081115D" w:rsidRPr="002F1705">
        <w:rPr>
          <w:rFonts w:ascii="Times New Roman" w:eastAsia="Times New Roman" w:hAnsi="Times New Roman" w:cs="Times New Roman"/>
        </w:rPr>
        <w:t xml:space="preserve"> </w:t>
      </w:r>
      <w:r w:rsidRPr="002F1705">
        <w:rPr>
          <w:rFonts w:ascii="Times New Roman" w:eastAsia="Times New Roman" w:hAnsi="Times New Roman" w:cs="Times New Roman"/>
        </w:rPr>
        <w:t>kehtivusaegade ühtlustamine avaldab raadiosagedustel tegutsevatele raadioteenuse osutajatele olulist positiivset mõju</w:t>
      </w:r>
      <w:commentRangeEnd w:id="104"/>
      <w:r w:rsidR="00451000">
        <w:rPr>
          <w:rStyle w:val="Kommentaariviide"/>
          <w:kern w:val="2"/>
          <w14:ligatures w14:val="standardContextual"/>
        </w:rPr>
        <w:commentReference w:id="104"/>
      </w:r>
      <w:r w:rsidRPr="002F1705">
        <w:rPr>
          <w:rFonts w:ascii="Times New Roman" w:eastAsia="Times New Roman" w:hAnsi="Times New Roman" w:cs="Times New Roman"/>
        </w:rPr>
        <w:t>. Eri</w:t>
      </w:r>
      <w:r w:rsidR="00F73530">
        <w:rPr>
          <w:rFonts w:ascii="Times New Roman" w:eastAsia="Times New Roman" w:hAnsi="Times New Roman" w:cs="Times New Roman"/>
        </w:rPr>
        <w:t>neva</w:t>
      </w:r>
      <w:r w:rsidRPr="002F1705">
        <w:rPr>
          <w:rFonts w:ascii="Times New Roman" w:eastAsia="Times New Roman" w:hAnsi="Times New Roman" w:cs="Times New Roman"/>
        </w:rPr>
        <w:t xml:space="preserve"> </w:t>
      </w:r>
      <w:r w:rsidR="00F73530" w:rsidRPr="002F1705">
        <w:rPr>
          <w:rFonts w:ascii="Times New Roman" w:eastAsia="Times New Roman" w:hAnsi="Times New Roman" w:cs="Times New Roman"/>
        </w:rPr>
        <w:t>kehtivusa</w:t>
      </w:r>
      <w:r w:rsidR="00F73530">
        <w:rPr>
          <w:rFonts w:ascii="Times New Roman" w:eastAsia="Times New Roman" w:hAnsi="Times New Roman" w:cs="Times New Roman"/>
        </w:rPr>
        <w:t>ja</w:t>
      </w:r>
      <w:r w:rsidR="00F73530" w:rsidRPr="002F1705">
        <w:rPr>
          <w:rFonts w:ascii="Times New Roman" w:eastAsia="Times New Roman" w:hAnsi="Times New Roman" w:cs="Times New Roman"/>
        </w:rPr>
        <w:t xml:space="preserve">ga </w:t>
      </w:r>
      <w:r w:rsidRPr="002F1705">
        <w:rPr>
          <w:rFonts w:ascii="Times New Roman" w:eastAsia="Times New Roman" w:hAnsi="Times New Roman" w:cs="Times New Roman"/>
        </w:rPr>
        <w:t xml:space="preserve">lubade haldamine on </w:t>
      </w:r>
      <w:r w:rsidR="00BB07CE" w:rsidRPr="002F1705">
        <w:rPr>
          <w:rFonts w:ascii="Times New Roman" w:eastAsia="Times New Roman" w:hAnsi="Times New Roman" w:cs="Times New Roman"/>
        </w:rPr>
        <w:t>ettevõt</w:t>
      </w:r>
      <w:r w:rsidR="00BB07CE">
        <w:rPr>
          <w:rFonts w:ascii="Times New Roman" w:eastAsia="Times New Roman" w:hAnsi="Times New Roman" w:cs="Times New Roman"/>
        </w:rPr>
        <w:t>jat</w:t>
      </w:r>
      <w:r w:rsidR="00BB07CE" w:rsidRPr="002F1705">
        <w:rPr>
          <w:rFonts w:ascii="Times New Roman" w:eastAsia="Times New Roman" w:hAnsi="Times New Roman" w:cs="Times New Roman"/>
        </w:rPr>
        <w:t xml:space="preserve">e </w:t>
      </w:r>
      <w:r w:rsidRPr="002F1705">
        <w:rPr>
          <w:rFonts w:ascii="Times New Roman" w:eastAsia="Times New Roman" w:hAnsi="Times New Roman" w:cs="Times New Roman"/>
        </w:rPr>
        <w:t>jaoks ebaefektiivne ja tekitab asjatut bürokraatiat. Lubade kehtivusaegade sünkroniseerimine vähendab administratiivset segadust ja kulusid.</w:t>
      </w:r>
      <w:r w:rsidRPr="0056281C">
        <w:rPr>
          <w:rFonts w:ascii="Times New Roman" w:eastAsia="Times New Roman" w:hAnsi="Times New Roman" w:cs="Times New Roman"/>
        </w:rPr>
        <w:t xml:space="preserve"> Ühtlustatud ja </w:t>
      </w:r>
      <w:commentRangeStart w:id="105"/>
      <w:r w:rsidRPr="0056281C">
        <w:rPr>
          <w:rFonts w:ascii="Times New Roman" w:eastAsia="Times New Roman" w:hAnsi="Times New Roman" w:cs="Times New Roman"/>
        </w:rPr>
        <w:t xml:space="preserve">pikemad </w:t>
      </w:r>
      <w:r w:rsidR="00935D48" w:rsidRPr="0056281C">
        <w:rPr>
          <w:rFonts w:ascii="Times New Roman" w:eastAsia="Times New Roman" w:hAnsi="Times New Roman" w:cs="Times New Roman"/>
        </w:rPr>
        <w:t>l</w:t>
      </w:r>
      <w:r w:rsidR="00935D48">
        <w:rPr>
          <w:rFonts w:ascii="Times New Roman" w:eastAsia="Times New Roman" w:hAnsi="Times New Roman" w:cs="Times New Roman"/>
        </w:rPr>
        <w:t>ubade</w:t>
      </w:r>
      <w:r w:rsidR="00935D48" w:rsidRPr="0056281C">
        <w:rPr>
          <w:rFonts w:ascii="Times New Roman" w:eastAsia="Times New Roman" w:hAnsi="Times New Roman" w:cs="Times New Roman"/>
        </w:rPr>
        <w:t xml:space="preserve"> </w:t>
      </w:r>
      <w:r w:rsidRPr="0056281C">
        <w:rPr>
          <w:rFonts w:ascii="Times New Roman" w:eastAsia="Times New Roman" w:hAnsi="Times New Roman" w:cs="Times New Roman"/>
        </w:rPr>
        <w:t xml:space="preserve">kehtivusajad </w:t>
      </w:r>
      <w:commentRangeEnd w:id="105"/>
      <w:r w:rsidR="00C96F40">
        <w:rPr>
          <w:rStyle w:val="Kommentaariviide"/>
          <w:kern w:val="2"/>
          <w14:ligatures w14:val="standardContextual"/>
        </w:rPr>
        <w:commentReference w:id="105"/>
      </w:r>
      <w:r w:rsidRPr="0056281C">
        <w:rPr>
          <w:rFonts w:ascii="Times New Roman" w:eastAsia="Times New Roman" w:hAnsi="Times New Roman" w:cs="Times New Roman"/>
        </w:rPr>
        <w:t xml:space="preserve">annavad ettevõtjatele stabiilsema tegevuskeskkonna. See on eriti oluline kapitalimahukate investeeringute tegemisel, kuna </w:t>
      </w:r>
      <w:r w:rsidR="00BB07CE" w:rsidRPr="0056281C">
        <w:rPr>
          <w:rFonts w:ascii="Times New Roman" w:eastAsia="Times New Roman" w:hAnsi="Times New Roman" w:cs="Times New Roman"/>
        </w:rPr>
        <w:t>ettevõt</w:t>
      </w:r>
      <w:r w:rsidR="00BB07CE">
        <w:rPr>
          <w:rFonts w:ascii="Times New Roman" w:eastAsia="Times New Roman" w:hAnsi="Times New Roman" w:cs="Times New Roman"/>
        </w:rPr>
        <w:t>ja</w:t>
      </w:r>
      <w:r w:rsidR="00BB07CE" w:rsidRPr="0056281C">
        <w:rPr>
          <w:rFonts w:ascii="Times New Roman" w:eastAsia="Times New Roman" w:hAnsi="Times New Roman" w:cs="Times New Roman"/>
        </w:rPr>
        <w:t xml:space="preserve"> </w:t>
      </w:r>
      <w:r w:rsidRPr="0056281C">
        <w:rPr>
          <w:rFonts w:ascii="Times New Roman" w:eastAsia="Times New Roman" w:hAnsi="Times New Roman" w:cs="Times New Roman"/>
        </w:rPr>
        <w:t xml:space="preserve">saab kindel olla, et tema tegevuseks vajalikud load kehtivad prognoositava ja piisavalt pika perioodi vältel. </w:t>
      </w:r>
      <w:r w:rsidR="00BB07CE" w:rsidRPr="0056281C">
        <w:rPr>
          <w:rFonts w:ascii="Times New Roman" w:eastAsia="Times New Roman" w:hAnsi="Times New Roman" w:cs="Times New Roman"/>
        </w:rPr>
        <w:t>Ettevõt</w:t>
      </w:r>
      <w:r w:rsidR="00BB07CE">
        <w:rPr>
          <w:rFonts w:ascii="Times New Roman" w:eastAsia="Times New Roman" w:hAnsi="Times New Roman" w:cs="Times New Roman"/>
        </w:rPr>
        <w:t>ja</w:t>
      </w:r>
      <w:r w:rsidR="00BB07CE" w:rsidRPr="0056281C">
        <w:rPr>
          <w:rFonts w:ascii="Times New Roman" w:eastAsia="Times New Roman" w:hAnsi="Times New Roman" w:cs="Times New Roman"/>
        </w:rPr>
        <w:t xml:space="preserve">d </w:t>
      </w:r>
      <w:r w:rsidRPr="0056281C">
        <w:rPr>
          <w:rFonts w:ascii="Times New Roman" w:eastAsia="Times New Roman" w:hAnsi="Times New Roman" w:cs="Times New Roman"/>
        </w:rPr>
        <w:t xml:space="preserve">ei pea enam </w:t>
      </w:r>
      <w:r w:rsidRPr="0056281C">
        <w:rPr>
          <w:rFonts w:ascii="Times New Roman" w:eastAsia="Times New Roman" w:hAnsi="Times New Roman" w:cs="Times New Roman"/>
        </w:rPr>
        <w:lastRenderedPageBreak/>
        <w:t xml:space="preserve">pidama arvestust </w:t>
      </w:r>
      <w:r w:rsidR="00391404">
        <w:rPr>
          <w:rFonts w:ascii="Times New Roman" w:eastAsia="Times New Roman" w:hAnsi="Times New Roman" w:cs="Times New Roman"/>
        </w:rPr>
        <w:t xml:space="preserve">lubade </w:t>
      </w:r>
      <w:r w:rsidRPr="0056281C">
        <w:rPr>
          <w:rFonts w:ascii="Times New Roman" w:eastAsia="Times New Roman" w:hAnsi="Times New Roman" w:cs="Times New Roman"/>
        </w:rPr>
        <w:t>erineva</w:t>
      </w:r>
      <w:r w:rsidR="00391404">
        <w:rPr>
          <w:rFonts w:ascii="Times New Roman" w:eastAsia="Times New Roman" w:hAnsi="Times New Roman" w:cs="Times New Roman"/>
        </w:rPr>
        <w:t>te</w:t>
      </w:r>
      <w:r w:rsidRPr="0056281C">
        <w:rPr>
          <w:rFonts w:ascii="Times New Roman" w:eastAsia="Times New Roman" w:hAnsi="Times New Roman" w:cs="Times New Roman"/>
        </w:rPr>
        <w:t xml:space="preserve"> tähta</w:t>
      </w:r>
      <w:r w:rsidR="00391404">
        <w:rPr>
          <w:rFonts w:ascii="Times New Roman" w:eastAsia="Times New Roman" w:hAnsi="Times New Roman" w:cs="Times New Roman"/>
        </w:rPr>
        <w:t>egade</w:t>
      </w:r>
      <w:r w:rsidRPr="0056281C">
        <w:rPr>
          <w:rFonts w:ascii="Times New Roman" w:eastAsia="Times New Roman" w:hAnsi="Times New Roman" w:cs="Times New Roman"/>
        </w:rPr>
        <w:t xml:space="preserve"> üle ja esitama pikendamistaotlusi eri aegadel. Lubade haldamine muutub lihtsamaks</w:t>
      </w:r>
      <w:r>
        <w:rPr>
          <w:rFonts w:ascii="Times New Roman" w:eastAsia="Times New Roman" w:hAnsi="Times New Roman" w:cs="Times New Roman"/>
        </w:rPr>
        <w:t xml:space="preserve">. </w:t>
      </w:r>
      <w:r w:rsidRPr="0056281C">
        <w:rPr>
          <w:rFonts w:ascii="Times New Roman" w:eastAsia="Times New Roman" w:hAnsi="Times New Roman" w:cs="Times New Roman"/>
        </w:rPr>
        <w:t xml:space="preserve">Lubade üheaegne pikendamine võimaldab </w:t>
      </w:r>
      <w:r w:rsidR="0081115D" w:rsidRPr="0056281C">
        <w:rPr>
          <w:rFonts w:ascii="Times New Roman" w:eastAsia="Times New Roman" w:hAnsi="Times New Roman" w:cs="Times New Roman"/>
        </w:rPr>
        <w:t>ettevõt</w:t>
      </w:r>
      <w:r w:rsidR="0081115D">
        <w:rPr>
          <w:rFonts w:ascii="Times New Roman" w:eastAsia="Times New Roman" w:hAnsi="Times New Roman" w:cs="Times New Roman"/>
        </w:rPr>
        <w:t>ja</w:t>
      </w:r>
      <w:r w:rsidR="0081115D" w:rsidRPr="0056281C">
        <w:rPr>
          <w:rFonts w:ascii="Times New Roman" w:eastAsia="Times New Roman" w:hAnsi="Times New Roman" w:cs="Times New Roman"/>
        </w:rPr>
        <w:t xml:space="preserve">l </w:t>
      </w:r>
      <w:r w:rsidRPr="0056281C">
        <w:rPr>
          <w:rFonts w:ascii="Times New Roman" w:eastAsia="Times New Roman" w:hAnsi="Times New Roman" w:cs="Times New Roman"/>
        </w:rPr>
        <w:t>planeerida oma tegevust ja eelarvet efektiivsemalt.</w:t>
      </w:r>
    </w:p>
    <w:p w14:paraId="70121087" w14:textId="77777777" w:rsidR="00936AA0" w:rsidRPr="00F60282" w:rsidRDefault="00936AA0" w:rsidP="00936AA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Mõju valdkond</w:t>
      </w:r>
      <w:r w:rsidRPr="003774E8">
        <w:rPr>
          <w:rFonts w:ascii="Times New Roman" w:eastAsia="Times New Roman" w:hAnsi="Times New Roman" w:cs="Times New Roman"/>
          <w:u w:val="single"/>
        </w:rPr>
        <w:t>:</w:t>
      </w:r>
      <w:r w:rsidRPr="00444C4E">
        <w:rPr>
          <w:rFonts w:ascii="Times New Roman" w:eastAsia="Times New Roman" w:hAnsi="Times New Roman" w:cs="Times New Roman"/>
        </w:rPr>
        <w:t xml:space="preserve"> mõju riigiasutuste ja kohaliku omavalitsuse korraldusele</w:t>
      </w:r>
    </w:p>
    <w:p w14:paraId="00110867" w14:textId="77777777" w:rsidR="00936AA0" w:rsidRDefault="00936AA0" w:rsidP="00936AA0">
      <w:pPr>
        <w:spacing w:line="240" w:lineRule="auto"/>
        <w:jc w:val="both"/>
        <w:rPr>
          <w:rFonts w:ascii="Times New Roman" w:eastAsia="Times New Roman" w:hAnsi="Times New Roman" w:cs="Times New Roman"/>
        </w:rPr>
      </w:pPr>
      <w:commentRangeStart w:id="106"/>
      <w:r w:rsidRPr="002F1705">
        <w:rPr>
          <w:rFonts w:ascii="Times New Roman" w:eastAsia="Times New Roman" w:hAnsi="Times New Roman" w:cs="Times New Roman"/>
          <w:u w:val="single"/>
        </w:rPr>
        <w:t>Sihtrühm</w:t>
      </w:r>
      <w:r w:rsidRPr="003774E8">
        <w:rPr>
          <w:rFonts w:ascii="Times New Roman" w:eastAsia="Times New Roman" w:hAnsi="Times New Roman" w:cs="Times New Roman"/>
          <w:u w:val="single"/>
        </w:rPr>
        <w:t>:</w:t>
      </w:r>
      <w:r>
        <w:rPr>
          <w:rFonts w:ascii="Times New Roman" w:eastAsia="Times New Roman" w:hAnsi="Times New Roman" w:cs="Times New Roman"/>
        </w:rPr>
        <w:t xml:space="preserve"> TTJA</w:t>
      </w:r>
      <w:commentRangeEnd w:id="106"/>
      <w:r w:rsidR="00267C70">
        <w:rPr>
          <w:rStyle w:val="Kommentaariviide"/>
          <w:kern w:val="2"/>
          <w14:ligatures w14:val="standardContextual"/>
        </w:rPr>
        <w:commentReference w:id="106"/>
      </w:r>
    </w:p>
    <w:p w14:paraId="287C068D" w14:textId="1BB436F6" w:rsidR="00936AA0" w:rsidRDefault="00936AA0" w:rsidP="00936AA0">
      <w:pPr>
        <w:spacing w:line="240" w:lineRule="auto"/>
        <w:jc w:val="both"/>
        <w:rPr>
          <w:rFonts w:ascii="Times New Roman" w:eastAsia="Times New Roman" w:hAnsi="Times New Roman" w:cs="Times New Roman"/>
        </w:rPr>
      </w:pPr>
      <w:r>
        <w:rPr>
          <w:rFonts w:ascii="Times New Roman" w:eastAsia="Times New Roman" w:hAnsi="Times New Roman" w:cs="Times New Roman"/>
        </w:rPr>
        <w:t>M</w:t>
      </w:r>
      <w:r w:rsidRPr="0056281C">
        <w:rPr>
          <w:rFonts w:ascii="Times New Roman" w:eastAsia="Times New Roman" w:hAnsi="Times New Roman" w:cs="Times New Roman"/>
        </w:rPr>
        <w:t xml:space="preserve">uudatusel on positiivne mõju TTJA töökorraldusele. Erineva </w:t>
      </w:r>
      <w:r w:rsidR="008835F3" w:rsidRPr="0056281C">
        <w:rPr>
          <w:rFonts w:ascii="Times New Roman" w:eastAsia="Times New Roman" w:hAnsi="Times New Roman" w:cs="Times New Roman"/>
        </w:rPr>
        <w:t>kehtivusa</w:t>
      </w:r>
      <w:r w:rsidR="008835F3">
        <w:rPr>
          <w:rFonts w:ascii="Times New Roman" w:eastAsia="Times New Roman" w:hAnsi="Times New Roman" w:cs="Times New Roman"/>
        </w:rPr>
        <w:t>ja</w:t>
      </w:r>
      <w:r w:rsidR="008835F3" w:rsidRPr="0056281C">
        <w:rPr>
          <w:rFonts w:ascii="Times New Roman" w:eastAsia="Times New Roman" w:hAnsi="Times New Roman" w:cs="Times New Roman"/>
        </w:rPr>
        <w:t xml:space="preserve">ga </w:t>
      </w:r>
      <w:r w:rsidRPr="0056281C">
        <w:rPr>
          <w:rFonts w:ascii="Times New Roman" w:eastAsia="Times New Roman" w:hAnsi="Times New Roman" w:cs="Times New Roman"/>
        </w:rPr>
        <w:t>lubade menetlemine on killustatud ja ressursimahukas tegevus.</w:t>
      </w:r>
      <w:r>
        <w:rPr>
          <w:rFonts w:ascii="Times New Roman" w:eastAsia="Times New Roman" w:hAnsi="Times New Roman" w:cs="Times New Roman"/>
        </w:rPr>
        <w:t xml:space="preserve"> Lubade kehtivusaegade ühtlustamine võimaldab</w:t>
      </w:r>
      <w:r w:rsidRPr="0056281C">
        <w:rPr>
          <w:rFonts w:ascii="Times New Roman" w:eastAsia="Times New Roman" w:hAnsi="Times New Roman" w:cs="Times New Roman"/>
        </w:rPr>
        <w:t xml:space="preserve"> TTJA-l oma tööd paremini planeerida ja muuta see süsteemsemaks. Selle asemel, et käsitleda sama </w:t>
      </w:r>
      <w:r w:rsidR="006B6E0E" w:rsidRPr="0056281C">
        <w:rPr>
          <w:rFonts w:ascii="Times New Roman" w:eastAsia="Times New Roman" w:hAnsi="Times New Roman" w:cs="Times New Roman"/>
        </w:rPr>
        <w:t>ettevõt</w:t>
      </w:r>
      <w:r w:rsidR="006B6E0E">
        <w:rPr>
          <w:rFonts w:ascii="Times New Roman" w:eastAsia="Times New Roman" w:hAnsi="Times New Roman" w:cs="Times New Roman"/>
        </w:rPr>
        <w:t>ja</w:t>
      </w:r>
      <w:r w:rsidR="006B6E0E" w:rsidRPr="0056281C">
        <w:rPr>
          <w:rFonts w:ascii="Times New Roman" w:eastAsia="Times New Roman" w:hAnsi="Times New Roman" w:cs="Times New Roman"/>
        </w:rPr>
        <w:t xml:space="preserve"> </w:t>
      </w:r>
      <w:r w:rsidRPr="0056281C">
        <w:rPr>
          <w:rFonts w:ascii="Times New Roman" w:eastAsia="Times New Roman" w:hAnsi="Times New Roman" w:cs="Times New Roman"/>
        </w:rPr>
        <w:t xml:space="preserve">erinevaid lubasid eri aegadel, saab neid menetleda </w:t>
      </w:r>
      <w:r w:rsidR="006B6E0E" w:rsidRPr="0056281C">
        <w:rPr>
          <w:rFonts w:ascii="Times New Roman" w:eastAsia="Times New Roman" w:hAnsi="Times New Roman" w:cs="Times New Roman"/>
        </w:rPr>
        <w:t>ko</w:t>
      </w:r>
      <w:r w:rsidR="006B6E0E">
        <w:rPr>
          <w:rFonts w:ascii="Times New Roman" w:eastAsia="Times New Roman" w:hAnsi="Times New Roman" w:cs="Times New Roman"/>
        </w:rPr>
        <w:t>os</w:t>
      </w:r>
      <w:r w:rsidRPr="0056281C">
        <w:rPr>
          <w:rFonts w:ascii="Times New Roman" w:eastAsia="Times New Roman" w:hAnsi="Times New Roman" w:cs="Times New Roman"/>
        </w:rPr>
        <w:t>, mis säästab oluliselt tööaega.</w:t>
      </w:r>
    </w:p>
    <w:p w14:paraId="39140C5E" w14:textId="79D6671E" w:rsidR="00936AA0" w:rsidRDefault="00936AA0" w:rsidP="00936AA0">
      <w:pPr>
        <w:spacing w:line="240" w:lineRule="auto"/>
        <w:jc w:val="both"/>
        <w:rPr>
          <w:rFonts w:ascii="Times New Roman" w:eastAsia="Times New Roman" w:hAnsi="Times New Roman" w:cs="Times New Roman"/>
          <w:b/>
          <w:bCs/>
        </w:rPr>
      </w:pPr>
      <w:r w:rsidRPr="002F1705">
        <w:rPr>
          <w:rFonts w:ascii="Times New Roman" w:eastAsia="Times New Roman" w:hAnsi="Times New Roman" w:cs="Times New Roman"/>
          <w:b/>
          <w:bCs/>
        </w:rPr>
        <w:t>Kavandatav muudatus:</w:t>
      </w:r>
      <w:r>
        <w:rPr>
          <w:rFonts w:ascii="Times New Roman" w:eastAsia="Times New Roman" w:hAnsi="Times New Roman" w:cs="Times New Roman"/>
        </w:rPr>
        <w:t xml:space="preserve"> </w:t>
      </w:r>
      <w:r w:rsidR="00C62D59" w:rsidRPr="00C62D59">
        <w:rPr>
          <w:rFonts w:ascii="Times New Roman" w:eastAsia="Times New Roman" w:hAnsi="Times New Roman" w:cs="Times New Roman"/>
          <w:b/>
          <w:bCs/>
        </w:rPr>
        <w:t>m</w:t>
      </w:r>
      <w:r w:rsidRPr="00444C4E">
        <w:rPr>
          <w:rFonts w:ascii="Times New Roman" w:eastAsia="Times New Roman" w:hAnsi="Times New Roman" w:cs="Times New Roman"/>
          <w:b/>
          <w:bCs/>
        </w:rPr>
        <w:t xml:space="preserve">ajandus- ja kommunikatsiooniministri määrus </w:t>
      </w:r>
      <w:r w:rsidR="00C62D59">
        <w:rPr>
          <w:rFonts w:ascii="Times New Roman" w:eastAsia="Times New Roman" w:hAnsi="Times New Roman" w:cs="Times New Roman"/>
          <w:b/>
          <w:bCs/>
        </w:rPr>
        <w:t>„</w:t>
      </w:r>
      <w:r w:rsidRPr="00444C4E">
        <w:rPr>
          <w:rFonts w:ascii="Times New Roman" w:eastAsia="Times New Roman" w:hAnsi="Times New Roman" w:cs="Times New Roman"/>
          <w:b/>
          <w:bCs/>
        </w:rPr>
        <w:t>Tehnilise Järelevalve Ameti tehnilise järelevalve teostamise statsionaarsete seadmete paiknemise piirkonnad</w:t>
      </w:r>
      <w:r w:rsidR="00C62D59">
        <w:rPr>
          <w:rFonts w:ascii="Times New Roman" w:eastAsia="Times New Roman" w:hAnsi="Times New Roman" w:cs="Times New Roman"/>
          <w:b/>
          <w:bCs/>
        </w:rPr>
        <w:t>“</w:t>
      </w:r>
      <w:r w:rsidRPr="00444C4E">
        <w:rPr>
          <w:rFonts w:ascii="Times New Roman" w:eastAsia="Times New Roman" w:hAnsi="Times New Roman" w:cs="Times New Roman"/>
          <w:b/>
          <w:bCs/>
        </w:rPr>
        <w:t xml:space="preserve"> tunnistatakse kehtetuks.</w:t>
      </w:r>
    </w:p>
    <w:p w14:paraId="512B3BA7" w14:textId="77777777" w:rsidR="00936AA0" w:rsidRPr="00322030" w:rsidRDefault="00936AA0" w:rsidP="00936AA0">
      <w:pPr>
        <w:spacing w:line="240" w:lineRule="auto"/>
        <w:jc w:val="both"/>
        <w:rPr>
          <w:rFonts w:ascii="Times New Roman" w:eastAsia="Times New Roman" w:hAnsi="Times New Roman" w:cs="Times New Roman"/>
        </w:rPr>
      </w:pPr>
      <w:r w:rsidRPr="00322030">
        <w:rPr>
          <w:rFonts w:ascii="Times New Roman" w:eastAsia="Times New Roman" w:hAnsi="Times New Roman" w:cs="Times New Roman"/>
          <w:u w:val="single"/>
        </w:rPr>
        <w:t>Mõju valdkond</w:t>
      </w:r>
      <w:r w:rsidRPr="00C62D59">
        <w:rPr>
          <w:rFonts w:ascii="Times New Roman" w:eastAsia="Times New Roman" w:hAnsi="Times New Roman" w:cs="Times New Roman"/>
          <w:u w:val="single"/>
        </w:rPr>
        <w:t>:</w:t>
      </w:r>
      <w:r w:rsidRPr="00444C4E">
        <w:rPr>
          <w:rFonts w:ascii="Times New Roman" w:eastAsia="Times New Roman" w:hAnsi="Times New Roman" w:cs="Times New Roman"/>
        </w:rPr>
        <w:t xml:space="preserve"> </w:t>
      </w:r>
      <w:r>
        <w:rPr>
          <w:rFonts w:ascii="Times New Roman" w:eastAsia="Times New Roman" w:hAnsi="Times New Roman" w:cs="Times New Roman"/>
        </w:rPr>
        <w:t>mõju majandusele</w:t>
      </w:r>
    </w:p>
    <w:p w14:paraId="029C56C7" w14:textId="77777777" w:rsidR="00936AA0" w:rsidRDefault="00936AA0" w:rsidP="00936AA0">
      <w:pPr>
        <w:spacing w:line="240" w:lineRule="auto"/>
        <w:jc w:val="both"/>
        <w:rPr>
          <w:rFonts w:ascii="Times New Roman" w:eastAsia="Times New Roman" w:hAnsi="Times New Roman" w:cs="Times New Roman"/>
        </w:rPr>
      </w:pPr>
      <w:commentRangeStart w:id="107"/>
      <w:r w:rsidRPr="00322030">
        <w:rPr>
          <w:rFonts w:ascii="Times New Roman" w:eastAsia="Times New Roman" w:hAnsi="Times New Roman" w:cs="Times New Roman"/>
          <w:u w:val="single"/>
        </w:rPr>
        <w:t>Sihtrühm</w:t>
      </w:r>
      <w:r w:rsidRPr="00C62D59">
        <w:rPr>
          <w:rFonts w:ascii="Times New Roman" w:eastAsia="Times New Roman" w:hAnsi="Times New Roman" w:cs="Times New Roman"/>
          <w:u w:val="single"/>
        </w:rPr>
        <w:t>:</w:t>
      </w:r>
      <w:r w:rsidRPr="0056281C">
        <w:rPr>
          <w:rFonts w:ascii="Times New Roman" w:eastAsia="Times New Roman" w:hAnsi="Times New Roman" w:cs="Times New Roman"/>
        </w:rPr>
        <w:t xml:space="preserve"> </w:t>
      </w:r>
      <w:r>
        <w:rPr>
          <w:rFonts w:ascii="Times New Roman" w:eastAsia="Times New Roman" w:hAnsi="Times New Roman" w:cs="Times New Roman"/>
        </w:rPr>
        <w:t>r</w:t>
      </w:r>
      <w:r w:rsidRPr="00B92FA7">
        <w:rPr>
          <w:rFonts w:ascii="Times New Roman" w:eastAsia="Times New Roman" w:hAnsi="Times New Roman" w:cs="Times New Roman"/>
        </w:rPr>
        <w:t>aadiosagedusi kasutavad ettevõtjad</w:t>
      </w:r>
      <w:commentRangeEnd w:id="107"/>
      <w:r w:rsidR="007158C6">
        <w:rPr>
          <w:rStyle w:val="Kommentaariviide"/>
          <w:kern w:val="2"/>
          <w14:ligatures w14:val="standardContextual"/>
        </w:rPr>
        <w:commentReference w:id="107"/>
      </w:r>
    </w:p>
    <w:p w14:paraId="42B9D35B" w14:textId="77777777" w:rsidR="00936AA0" w:rsidRDefault="00936AA0" w:rsidP="00936AA0">
      <w:pPr>
        <w:spacing w:line="240" w:lineRule="auto"/>
        <w:jc w:val="both"/>
        <w:rPr>
          <w:rFonts w:ascii="Times New Roman" w:eastAsia="Times New Roman" w:hAnsi="Times New Roman" w:cs="Times New Roman"/>
        </w:rPr>
      </w:pPr>
      <w:r w:rsidRPr="00B92FA7">
        <w:rPr>
          <w:rFonts w:ascii="Times New Roman" w:eastAsia="Times New Roman" w:hAnsi="Times New Roman" w:cs="Times New Roman"/>
        </w:rPr>
        <w:t>Määruse ja selle aluseks olevate seadusesätete kehtetuks tunnistamisel on majandusele otsene positiivne mõju. Kehtiv regulatsioon takistab sagedusloa andmist teatud geograafilistes piirkondades, mis piirab ettevõtjate vabadust paigaldada oma saatjaid tehniliselt ja majanduslikult kõige otstarbekamatesse asukohtadesse. Selle piirangu kaotamine suurendab paindlikkust ja soodustab investeeringuid.</w:t>
      </w:r>
      <w:r>
        <w:rPr>
          <w:rFonts w:ascii="Times New Roman" w:eastAsia="Times New Roman" w:hAnsi="Times New Roman" w:cs="Times New Roman"/>
        </w:rPr>
        <w:t xml:space="preserve"> </w:t>
      </w:r>
      <w:r w:rsidRPr="00B92FA7">
        <w:rPr>
          <w:rFonts w:ascii="Times New Roman" w:eastAsia="Times New Roman" w:hAnsi="Times New Roman" w:cs="Times New Roman"/>
        </w:rPr>
        <w:t>Regulatsiooni lihtsustamine muudab sageduslubade taotlemise protsessi ettevõtjate jaoks läbipaistvamaks ja arusaadavamaks.</w:t>
      </w:r>
    </w:p>
    <w:p w14:paraId="6DEE1357" w14:textId="77777777" w:rsidR="00936AA0" w:rsidRPr="00F60282" w:rsidRDefault="00936AA0" w:rsidP="00936AA0">
      <w:pPr>
        <w:spacing w:line="240" w:lineRule="auto"/>
        <w:jc w:val="both"/>
        <w:rPr>
          <w:rFonts w:ascii="Times New Roman" w:eastAsia="Times New Roman" w:hAnsi="Times New Roman" w:cs="Times New Roman"/>
        </w:rPr>
      </w:pPr>
      <w:r w:rsidRPr="00322030">
        <w:rPr>
          <w:rFonts w:ascii="Times New Roman" w:eastAsia="Times New Roman" w:hAnsi="Times New Roman" w:cs="Times New Roman"/>
          <w:u w:val="single"/>
        </w:rPr>
        <w:t>Mõju valdkond</w:t>
      </w:r>
      <w:r w:rsidRPr="0077585D">
        <w:rPr>
          <w:rFonts w:ascii="Times New Roman" w:eastAsia="Times New Roman" w:hAnsi="Times New Roman" w:cs="Times New Roman"/>
          <w:u w:val="single"/>
        </w:rPr>
        <w:t>:</w:t>
      </w:r>
      <w:r w:rsidRPr="00444C4E">
        <w:rPr>
          <w:rFonts w:ascii="Times New Roman" w:eastAsia="Times New Roman" w:hAnsi="Times New Roman" w:cs="Times New Roman"/>
        </w:rPr>
        <w:t xml:space="preserve"> mõju riigiasutuste ja kohaliku omavalitsuse korraldusele</w:t>
      </w:r>
    </w:p>
    <w:p w14:paraId="6168D3CF" w14:textId="77777777" w:rsidR="00936AA0" w:rsidRDefault="00936AA0" w:rsidP="00936AA0">
      <w:pPr>
        <w:spacing w:line="240" w:lineRule="auto"/>
        <w:jc w:val="both"/>
        <w:rPr>
          <w:rFonts w:ascii="Times New Roman" w:eastAsia="Times New Roman" w:hAnsi="Times New Roman" w:cs="Times New Roman"/>
        </w:rPr>
      </w:pPr>
      <w:commentRangeStart w:id="108"/>
      <w:r w:rsidRPr="00322030">
        <w:rPr>
          <w:rFonts w:ascii="Times New Roman" w:eastAsia="Times New Roman" w:hAnsi="Times New Roman" w:cs="Times New Roman"/>
          <w:u w:val="single"/>
        </w:rPr>
        <w:t>Sihtrühm</w:t>
      </w:r>
      <w:r w:rsidRPr="0077585D">
        <w:rPr>
          <w:rFonts w:ascii="Times New Roman" w:eastAsia="Times New Roman" w:hAnsi="Times New Roman" w:cs="Times New Roman"/>
          <w:u w:val="single"/>
        </w:rPr>
        <w:t>:</w:t>
      </w:r>
      <w:r>
        <w:rPr>
          <w:rFonts w:ascii="Times New Roman" w:eastAsia="Times New Roman" w:hAnsi="Times New Roman" w:cs="Times New Roman"/>
        </w:rPr>
        <w:t xml:space="preserve"> TTJA</w:t>
      </w:r>
      <w:commentRangeEnd w:id="108"/>
      <w:r w:rsidR="008E3A73">
        <w:rPr>
          <w:rStyle w:val="Kommentaariviide"/>
          <w:kern w:val="2"/>
          <w14:ligatures w14:val="standardContextual"/>
        </w:rPr>
        <w:commentReference w:id="108"/>
      </w:r>
    </w:p>
    <w:p w14:paraId="0D9298EC" w14:textId="213B08B6" w:rsidR="00936AA0" w:rsidRDefault="00936AA0" w:rsidP="00936AA0">
      <w:pPr>
        <w:spacing w:line="240" w:lineRule="auto"/>
        <w:jc w:val="both"/>
        <w:rPr>
          <w:rFonts w:ascii="Times New Roman" w:eastAsia="Times New Roman" w:hAnsi="Times New Roman" w:cs="Times New Roman"/>
        </w:rPr>
      </w:pPr>
      <w:r w:rsidRPr="00B92FA7">
        <w:rPr>
          <w:rFonts w:ascii="Times New Roman" w:eastAsia="Times New Roman" w:hAnsi="Times New Roman" w:cs="Times New Roman"/>
        </w:rPr>
        <w:t>Muudatusel on positiivne mõju TTJA töökorraldusele, kuna see kaotab ühe sagedusloa andmisest keeldumise aluse ning sellega seotud menetlustoimingud.</w:t>
      </w:r>
      <w:r>
        <w:rPr>
          <w:rFonts w:ascii="Times New Roman" w:eastAsia="Times New Roman" w:hAnsi="Times New Roman" w:cs="Times New Roman"/>
        </w:rPr>
        <w:t xml:space="preserve"> </w:t>
      </w:r>
      <w:r w:rsidRPr="00B92FA7">
        <w:rPr>
          <w:rFonts w:ascii="Times New Roman" w:eastAsia="Times New Roman" w:hAnsi="Times New Roman" w:cs="Times New Roman"/>
        </w:rPr>
        <w:t>TTJA ei pea sagedusloa taotluste menetlemisel enam kontrollima, kas kavandatav saatja asub monitooringujaama kaitsepiirkonnas. See muudab lubade menetlemise kiiremaks ja vähem bürokraatlikuks.</w:t>
      </w:r>
      <w:r>
        <w:rPr>
          <w:rFonts w:ascii="Times New Roman" w:eastAsia="Times New Roman" w:hAnsi="Times New Roman" w:cs="Times New Roman"/>
        </w:rPr>
        <w:t xml:space="preserve"> </w:t>
      </w:r>
      <w:r w:rsidRPr="00B92FA7">
        <w:rPr>
          <w:rFonts w:ascii="Times New Roman" w:eastAsia="Times New Roman" w:hAnsi="Times New Roman" w:cs="Times New Roman"/>
        </w:rPr>
        <w:t xml:space="preserve">Aegunud ja </w:t>
      </w:r>
      <w:r w:rsidR="00D701E6" w:rsidRPr="00B92FA7">
        <w:rPr>
          <w:rFonts w:ascii="Times New Roman" w:eastAsia="Times New Roman" w:hAnsi="Times New Roman" w:cs="Times New Roman"/>
        </w:rPr>
        <w:t>tehnoloog</w:t>
      </w:r>
      <w:r w:rsidR="00D701E6">
        <w:rPr>
          <w:rFonts w:ascii="Times New Roman" w:eastAsia="Times New Roman" w:hAnsi="Times New Roman" w:cs="Times New Roman"/>
        </w:rPr>
        <w:t>ia</w:t>
      </w:r>
      <w:r w:rsidR="00D701E6" w:rsidRPr="00B92FA7">
        <w:rPr>
          <w:rFonts w:ascii="Times New Roman" w:eastAsia="Times New Roman" w:hAnsi="Times New Roman" w:cs="Times New Roman"/>
        </w:rPr>
        <w:t xml:space="preserve"> </w:t>
      </w:r>
      <w:r w:rsidRPr="00B92FA7">
        <w:rPr>
          <w:rFonts w:ascii="Times New Roman" w:eastAsia="Times New Roman" w:hAnsi="Times New Roman" w:cs="Times New Roman"/>
        </w:rPr>
        <w:t xml:space="preserve">arengule jalgu jäänud piirangute </w:t>
      </w:r>
      <w:r w:rsidR="000563A1">
        <w:rPr>
          <w:rFonts w:ascii="Times New Roman" w:eastAsia="Times New Roman" w:hAnsi="Times New Roman" w:cs="Times New Roman"/>
        </w:rPr>
        <w:t>kaot</w:t>
      </w:r>
      <w:r w:rsidR="000563A1" w:rsidRPr="00B92FA7">
        <w:rPr>
          <w:rFonts w:ascii="Times New Roman" w:eastAsia="Times New Roman" w:hAnsi="Times New Roman" w:cs="Times New Roman"/>
        </w:rPr>
        <w:t xml:space="preserve">amine </w:t>
      </w:r>
      <w:r w:rsidRPr="00B92FA7">
        <w:rPr>
          <w:rFonts w:ascii="Times New Roman" w:eastAsia="Times New Roman" w:hAnsi="Times New Roman" w:cs="Times New Roman"/>
        </w:rPr>
        <w:t xml:space="preserve">on osa heast haldustavast. See viib </w:t>
      </w:r>
      <w:r w:rsidR="00EC61AE">
        <w:rPr>
          <w:rFonts w:ascii="Times New Roman" w:eastAsia="Times New Roman" w:hAnsi="Times New Roman" w:cs="Times New Roman"/>
        </w:rPr>
        <w:t>õigusruumi</w:t>
      </w:r>
      <w:r w:rsidRPr="00B92FA7">
        <w:rPr>
          <w:rFonts w:ascii="Times New Roman" w:eastAsia="Times New Roman" w:hAnsi="Times New Roman" w:cs="Times New Roman"/>
        </w:rPr>
        <w:t xml:space="preserve"> vastavusse tänapäeva tehnoloogilise reaalsusega, kus monitooringuseadmed on piisavalt häirekindlad.</w:t>
      </w:r>
    </w:p>
    <w:p w14:paraId="4C015EB7" w14:textId="5522CB8E" w:rsidR="00936AA0" w:rsidRPr="002F1705" w:rsidRDefault="00936AA0" w:rsidP="00936AA0">
      <w:pPr>
        <w:spacing w:line="240" w:lineRule="auto"/>
        <w:jc w:val="both"/>
        <w:rPr>
          <w:rFonts w:ascii="Times New Roman" w:eastAsia="Times New Roman" w:hAnsi="Times New Roman" w:cs="Times New Roman"/>
          <w:b/>
          <w:bCs/>
        </w:rPr>
      </w:pPr>
      <w:r w:rsidRPr="002F1705">
        <w:rPr>
          <w:rFonts w:ascii="Times New Roman" w:eastAsia="Times New Roman" w:hAnsi="Times New Roman" w:cs="Times New Roman"/>
          <w:b/>
          <w:bCs/>
        </w:rPr>
        <w:t xml:space="preserve">Kavandatav muudatus: </w:t>
      </w:r>
      <w:r w:rsidR="0034564B">
        <w:rPr>
          <w:rFonts w:ascii="Times New Roman" w:eastAsia="Times New Roman" w:hAnsi="Times New Roman" w:cs="Times New Roman"/>
          <w:b/>
          <w:bCs/>
        </w:rPr>
        <w:t>t</w:t>
      </w:r>
      <w:r w:rsidRPr="002F1705">
        <w:rPr>
          <w:rFonts w:ascii="Times New Roman" w:eastAsia="Times New Roman" w:hAnsi="Times New Roman" w:cs="Times New Roman"/>
          <w:b/>
          <w:bCs/>
        </w:rPr>
        <w:t>arbetu dokumentatsiooni vähendamine ja õigusselguse loomine.</w:t>
      </w:r>
    </w:p>
    <w:p w14:paraId="6B9B692C" w14:textId="77777777" w:rsidR="00936AA0" w:rsidRPr="00322030" w:rsidRDefault="00936AA0" w:rsidP="00936AA0">
      <w:pPr>
        <w:spacing w:line="240" w:lineRule="auto"/>
        <w:jc w:val="both"/>
        <w:rPr>
          <w:rFonts w:ascii="Times New Roman" w:eastAsia="Times New Roman" w:hAnsi="Times New Roman" w:cs="Times New Roman"/>
        </w:rPr>
      </w:pPr>
      <w:r w:rsidRPr="00322030">
        <w:rPr>
          <w:rFonts w:ascii="Times New Roman" w:eastAsia="Times New Roman" w:hAnsi="Times New Roman" w:cs="Times New Roman"/>
          <w:u w:val="single"/>
        </w:rPr>
        <w:t>Mõju valdkond</w:t>
      </w:r>
      <w:r w:rsidRPr="008B64EA">
        <w:rPr>
          <w:rFonts w:ascii="Times New Roman" w:eastAsia="Times New Roman" w:hAnsi="Times New Roman" w:cs="Times New Roman"/>
          <w:u w:val="single"/>
        </w:rPr>
        <w:t>:</w:t>
      </w:r>
      <w:r w:rsidRPr="00444C4E">
        <w:rPr>
          <w:rFonts w:ascii="Times New Roman" w:eastAsia="Times New Roman" w:hAnsi="Times New Roman" w:cs="Times New Roman"/>
        </w:rPr>
        <w:t xml:space="preserve"> </w:t>
      </w:r>
      <w:r>
        <w:rPr>
          <w:rFonts w:ascii="Times New Roman" w:eastAsia="Times New Roman" w:hAnsi="Times New Roman" w:cs="Times New Roman"/>
        </w:rPr>
        <w:t>mõju majandusele</w:t>
      </w:r>
    </w:p>
    <w:p w14:paraId="441E9CE5" w14:textId="288254B8" w:rsidR="00936AA0" w:rsidRDefault="00936AA0" w:rsidP="00936AA0">
      <w:pPr>
        <w:spacing w:line="240" w:lineRule="auto"/>
        <w:jc w:val="both"/>
        <w:rPr>
          <w:rFonts w:ascii="Times New Roman" w:eastAsia="Times New Roman" w:hAnsi="Times New Roman" w:cs="Times New Roman"/>
        </w:rPr>
      </w:pPr>
      <w:commentRangeStart w:id="109"/>
      <w:r w:rsidRPr="00322030">
        <w:rPr>
          <w:rFonts w:ascii="Times New Roman" w:eastAsia="Times New Roman" w:hAnsi="Times New Roman" w:cs="Times New Roman"/>
          <w:u w:val="single"/>
        </w:rPr>
        <w:t>Sihtrühm</w:t>
      </w:r>
      <w:r w:rsidRPr="008B64EA">
        <w:rPr>
          <w:rFonts w:ascii="Times New Roman" w:eastAsia="Times New Roman" w:hAnsi="Times New Roman" w:cs="Times New Roman"/>
          <w:u w:val="single"/>
        </w:rPr>
        <w:t>:</w:t>
      </w:r>
      <w:r>
        <w:rPr>
          <w:rFonts w:ascii="Times New Roman" w:eastAsia="Times New Roman" w:hAnsi="Times New Roman" w:cs="Times New Roman"/>
        </w:rPr>
        <w:t xml:space="preserve"> sideturul tegutsevad ettevõtjad</w:t>
      </w:r>
      <w:commentRangeEnd w:id="109"/>
      <w:r w:rsidR="002958E0">
        <w:rPr>
          <w:rStyle w:val="Kommentaariviide"/>
          <w:kern w:val="2"/>
          <w14:ligatures w14:val="standardContextual"/>
        </w:rPr>
        <w:commentReference w:id="109"/>
      </w:r>
    </w:p>
    <w:p w14:paraId="6575C3D9" w14:textId="5269D5E0" w:rsidR="00936AA0" w:rsidRDefault="00936AA0" w:rsidP="00936AA0">
      <w:pPr>
        <w:spacing w:line="240" w:lineRule="auto"/>
        <w:jc w:val="both"/>
        <w:rPr>
          <w:rFonts w:ascii="Times New Roman" w:eastAsia="Times New Roman" w:hAnsi="Times New Roman" w:cs="Times New Roman"/>
        </w:rPr>
      </w:pPr>
      <w:r w:rsidRPr="0005725C">
        <w:rPr>
          <w:rFonts w:ascii="Times New Roman" w:eastAsia="Times New Roman" w:hAnsi="Times New Roman" w:cs="Times New Roman"/>
        </w:rPr>
        <w:t xml:space="preserve">Kavandatavatel muudatustel on sideturul tegutsevatele ettevõtjatele selge ja üheselt positiivne mõju. </w:t>
      </w:r>
      <w:r w:rsidR="00612E8F" w:rsidRPr="0005725C">
        <w:rPr>
          <w:rFonts w:ascii="Times New Roman" w:eastAsia="Times New Roman" w:hAnsi="Times New Roman" w:cs="Times New Roman"/>
        </w:rPr>
        <w:t>Ne</w:t>
      </w:r>
      <w:r w:rsidR="00612E8F">
        <w:rPr>
          <w:rFonts w:ascii="Times New Roman" w:eastAsia="Times New Roman" w:hAnsi="Times New Roman" w:cs="Times New Roman"/>
        </w:rPr>
        <w:t>ed</w:t>
      </w:r>
      <w:r w:rsidR="00612E8F" w:rsidRPr="0005725C">
        <w:rPr>
          <w:rFonts w:ascii="Times New Roman" w:eastAsia="Times New Roman" w:hAnsi="Times New Roman" w:cs="Times New Roman"/>
        </w:rPr>
        <w:t xml:space="preserve"> muudatus</w:t>
      </w:r>
      <w:r w:rsidR="00612E8F">
        <w:rPr>
          <w:rFonts w:ascii="Times New Roman" w:eastAsia="Times New Roman" w:hAnsi="Times New Roman" w:cs="Times New Roman"/>
        </w:rPr>
        <w:t>ed</w:t>
      </w:r>
      <w:r w:rsidRPr="0005725C">
        <w:rPr>
          <w:rFonts w:ascii="Times New Roman" w:eastAsia="Times New Roman" w:hAnsi="Times New Roman" w:cs="Times New Roman"/>
        </w:rPr>
        <w:t xml:space="preserve"> vähenda</w:t>
      </w:r>
      <w:r w:rsidR="00612E8F">
        <w:rPr>
          <w:rFonts w:ascii="Times New Roman" w:eastAsia="Times New Roman" w:hAnsi="Times New Roman" w:cs="Times New Roman"/>
        </w:rPr>
        <w:t>vad</w:t>
      </w:r>
      <w:r w:rsidRPr="0005725C">
        <w:rPr>
          <w:rFonts w:ascii="Times New Roman" w:eastAsia="Times New Roman" w:hAnsi="Times New Roman" w:cs="Times New Roman"/>
        </w:rPr>
        <w:t xml:space="preserve"> bürokraatiat, suurenda</w:t>
      </w:r>
      <w:r w:rsidR="00612E8F">
        <w:rPr>
          <w:rFonts w:ascii="Times New Roman" w:eastAsia="Times New Roman" w:hAnsi="Times New Roman" w:cs="Times New Roman"/>
        </w:rPr>
        <w:t>vad</w:t>
      </w:r>
      <w:r w:rsidRPr="0005725C">
        <w:rPr>
          <w:rFonts w:ascii="Times New Roman" w:eastAsia="Times New Roman" w:hAnsi="Times New Roman" w:cs="Times New Roman"/>
        </w:rPr>
        <w:t xml:space="preserve"> tegevusvabadust </w:t>
      </w:r>
      <w:r w:rsidR="00612E8F">
        <w:rPr>
          <w:rFonts w:ascii="Times New Roman" w:eastAsia="Times New Roman" w:hAnsi="Times New Roman" w:cs="Times New Roman"/>
        </w:rPr>
        <w:t>ning</w:t>
      </w:r>
      <w:r w:rsidR="00612E8F" w:rsidRPr="0005725C">
        <w:rPr>
          <w:rFonts w:ascii="Times New Roman" w:eastAsia="Times New Roman" w:hAnsi="Times New Roman" w:cs="Times New Roman"/>
        </w:rPr>
        <w:t xml:space="preserve"> </w:t>
      </w:r>
      <w:r w:rsidRPr="0005725C">
        <w:rPr>
          <w:rFonts w:ascii="Times New Roman" w:eastAsia="Times New Roman" w:hAnsi="Times New Roman" w:cs="Times New Roman"/>
        </w:rPr>
        <w:t>muuda</w:t>
      </w:r>
      <w:r w:rsidR="00612E8F">
        <w:rPr>
          <w:rFonts w:ascii="Times New Roman" w:eastAsia="Times New Roman" w:hAnsi="Times New Roman" w:cs="Times New Roman"/>
        </w:rPr>
        <w:t>vad</w:t>
      </w:r>
      <w:r w:rsidRPr="0005725C">
        <w:rPr>
          <w:rFonts w:ascii="Times New Roman" w:eastAsia="Times New Roman" w:hAnsi="Times New Roman" w:cs="Times New Roman"/>
        </w:rPr>
        <w:t xml:space="preserve"> </w:t>
      </w:r>
      <w:r w:rsidR="003365CD">
        <w:rPr>
          <w:rFonts w:ascii="Times New Roman" w:eastAsia="Times New Roman" w:hAnsi="Times New Roman" w:cs="Times New Roman"/>
        </w:rPr>
        <w:t>õigusruumi</w:t>
      </w:r>
      <w:r w:rsidRPr="0005725C">
        <w:rPr>
          <w:rFonts w:ascii="Times New Roman" w:eastAsia="Times New Roman" w:hAnsi="Times New Roman" w:cs="Times New Roman"/>
        </w:rPr>
        <w:t xml:space="preserve"> selgemaks </w:t>
      </w:r>
      <w:r w:rsidR="00612E8F">
        <w:rPr>
          <w:rFonts w:ascii="Times New Roman" w:eastAsia="Times New Roman" w:hAnsi="Times New Roman" w:cs="Times New Roman"/>
        </w:rPr>
        <w:t>ja</w:t>
      </w:r>
      <w:r w:rsidR="00612E8F" w:rsidRPr="0005725C">
        <w:rPr>
          <w:rFonts w:ascii="Times New Roman" w:eastAsia="Times New Roman" w:hAnsi="Times New Roman" w:cs="Times New Roman"/>
        </w:rPr>
        <w:t xml:space="preserve"> </w:t>
      </w:r>
      <w:r w:rsidRPr="0005725C">
        <w:rPr>
          <w:rFonts w:ascii="Times New Roman" w:eastAsia="Times New Roman" w:hAnsi="Times New Roman" w:cs="Times New Roman"/>
        </w:rPr>
        <w:t xml:space="preserve">paindlikumaks. Kuigi iga üksik muudatus võib tunduda väiksena, on </w:t>
      </w:r>
      <w:r w:rsidR="00677D20">
        <w:rPr>
          <w:rFonts w:ascii="Times New Roman" w:eastAsia="Times New Roman" w:hAnsi="Times New Roman" w:cs="Times New Roman"/>
        </w:rPr>
        <w:t>muudatuste</w:t>
      </w:r>
      <w:r w:rsidR="00677D20" w:rsidRPr="0005725C">
        <w:rPr>
          <w:rFonts w:ascii="Times New Roman" w:eastAsia="Times New Roman" w:hAnsi="Times New Roman" w:cs="Times New Roman"/>
        </w:rPr>
        <w:t xml:space="preserve"> </w:t>
      </w:r>
      <w:r w:rsidR="0018032E" w:rsidRPr="0005725C">
        <w:rPr>
          <w:rFonts w:ascii="Times New Roman" w:eastAsia="Times New Roman" w:hAnsi="Times New Roman" w:cs="Times New Roman"/>
        </w:rPr>
        <w:t>ko</w:t>
      </w:r>
      <w:r w:rsidR="0018032E">
        <w:rPr>
          <w:rFonts w:ascii="Times New Roman" w:eastAsia="Times New Roman" w:hAnsi="Times New Roman" w:cs="Times New Roman"/>
        </w:rPr>
        <w:t>gu</w:t>
      </w:r>
      <w:r w:rsidR="0018032E" w:rsidRPr="0005725C">
        <w:rPr>
          <w:rFonts w:ascii="Times New Roman" w:eastAsia="Times New Roman" w:hAnsi="Times New Roman" w:cs="Times New Roman"/>
        </w:rPr>
        <w:t xml:space="preserve">mõju </w:t>
      </w:r>
      <w:r w:rsidRPr="0005725C">
        <w:rPr>
          <w:rFonts w:ascii="Times New Roman" w:eastAsia="Times New Roman" w:hAnsi="Times New Roman" w:cs="Times New Roman"/>
        </w:rPr>
        <w:t>halduskoormuse vähendamise</w:t>
      </w:r>
      <w:r w:rsidR="00BF6534">
        <w:rPr>
          <w:rFonts w:ascii="Times New Roman" w:eastAsia="Times New Roman" w:hAnsi="Times New Roman" w:cs="Times New Roman"/>
        </w:rPr>
        <w:t xml:space="preserve"> näol</w:t>
      </w:r>
      <w:r w:rsidRPr="0005725C">
        <w:rPr>
          <w:rFonts w:ascii="Times New Roman" w:eastAsia="Times New Roman" w:hAnsi="Times New Roman" w:cs="Times New Roman"/>
        </w:rPr>
        <w:t xml:space="preserve"> märgatav.</w:t>
      </w:r>
      <w:r>
        <w:rPr>
          <w:rFonts w:ascii="Times New Roman" w:eastAsia="Times New Roman" w:hAnsi="Times New Roman" w:cs="Times New Roman"/>
        </w:rPr>
        <w:t xml:space="preserve"> </w:t>
      </w:r>
      <w:r w:rsidRPr="0005725C">
        <w:rPr>
          <w:rFonts w:ascii="Times New Roman" w:eastAsia="Times New Roman" w:hAnsi="Times New Roman" w:cs="Times New Roman"/>
        </w:rPr>
        <w:t xml:space="preserve">Ettevõtja ei pea enam </w:t>
      </w:r>
      <w:r w:rsidR="00F73924">
        <w:rPr>
          <w:rFonts w:ascii="Times New Roman" w:eastAsia="Times New Roman" w:hAnsi="Times New Roman" w:cs="Times New Roman"/>
        </w:rPr>
        <w:t>esita</w:t>
      </w:r>
      <w:r w:rsidR="00F73924" w:rsidRPr="0005725C">
        <w:rPr>
          <w:rFonts w:ascii="Times New Roman" w:eastAsia="Times New Roman" w:hAnsi="Times New Roman" w:cs="Times New Roman"/>
        </w:rPr>
        <w:t xml:space="preserve">ma </w:t>
      </w:r>
      <w:r w:rsidR="00F73924">
        <w:rPr>
          <w:rFonts w:ascii="Times New Roman" w:eastAsia="Times New Roman" w:hAnsi="Times New Roman" w:cs="Times New Roman"/>
        </w:rPr>
        <w:t xml:space="preserve">selliseid </w:t>
      </w:r>
      <w:r w:rsidRPr="0005725C">
        <w:rPr>
          <w:rFonts w:ascii="Times New Roman" w:eastAsia="Times New Roman" w:hAnsi="Times New Roman" w:cs="Times New Roman"/>
        </w:rPr>
        <w:t>dokument</w:t>
      </w:r>
      <w:r w:rsidR="00F73924">
        <w:rPr>
          <w:rFonts w:ascii="Times New Roman" w:eastAsia="Times New Roman" w:hAnsi="Times New Roman" w:cs="Times New Roman"/>
        </w:rPr>
        <w:t>e</w:t>
      </w:r>
      <w:r w:rsidRPr="0005725C">
        <w:rPr>
          <w:rFonts w:ascii="Times New Roman" w:eastAsia="Times New Roman" w:hAnsi="Times New Roman" w:cs="Times New Roman"/>
        </w:rPr>
        <w:t>, mis on riigiasutuse enda andmebaasis olemas. See kaotab ära sisutühja protseduurilise sammu, säästes ettevõtja aega ja ressurss</w:t>
      </w:r>
      <w:r w:rsidR="00EA47D3">
        <w:rPr>
          <w:rFonts w:ascii="Times New Roman" w:eastAsia="Times New Roman" w:hAnsi="Times New Roman" w:cs="Times New Roman"/>
        </w:rPr>
        <w:t>i</w:t>
      </w:r>
      <w:r w:rsidRPr="0005725C">
        <w:rPr>
          <w:rFonts w:ascii="Times New Roman" w:eastAsia="Times New Roman" w:hAnsi="Times New Roman" w:cs="Times New Roman"/>
        </w:rPr>
        <w:t>, mida saab kasutada põhitegevuseks.</w:t>
      </w:r>
      <w:r>
        <w:rPr>
          <w:rFonts w:ascii="Times New Roman" w:eastAsia="Times New Roman" w:hAnsi="Times New Roman" w:cs="Times New Roman"/>
        </w:rPr>
        <w:t xml:space="preserve"> </w:t>
      </w:r>
      <w:r w:rsidR="00EA47D3">
        <w:rPr>
          <w:rFonts w:ascii="Times New Roman" w:eastAsia="Times New Roman" w:hAnsi="Times New Roman" w:cs="Times New Roman"/>
        </w:rPr>
        <w:t>V</w:t>
      </w:r>
      <w:r w:rsidRPr="0005725C">
        <w:rPr>
          <w:rFonts w:ascii="Times New Roman" w:eastAsia="Times New Roman" w:hAnsi="Times New Roman" w:cs="Times New Roman"/>
        </w:rPr>
        <w:t xml:space="preserve">ormide kaotamine sagedusõiguste üleandmisel tähendab, et </w:t>
      </w:r>
      <w:r w:rsidRPr="0005725C">
        <w:rPr>
          <w:rFonts w:ascii="Times New Roman" w:eastAsia="Times New Roman" w:hAnsi="Times New Roman" w:cs="Times New Roman"/>
        </w:rPr>
        <w:lastRenderedPageBreak/>
        <w:t>ettevõtjad saavad esitada teateid ja taotlusi vabas vormis, mis vastab seaduses nõutud sisule. Sagedusõiguste üleandmise kor</w:t>
      </w:r>
      <w:r w:rsidR="0020721C">
        <w:rPr>
          <w:rFonts w:ascii="Times New Roman" w:eastAsia="Times New Roman" w:hAnsi="Times New Roman" w:cs="Times New Roman"/>
        </w:rPr>
        <w:t>d</w:t>
      </w:r>
      <w:r w:rsidRPr="0005725C">
        <w:rPr>
          <w:rFonts w:ascii="Times New Roman" w:eastAsia="Times New Roman" w:hAnsi="Times New Roman" w:cs="Times New Roman"/>
        </w:rPr>
        <w:t xml:space="preserve">a </w:t>
      </w:r>
      <w:r w:rsidR="0020721C">
        <w:rPr>
          <w:rFonts w:ascii="Times New Roman" w:eastAsia="Times New Roman" w:hAnsi="Times New Roman" w:cs="Times New Roman"/>
        </w:rPr>
        <w:t>sätesta</w:t>
      </w:r>
      <w:r w:rsidR="0020721C" w:rsidRPr="0005725C">
        <w:rPr>
          <w:rFonts w:ascii="Times New Roman" w:eastAsia="Times New Roman" w:hAnsi="Times New Roman" w:cs="Times New Roman"/>
        </w:rPr>
        <w:t xml:space="preserve">va </w:t>
      </w:r>
      <w:r w:rsidRPr="0005725C">
        <w:rPr>
          <w:rFonts w:ascii="Times New Roman" w:eastAsia="Times New Roman" w:hAnsi="Times New Roman" w:cs="Times New Roman"/>
        </w:rPr>
        <w:t xml:space="preserve">määruse </w:t>
      </w:r>
      <w:r w:rsidR="00483B00">
        <w:rPr>
          <w:rFonts w:ascii="Times New Roman" w:eastAsia="Times New Roman" w:hAnsi="Times New Roman" w:cs="Times New Roman"/>
        </w:rPr>
        <w:t>kehtetuks tunnis</w:t>
      </w:r>
      <w:r w:rsidR="00483B00" w:rsidRPr="0005725C">
        <w:rPr>
          <w:rFonts w:ascii="Times New Roman" w:eastAsia="Times New Roman" w:hAnsi="Times New Roman" w:cs="Times New Roman"/>
        </w:rPr>
        <w:t xml:space="preserve">tamine </w:t>
      </w:r>
      <w:r w:rsidRPr="0005725C">
        <w:rPr>
          <w:rFonts w:ascii="Times New Roman" w:eastAsia="Times New Roman" w:hAnsi="Times New Roman" w:cs="Times New Roman"/>
        </w:rPr>
        <w:t>lihtsustab oluliselt protsessi mõistmist. Regulatsiooni lihtsustamine annab ettevõtjatele rohkem paindlikkust oma äriprotsesside korraldamisel.</w:t>
      </w:r>
      <w:r>
        <w:rPr>
          <w:rFonts w:ascii="Times New Roman" w:eastAsia="Times New Roman" w:hAnsi="Times New Roman" w:cs="Times New Roman"/>
        </w:rPr>
        <w:t xml:space="preserve"> </w:t>
      </w:r>
      <w:r w:rsidRPr="0005725C">
        <w:rPr>
          <w:rFonts w:ascii="Times New Roman" w:eastAsia="Times New Roman" w:hAnsi="Times New Roman" w:cs="Times New Roman"/>
        </w:rPr>
        <w:t>Aegunud tehniliste kriteeriumite kaotamine vabastab ettevõtjad kohustusest järgida regulatsiooni, mis ei vasta enam tänapäeva tehnoloogilisele reaalsusele. See annab neile vabaduse lähtuda oma tegevuses kehtivatest standarditest ja parimast praktikast.</w:t>
      </w:r>
      <w:r>
        <w:rPr>
          <w:rFonts w:ascii="Times New Roman" w:eastAsia="Times New Roman" w:hAnsi="Times New Roman" w:cs="Times New Roman"/>
        </w:rPr>
        <w:t xml:space="preserve"> </w:t>
      </w:r>
      <w:r w:rsidRPr="0005725C">
        <w:rPr>
          <w:rFonts w:ascii="Times New Roman" w:eastAsia="Times New Roman" w:hAnsi="Times New Roman" w:cs="Times New Roman"/>
        </w:rPr>
        <w:t xml:space="preserve">Ebavajalike ja aegunud õigusaktide (määrused, vorminõuded) kehtetuks tunnistamine </w:t>
      </w:r>
      <w:r>
        <w:rPr>
          <w:rFonts w:ascii="Times New Roman" w:eastAsia="Times New Roman" w:hAnsi="Times New Roman" w:cs="Times New Roman"/>
        </w:rPr>
        <w:t xml:space="preserve">ja sõnastuse uuendamine </w:t>
      </w:r>
      <w:r w:rsidRPr="0005725C">
        <w:rPr>
          <w:rFonts w:ascii="Times New Roman" w:eastAsia="Times New Roman" w:hAnsi="Times New Roman" w:cs="Times New Roman"/>
        </w:rPr>
        <w:t xml:space="preserve">muudab </w:t>
      </w:r>
      <w:r w:rsidR="003365CD">
        <w:rPr>
          <w:rFonts w:ascii="Times New Roman" w:eastAsia="Times New Roman" w:hAnsi="Times New Roman" w:cs="Times New Roman"/>
        </w:rPr>
        <w:t>õigusruumi</w:t>
      </w:r>
      <w:r w:rsidRPr="0005725C">
        <w:rPr>
          <w:rFonts w:ascii="Times New Roman" w:eastAsia="Times New Roman" w:hAnsi="Times New Roman" w:cs="Times New Roman"/>
        </w:rPr>
        <w:t xml:space="preserve"> selgemaks ja arusaadavamaks. Ajakohane õigusruum on stabiilse ja prognoositava ärikeskkonna oluline osa.</w:t>
      </w:r>
    </w:p>
    <w:p w14:paraId="71E740AF" w14:textId="77777777" w:rsidR="00936AA0" w:rsidRPr="00F60282" w:rsidRDefault="00936AA0" w:rsidP="00936AA0">
      <w:pPr>
        <w:spacing w:line="240" w:lineRule="auto"/>
        <w:jc w:val="both"/>
        <w:rPr>
          <w:rFonts w:ascii="Times New Roman" w:eastAsia="Times New Roman" w:hAnsi="Times New Roman" w:cs="Times New Roman"/>
        </w:rPr>
      </w:pPr>
      <w:r w:rsidRPr="00322030">
        <w:rPr>
          <w:rFonts w:ascii="Times New Roman" w:eastAsia="Times New Roman" w:hAnsi="Times New Roman" w:cs="Times New Roman"/>
          <w:u w:val="single"/>
        </w:rPr>
        <w:t>Mõju valdkond</w:t>
      </w:r>
      <w:r w:rsidRPr="00B526A6">
        <w:rPr>
          <w:rFonts w:ascii="Times New Roman" w:eastAsia="Times New Roman" w:hAnsi="Times New Roman" w:cs="Times New Roman"/>
          <w:u w:val="single"/>
        </w:rPr>
        <w:t>:</w:t>
      </w:r>
      <w:r w:rsidRPr="00444C4E">
        <w:rPr>
          <w:rFonts w:ascii="Times New Roman" w:eastAsia="Times New Roman" w:hAnsi="Times New Roman" w:cs="Times New Roman"/>
        </w:rPr>
        <w:t xml:space="preserve"> mõju riigiasutuste ja kohaliku omavalitsuse korraldusele</w:t>
      </w:r>
    </w:p>
    <w:p w14:paraId="4FA96625" w14:textId="77777777" w:rsidR="00936AA0" w:rsidRDefault="00936AA0" w:rsidP="00936AA0">
      <w:pPr>
        <w:spacing w:line="240" w:lineRule="auto"/>
        <w:jc w:val="both"/>
        <w:rPr>
          <w:rFonts w:ascii="Times New Roman" w:eastAsia="Times New Roman" w:hAnsi="Times New Roman" w:cs="Times New Roman"/>
        </w:rPr>
      </w:pPr>
      <w:commentRangeStart w:id="110"/>
      <w:r w:rsidRPr="00322030">
        <w:rPr>
          <w:rFonts w:ascii="Times New Roman" w:eastAsia="Times New Roman" w:hAnsi="Times New Roman" w:cs="Times New Roman"/>
          <w:u w:val="single"/>
        </w:rPr>
        <w:t>Sihtrühm</w:t>
      </w:r>
      <w:r w:rsidRPr="00B526A6">
        <w:rPr>
          <w:rFonts w:ascii="Times New Roman" w:eastAsia="Times New Roman" w:hAnsi="Times New Roman" w:cs="Times New Roman"/>
          <w:u w:val="single"/>
        </w:rPr>
        <w:t>:</w:t>
      </w:r>
      <w:r>
        <w:rPr>
          <w:rFonts w:ascii="Times New Roman" w:eastAsia="Times New Roman" w:hAnsi="Times New Roman" w:cs="Times New Roman"/>
        </w:rPr>
        <w:t xml:space="preserve"> TTJA</w:t>
      </w:r>
      <w:commentRangeEnd w:id="110"/>
      <w:r w:rsidR="009B3266">
        <w:rPr>
          <w:rStyle w:val="Kommentaariviide"/>
          <w:kern w:val="2"/>
          <w14:ligatures w14:val="standardContextual"/>
        </w:rPr>
        <w:commentReference w:id="110"/>
      </w:r>
    </w:p>
    <w:p w14:paraId="30C07AED" w14:textId="5D72B900" w:rsidR="00936AA0" w:rsidRPr="002F1705" w:rsidRDefault="00936AA0" w:rsidP="00936AA0">
      <w:pPr>
        <w:spacing w:line="240" w:lineRule="auto"/>
        <w:jc w:val="both"/>
        <w:rPr>
          <w:rFonts w:ascii="Times New Roman" w:eastAsia="Times New Roman" w:hAnsi="Times New Roman" w:cs="Times New Roman"/>
        </w:rPr>
      </w:pPr>
      <w:r w:rsidRPr="0040154D">
        <w:rPr>
          <w:rFonts w:ascii="Times New Roman" w:eastAsia="Times New Roman" w:hAnsi="Times New Roman" w:cs="Times New Roman"/>
        </w:rPr>
        <w:t xml:space="preserve">Muudatuste kogumõju TTJA töökorraldusele on positiivne. </w:t>
      </w:r>
      <w:r w:rsidR="0018032E">
        <w:rPr>
          <w:rFonts w:ascii="Times New Roman" w:eastAsia="Times New Roman" w:hAnsi="Times New Roman" w:cs="Times New Roman"/>
        </w:rPr>
        <w:t>Muudatused</w:t>
      </w:r>
      <w:r w:rsidR="0018032E" w:rsidRPr="0040154D">
        <w:rPr>
          <w:rFonts w:ascii="Times New Roman" w:eastAsia="Times New Roman" w:hAnsi="Times New Roman" w:cs="Times New Roman"/>
        </w:rPr>
        <w:t xml:space="preserve"> </w:t>
      </w:r>
      <w:r w:rsidRPr="0040154D">
        <w:rPr>
          <w:rFonts w:ascii="Times New Roman" w:eastAsia="Times New Roman" w:hAnsi="Times New Roman" w:cs="Times New Roman"/>
        </w:rPr>
        <w:t xml:space="preserve">optimeerivad </w:t>
      </w:r>
      <w:r>
        <w:rPr>
          <w:rFonts w:ascii="Times New Roman" w:eastAsia="Times New Roman" w:hAnsi="Times New Roman" w:cs="Times New Roman"/>
        </w:rPr>
        <w:t>TTJA</w:t>
      </w:r>
      <w:r w:rsidRPr="0040154D">
        <w:rPr>
          <w:rFonts w:ascii="Times New Roman" w:eastAsia="Times New Roman" w:hAnsi="Times New Roman" w:cs="Times New Roman"/>
        </w:rPr>
        <w:t xml:space="preserve"> sisemisi tööprotsesse, vähendavad bürokraatiat ja annavad otsuste tegemiseks selgema õigusliku aluse.</w:t>
      </w:r>
      <w:r>
        <w:rPr>
          <w:rFonts w:ascii="Times New Roman" w:eastAsia="Times New Roman" w:hAnsi="Times New Roman" w:cs="Times New Roman"/>
        </w:rPr>
        <w:t xml:space="preserve"> </w:t>
      </w:r>
      <w:r w:rsidRPr="0040154D">
        <w:rPr>
          <w:rFonts w:ascii="Times New Roman" w:eastAsia="Times New Roman" w:hAnsi="Times New Roman" w:cs="Times New Roman"/>
        </w:rPr>
        <w:t xml:space="preserve">Kõige otsesem mõju </w:t>
      </w:r>
      <w:r w:rsidR="00BC0FAB">
        <w:rPr>
          <w:rFonts w:ascii="Times New Roman" w:eastAsia="Times New Roman" w:hAnsi="Times New Roman" w:cs="Times New Roman"/>
        </w:rPr>
        <w:t>on</w:t>
      </w:r>
      <w:r w:rsidR="00BC0FAB" w:rsidRPr="0040154D">
        <w:rPr>
          <w:rFonts w:ascii="Times New Roman" w:eastAsia="Times New Roman" w:hAnsi="Times New Roman" w:cs="Times New Roman"/>
        </w:rPr>
        <w:t xml:space="preserve"> </w:t>
      </w:r>
      <w:r w:rsidRPr="0040154D">
        <w:rPr>
          <w:rFonts w:ascii="Times New Roman" w:eastAsia="Times New Roman" w:hAnsi="Times New Roman" w:cs="Times New Roman"/>
        </w:rPr>
        <w:t>sagedusloa menetluse muutmise</w:t>
      </w:r>
      <w:r w:rsidR="00BC0FAB">
        <w:rPr>
          <w:rFonts w:ascii="Times New Roman" w:eastAsia="Times New Roman" w:hAnsi="Times New Roman" w:cs="Times New Roman"/>
        </w:rPr>
        <w:t>l</w:t>
      </w:r>
      <w:r w:rsidRPr="0040154D">
        <w:rPr>
          <w:rFonts w:ascii="Times New Roman" w:eastAsia="Times New Roman" w:hAnsi="Times New Roman" w:cs="Times New Roman"/>
        </w:rPr>
        <w:t xml:space="preserve">. Selle asemel, et hallata taotlejate saadetud dokumente (raadiolube), mida </w:t>
      </w:r>
      <w:r w:rsidR="00C3602E">
        <w:rPr>
          <w:rFonts w:ascii="Times New Roman" w:eastAsia="Times New Roman" w:hAnsi="Times New Roman" w:cs="Times New Roman"/>
        </w:rPr>
        <w:t>TTJA</w:t>
      </w:r>
      <w:r w:rsidRPr="0040154D">
        <w:rPr>
          <w:rFonts w:ascii="Times New Roman" w:eastAsia="Times New Roman" w:hAnsi="Times New Roman" w:cs="Times New Roman"/>
        </w:rPr>
        <w:t xml:space="preserve"> ise väljastab, saab TTJA teha kiire ja usaldusväärse kontrolli omaenda andmebaasist. See asendab ebaloogilise ja aeganõudva protseduuri tõhusa sise</w:t>
      </w:r>
      <w:r w:rsidR="00BC0FAB">
        <w:rPr>
          <w:rFonts w:ascii="Times New Roman" w:eastAsia="Times New Roman" w:hAnsi="Times New Roman" w:cs="Times New Roman"/>
        </w:rPr>
        <w:t>mi</w:t>
      </w:r>
      <w:r w:rsidRPr="0040154D">
        <w:rPr>
          <w:rFonts w:ascii="Times New Roman" w:eastAsia="Times New Roman" w:hAnsi="Times New Roman" w:cs="Times New Roman"/>
        </w:rPr>
        <w:t>se kontrolliga.</w:t>
      </w:r>
      <w:r>
        <w:rPr>
          <w:rFonts w:ascii="Times New Roman" w:eastAsia="Times New Roman" w:hAnsi="Times New Roman" w:cs="Times New Roman"/>
        </w:rPr>
        <w:t xml:space="preserve"> </w:t>
      </w:r>
      <w:r w:rsidRPr="0040154D">
        <w:rPr>
          <w:rFonts w:ascii="Times New Roman" w:eastAsia="Times New Roman" w:hAnsi="Times New Roman" w:cs="Times New Roman"/>
        </w:rPr>
        <w:t xml:space="preserve">Aegunud tehnilise kriteeriumi kaotamine vabastab </w:t>
      </w:r>
      <w:r w:rsidR="00C3602E">
        <w:rPr>
          <w:rFonts w:ascii="Times New Roman" w:eastAsia="Times New Roman" w:hAnsi="Times New Roman" w:cs="Times New Roman"/>
        </w:rPr>
        <w:t>TTJA</w:t>
      </w:r>
      <w:r w:rsidRPr="0040154D">
        <w:rPr>
          <w:rFonts w:ascii="Times New Roman" w:eastAsia="Times New Roman" w:hAnsi="Times New Roman" w:cs="Times New Roman"/>
        </w:rPr>
        <w:t xml:space="preserve"> kohustusest rakendada praktikas kasutut </w:t>
      </w:r>
      <w:r>
        <w:rPr>
          <w:rFonts w:ascii="Times New Roman" w:eastAsia="Times New Roman" w:hAnsi="Times New Roman" w:cs="Times New Roman"/>
        </w:rPr>
        <w:t>õigusnormi</w:t>
      </w:r>
      <w:r w:rsidRPr="0040154D">
        <w:rPr>
          <w:rFonts w:ascii="Times New Roman" w:eastAsia="Times New Roman" w:hAnsi="Times New Roman" w:cs="Times New Roman"/>
        </w:rPr>
        <w:t>.</w:t>
      </w:r>
      <w:r>
        <w:rPr>
          <w:rFonts w:ascii="Times New Roman" w:eastAsia="Times New Roman" w:hAnsi="Times New Roman" w:cs="Times New Roman"/>
        </w:rPr>
        <w:t xml:space="preserve"> </w:t>
      </w:r>
      <w:r w:rsidRPr="0040154D">
        <w:rPr>
          <w:rFonts w:ascii="Times New Roman" w:eastAsia="Times New Roman" w:hAnsi="Times New Roman" w:cs="Times New Roman"/>
        </w:rPr>
        <w:t xml:space="preserve">Loobumine kohustuslikest vormidest ja eraldi määrusest sageduskasutusõiguse üleandmisel vähendab TTJA </w:t>
      </w:r>
      <w:r w:rsidR="00A14067">
        <w:rPr>
          <w:rFonts w:ascii="Times New Roman" w:eastAsia="Times New Roman" w:hAnsi="Times New Roman" w:cs="Times New Roman"/>
        </w:rPr>
        <w:t>töö</w:t>
      </w:r>
      <w:r w:rsidRPr="0040154D">
        <w:rPr>
          <w:rFonts w:ascii="Times New Roman" w:eastAsia="Times New Roman" w:hAnsi="Times New Roman" w:cs="Times New Roman"/>
        </w:rPr>
        <w:t>koormust. Kaob vajadus vorme hallata</w:t>
      </w:r>
      <w:r>
        <w:rPr>
          <w:rFonts w:ascii="Times New Roman" w:eastAsia="Times New Roman" w:hAnsi="Times New Roman" w:cs="Times New Roman"/>
        </w:rPr>
        <w:t xml:space="preserve"> ja</w:t>
      </w:r>
      <w:r w:rsidRPr="0040154D">
        <w:rPr>
          <w:rFonts w:ascii="Times New Roman" w:eastAsia="Times New Roman" w:hAnsi="Times New Roman" w:cs="Times New Roman"/>
        </w:rPr>
        <w:t xml:space="preserve"> uuendada</w:t>
      </w:r>
      <w:r>
        <w:rPr>
          <w:rFonts w:ascii="Times New Roman" w:eastAsia="Times New Roman" w:hAnsi="Times New Roman" w:cs="Times New Roman"/>
        </w:rPr>
        <w:t>.</w:t>
      </w:r>
    </w:p>
    <w:p w14:paraId="633895A3" w14:textId="77777777" w:rsidR="00936AA0" w:rsidRDefault="00936AA0" w:rsidP="00936AA0">
      <w:pPr>
        <w:spacing w:line="240" w:lineRule="auto"/>
        <w:jc w:val="both"/>
        <w:rPr>
          <w:rFonts w:ascii="Times New Roman" w:eastAsia="Times New Roman" w:hAnsi="Times New Roman" w:cs="Times New Roman"/>
        </w:rPr>
      </w:pPr>
      <w:commentRangeStart w:id="111"/>
      <w:r w:rsidRPr="00322030">
        <w:rPr>
          <w:rFonts w:ascii="Times New Roman" w:eastAsia="Times New Roman" w:hAnsi="Times New Roman" w:cs="Times New Roman"/>
          <w:u w:val="single"/>
        </w:rPr>
        <w:t>Mõju valdkond</w:t>
      </w:r>
      <w:r w:rsidRPr="00E5260E">
        <w:rPr>
          <w:rFonts w:ascii="Times New Roman" w:eastAsia="Times New Roman" w:hAnsi="Times New Roman" w:cs="Times New Roman"/>
          <w:u w:val="single"/>
        </w:rPr>
        <w:t>:</w:t>
      </w:r>
      <w:r w:rsidRPr="0040154D">
        <w:t xml:space="preserve"> </w:t>
      </w:r>
      <w:r>
        <w:rPr>
          <w:rFonts w:ascii="Times New Roman" w:eastAsia="Times New Roman" w:hAnsi="Times New Roman" w:cs="Times New Roman"/>
        </w:rPr>
        <w:t>s</w:t>
      </w:r>
      <w:r w:rsidRPr="0040154D">
        <w:rPr>
          <w:rFonts w:ascii="Times New Roman" w:eastAsia="Times New Roman" w:hAnsi="Times New Roman" w:cs="Times New Roman"/>
        </w:rPr>
        <w:t>otsiaalsed mõjud</w:t>
      </w:r>
    </w:p>
    <w:p w14:paraId="0CD16942" w14:textId="77777777" w:rsidR="00936AA0" w:rsidRDefault="00936AA0" w:rsidP="00936AA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Sihtrühm</w:t>
      </w:r>
      <w:r w:rsidRPr="00E5260E">
        <w:rPr>
          <w:rFonts w:ascii="Times New Roman" w:eastAsia="Times New Roman" w:hAnsi="Times New Roman" w:cs="Times New Roman"/>
          <w:u w:val="single"/>
        </w:rPr>
        <w:t>:</w:t>
      </w:r>
      <w:r>
        <w:rPr>
          <w:rFonts w:ascii="Times New Roman" w:eastAsia="Times New Roman" w:hAnsi="Times New Roman" w:cs="Times New Roman"/>
        </w:rPr>
        <w:t xml:space="preserve"> ü</w:t>
      </w:r>
      <w:r w:rsidRPr="0040154D">
        <w:rPr>
          <w:rFonts w:ascii="Times New Roman" w:eastAsia="Times New Roman" w:hAnsi="Times New Roman" w:cs="Times New Roman"/>
        </w:rPr>
        <w:t>ldsus, side- ja meediateenuste tarbijad</w:t>
      </w:r>
    </w:p>
    <w:p w14:paraId="58D97F41" w14:textId="1C518230" w:rsidR="006E7BAF" w:rsidRDefault="00936AA0" w:rsidP="00936AA0">
      <w:pPr>
        <w:spacing w:line="240" w:lineRule="auto"/>
        <w:jc w:val="both"/>
        <w:rPr>
          <w:rFonts w:ascii="Times New Roman" w:eastAsia="Times New Roman" w:hAnsi="Times New Roman" w:cs="Times New Roman"/>
        </w:rPr>
      </w:pPr>
      <w:r>
        <w:rPr>
          <w:rFonts w:ascii="Times New Roman" w:eastAsia="Times New Roman" w:hAnsi="Times New Roman" w:cs="Times New Roman"/>
        </w:rPr>
        <w:t>O</w:t>
      </w:r>
      <w:r w:rsidRPr="0040154D">
        <w:rPr>
          <w:rFonts w:ascii="Times New Roman" w:eastAsia="Times New Roman" w:hAnsi="Times New Roman" w:cs="Times New Roman"/>
        </w:rPr>
        <w:t xml:space="preserve">tsene sotsiaalne mõju on </w:t>
      </w:r>
      <w:r w:rsidR="00A14067" w:rsidRPr="0040154D">
        <w:rPr>
          <w:rFonts w:ascii="Times New Roman" w:eastAsia="Times New Roman" w:hAnsi="Times New Roman" w:cs="Times New Roman"/>
        </w:rPr>
        <w:t>vä</w:t>
      </w:r>
      <w:r w:rsidR="00A14067">
        <w:rPr>
          <w:rFonts w:ascii="Times New Roman" w:eastAsia="Times New Roman" w:hAnsi="Times New Roman" w:cs="Times New Roman"/>
        </w:rPr>
        <w:t>ik</w:t>
      </w:r>
      <w:r w:rsidR="00A14067" w:rsidRPr="0040154D">
        <w:rPr>
          <w:rFonts w:ascii="Times New Roman" w:eastAsia="Times New Roman" w:hAnsi="Times New Roman" w:cs="Times New Roman"/>
        </w:rPr>
        <w:t>e</w:t>
      </w:r>
      <w:r w:rsidRPr="0040154D">
        <w:rPr>
          <w:rFonts w:ascii="Times New Roman" w:eastAsia="Times New Roman" w:hAnsi="Times New Roman" w:cs="Times New Roman"/>
        </w:rPr>
        <w:t xml:space="preserve">, kuid kaudselt aitab </w:t>
      </w:r>
      <w:r w:rsidR="00A14067">
        <w:rPr>
          <w:rFonts w:ascii="Times New Roman" w:eastAsia="Times New Roman" w:hAnsi="Times New Roman" w:cs="Times New Roman"/>
        </w:rPr>
        <w:t>õigusruumi</w:t>
      </w:r>
      <w:r w:rsidRPr="0040154D">
        <w:rPr>
          <w:rFonts w:ascii="Times New Roman" w:eastAsia="Times New Roman" w:hAnsi="Times New Roman" w:cs="Times New Roman"/>
        </w:rPr>
        <w:t xml:space="preserve"> korrastamine kaasa stabiilsemale ja prognoositavamale teenuse osutamisele.</w:t>
      </w:r>
      <w:r w:rsidRPr="0040154D">
        <w:t xml:space="preserve"> </w:t>
      </w:r>
      <w:r w:rsidRPr="0040154D">
        <w:rPr>
          <w:rFonts w:ascii="Times New Roman" w:eastAsia="Times New Roman" w:hAnsi="Times New Roman" w:cs="Times New Roman"/>
        </w:rPr>
        <w:t xml:space="preserve">Kavandatavate muudatuste </w:t>
      </w:r>
      <w:r w:rsidR="00A14067" w:rsidRPr="0040154D">
        <w:rPr>
          <w:rFonts w:ascii="Times New Roman" w:eastAsia="Times New Roman" w:hAnsi="Times New Roman" w:cs="Times New Roman"/>
        </w:rPr>
        <w:t>sotsiaal</w:t>
      </w:r>
      <w:r w:rsidR="00A14067">
        <w:rPr>
          <w:rFonts w:ascii="Times New Roman" w:eastAsia="Times New Roman" w:hAnsi="Times New Roman" w:cs="Times New Roman"/>
        </w:rPr>
        <w:t>ne</w:t>
      </w:r>
      <w:r w:rsidR="00A14067" w:rsidRPr="0040154D">
        <w:rPr>
          <w:rFonts w:ascii="Times New Roman" w:eastAsia="Times New Roman" w:hAnsi="Times New Roman" w:cs="Times New Roman"/>
        </w:rPr>
        <w:t xml:space="preserve"> </w:t>
      </w:r>
      <w:r w:rsidRPr="0040154D">
        <w:rPr>
          <w:rFonts w:ascii="Times New Roman" w:eastAsia="Times New Roman" w:hAnsi="Times New Roman" w:cs="Times New Roman"/>
        </w:rPr>
        <w:t>mõju on peamiselt pikaajali</w:t>
      </w:r>
      <w:r w:rsidR="00A14067">
        <w:rPr>
          <w:rFonts w:ascii="Times New Roman" w:eastAsia="Times New Roman" w:hAnsi="Times New Roman" w:cs="Times New Roman"/>
        </w:rPr>
        <w:t>ne</w:t>
      </w:r>
      <w:r w:rsidRPr="0040154D">
        <w:rPr>
          <w:rFonts w:ascii="Times New Roman" w:eastAsia="Times New Roman" w:hAnsi="Times New Roman" w:cs="Times New Roman"/>
        </w:rPr>
        <w:t>, avaldudes läbi tõhusama riigihalduse ja paremini toimiva turu. Kiirem ja sujuvam asjaajamine riigiga võib soodustada uute teenuste turule toomist või olemasolevate laiendamist, mis rikastab tarbijate valikuvõimalusi.</w:t>
      </w:r>
      <w:r w:rsidRPr="0040154D">
        <w:rPr>
          <w:rFonts w:ascii="Arial" w:eastAsia="Times New Roman" w:hAnsi="Arial" w:cs="Arial"/>
          <w:color w:val="E2E2E5"/>
          <w:sz w:val="21"/>
          <w:szCs w:val="21"/>
          <w:lang w:eastAsia="et-EE"/>
        </w:rPr>
        <w:t xml:space="preserve"> </w:t>
      </w:r>
      <w:r w:rsidRPr="0040154D">
        <w:rPr>
          <w:rFonts w:ascii="Times New Roman" w:eastAsia="Times New Roman" w:hAnsi="Times New Roman" w:cs="Times New Roman"/>
        </w:rPr>
        <w:t xml:space="preserve">Efektiivsemalt tegutsev TTJA suudab paremini täita oma põhiülesandeid, näiteks </w:t>
      </w:r>
      <w:r w:rsidR="00A14067" w:rsidRPr="0040154D">
        <w:rPr>
          <w:rFonts w:ascii="Times New Roman" w:eastAsia="Times New Roman" w:hAnsi="Times New Roman" w:cs="Times New Roman"/>
        </w:rPr>
        <w:t>te</w:t>
      </w:r>
      <w:r w:rsidR="00A14067">
        <w:rPr>
          <w:rFonts w:ascii="Times New Roman" w:eastAsia="Times New Roman" w:hAnsi="Times New Roman" w:cs="Times New Roman"/>
        </w:rPr>
        <w:t>h</w:t>
      </w:r>
      <w:r w:rsidR="00A14067" w:rsidRPr="0040154D">
        <w:rPr>
          <w:rFonts w:ascii="Times New Roman" w:eastAsia="Times New Roman" w:hAnsi="Times New Roman" w:cs="Times New Roman"/>
        </w:rPr>
        <w:t xml:space="preserve">a </w:t>
      </w:r>
      <w:r w:rsidRPr="0040154D">
        <w:rPr>
          <w:rFonts w:ascii="Times New Roman" w:eastAsia="Times New Roman" w:hAnsi="Times New Roman" w:cs="Times New Roman"/>
        </w:rPr>
        <w:t>turujärelevalvet ja lahendada raadiohäiretega seotud probleeme, mis tagab tarbijatele kvaliteetsema ja stabiilsema teenuse.</w:t>
      </w:r>
      <w:commentRangeEnd w:id="111"/>
      <w:r w:rsidR="007B760C">
        <w:rPr>
          <w:rStyle w:val="Kommentaariviide"/>
          <w:kern w:val="2"/>
          <w14:ligatures w14:val="standardContextual"/>
        </w:rPr>
        <w:commentReference w:id="111"/>
      </w:r>
    </w:p>
    <w:p w14:paraId="44E990B9" w14:textId="3FB3A8BF" w:rsidR="00720B75" w:rsidRDefault="50A32CB5" w:rsidP="780DE211">
      <w:pPr>
        <w:spacing w:line="240" w:lineRule="auto"/>
        <w:jc w:val="both"/>
        <w:rPr>
          <w:rFonts w:ascii="Times New Roman" w:eastAsia="Times New Roman" w:hAnsi="Times New Roman" w:cs="Times New Roman"/>
          <w:b/>
          <w:bCs/>
        </w:rPr>
      </w:pPr>
      <w:proofErr w:type="spellStart"/>
      <w:r w:rsidRPr="780DE211">
        <w:rPr>
          <w:rFonts w:ascii="Times New Roman" w:eastAsia="Times New Roman" w:hAnsi="Times New Roman" w:cs="Times New Roman"/>
          <w:b/>
          <w:bCs/>
        </w:rPr>
        <w:t>L</w:t>
      </w:r>
      <w:r w:rsidR="0FC38A16" w:rsidRPr="780DE211">
        <w:rPr>
          <w:rFonts w:ascii="Times New Roman" w:eastAsia="Times New Roman" w:hAnsi="Times New Roman" w:cs="Times New Roman"/>
          <w:b/>
          <w:bCs/>
        </w:rPr>
        <w:t>õhkematerjaliseadus</w:t>
      </w:r>
      <w:proofErr w:type="spellEnd"/>
    </w:p>
    <w:p w14:paraId="254449F9" w14:textId="5AF6FBBA" w:rsidR="005C68BC" w:rsidRPr="005C68BC" w:rsidRDefault="4D192A3E"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Kavandatav muudatus: </w:t>
      </w:r>
      <w:proofErr w:type="spellStart"/>
      <w:r w:rsidR="10084849" w:rsidRPr="780DE211">
        <w:rPr>
          <w:rFonts w:ascii="Times New Roman" w:eastAsia="Times New Roman" w:hAnsi="Times New Roman" w:cs="Times New Roman"/>
          <w:b/>
          <w:bCs/>
        </w:rPr>
        <w:t>lõhkematerjali</w:t>
      </w:r>
      <w:proofErr w:type="spellEnd"/>
      <w:r w:rsidR="10084849" w:rsidRPr="780DE211">
        <w:rPr>
          <w:rFonts w:ascii="Times New Roman" w:eastAsia="Times New Roman" w:hAnsi="Times New Roman" w:cs="Times New Roman"/>
          <w:b/>
          <w:bCs/>
        </w:rPr>
        <w:t xml:space="preserve"> </w:t>
      </w:r>
      <w:proofErr w:type="spellStart"/>
      <w:r w:rsidR="10084849" w:rsidRPr="780DE211">
        <w:rPr>
          <w:rFonts w:ascii="Times New Roman" w:eastAsia="Times New Roman" w:hAnsi="Times New Roman" w:cs="Times New Roman"/>
          <w:b/>
          <w:bCs/>
        </w:rPr>
        <w:t>veoloa</w:t>
      </w:r>
      <w:proofErr w:type="spellEnd"/>
      <w:r w:rsidR="10084849" w:rsidRPr="780DE211">
        <w:rPr>
          <w:rFonts w:ascii="Times New Roman" w:eastAsia="Times New Roman" w:hAnsi="Times New Roman" w:cs="Times New Roman"/>
          <w:b/>
          <w:bCs/>
        </w:rPr>
        <w:t xml:space="preserve"> kohustuse kaotamine</w:t>
      </w:r>
      <w:r w:rsidR="4F66C103" w:rsidRPr="780DE211">
        <w:rPr>
          <w:rFonts w:ascii="Times New Roman" w:eastAsia="Times New Roman" w:hAnsi="Times New Roman" w:cs="Times New Roman"/>
          <w:b/>
          <w:bCs/>
        </w:rPr>
        <w:t xml:space="preserve"> </w:t>
      </w:r>
      <w:r w:rsidR="00A14067">
        <w:rPr>
          <w:rFonts w:ascii="Times New Roman" w:eastAsia="Times New Roman" w:hAnsi="Times New Roman" w:cs="Times New Roman"/>
          <w:b/>
          <w:bCs/>
        </w:rPr>
        <w:t>riigisiseste</w:t>
      </w:r>
      <w:r w:rsidR="00A14067" w:rsidRPr="780DE211">
        <w:rPr>
          <w:rFonts w:ascii="Times New Roman" w:eastAsia="Times New Roman" w:hAnsi="Times New Roman" w:cs="Times New Roman"/>
          <w:b/>
          <w:bCs/>
        </w:rPr>
        <w:t xml:space="preserve"> </w:t>
      </w:r>
      <w:r w:rsidR="4F66C103" w:rsidRPr="780DE211">
        <w:rPr>
          <w:rFonts w:ascii="Times New Roman" w:eastAsia="Times New Roman" w:hAnsi="Times New Roman" w:cs="Times New Roman"/>
          <w:b/>
          <w:bCs/>
        </w:rPr>
        <w:t>vedude korral</w:t>
      </w:r>
      <w:r w:rsidR="10084849" w:rsidRPr="780DE211">
        <w:rPr>
          <w:rFonts w:ascii="Times New Roman" w:eastAsia="Times New Roman" w:hAnsi="Times New Roman" w:cs="Times New Roman"/>
          <w:b/>
          <w:bCs/>
        </w:rPr>
        <w:t xml:space="preserve">. </w:t>
      </w:r>
      <w:r w:rsidR="74D2D690" w:rsidRPr="780DE211">
        <w:rPr>
          <w:rFonts w:ascii="Times New Roman" w:eastAsia="Times New Roman" w:hAnsi="Times New Roman" w:cs="Times New Roman"/>
          <w:b/>
          <w:bCs/>
        </w:rPr>
        <w:t xml:space="preserve">Eesti territooriumi piires </w:t>
      </w:r>
      <w:proofErr w:type="spellStart"/>
      <w:r w:rsidR="74D2D690" w:rsidRPr="780DE211">
        <w:rPr>
          <w:rFonts w:ascii="Times New Roman" w:eastAsia="Times New Roman" w:hAnsi="Times New Roman" w:cs="Times New Roman"/>
          <w:b/>
          <w:bCs/>
        </w:rPr>
        <w:t>lõhkematerjali</w:t>
      </w:r>
      <w:proofErr w:type="spellEnd"/>
      <w:r w:rsidR="74D2D690" w:rsidRPr="780DE211">
        <w:rPr>
          <w:rFonts w:ascii="Times New Roman" w:eastAsia="Times New Roman" w:hAnsi="Times New Roman" w:cs="Times New Roman"/>
          <w:b/>
          <w:bCs/>
        </w:rPr>
        <w:t xml:space="preserve"> vedamise</w:t>
      </w:r>
      <w:r w:rsidR="005A0F43">
        <w:rPr>
          <w:rFonts w:ascii="Times New Roman" w:eastAsia="Times New Roman" w:hAnsi="Times New Roman" w:cs="Times New Roman"/>
          <w:b/>
          <w:bCs/>
        </w:rPr>
        <w:t xml:space="preserve"> korra</w:t>
      </w:r>
      <w:r w:rsidR="74D2D690" w:rsidRPr="780DE211">
        <w:rPr>
          <w:rFonts w:ascii="Times New Roman" w:eastAsia="Times New Roman" w:hAnsi="Times New Roman" w:cs="Times New Roman"/>
          <w:b/>
          <w:bCs/>
        </w:rPr>
        <w:t xml:space="preserve">l </w:t>
      </w:r>
      <w:r w:rsidR="005A0F43" w:rsidRPr="780DE211">
        <w:rPr>
          <w:rFonts w:ascii="Times New Roman" w:eastAsia="Times New Roman" w:hAnsi="Times New Roman" w:cs="Times New Roman"/>
          <w:b/>
          <w:bCs/>
        </w:rPr>
        <w:t xml:space="preserve">asendatakse </w:t>
      </w:r>
      <w:r w:rsidR="005A0F43">
        <w:rPr>
          <w:rFonts w:ascii="Times New Roman" w:eastAsia="Times New Roman" w:hAnsi="Times New Roman" w:cs="Times New Roman"/>
          <w:b/>
          <w:bCs/>
        </w:rPr>
        <w:t>l</w:t>
      </w:r>
      <w:r w:rsidR="005A0F43" w:rsidRPr="780DE211">
        <w:rPr>
          <w:rFonts w:ascii="Times New Roman" w:eastAsia="Times New Roman" w:hAnsi="Times New Roman" w:cs="Times New Roman"/>
          <w:b/>
          <w:bCs/>
        </w:rPr>
        <w:t xml:space="preserve">oakohustus </w:t>
      </w:r>
      <w:r w:rsidR="74D2D690" w:rsidRPr="780DE211">
        <w:rPr>
          <w:rFonts w:ascii="Times New Roman" w:eastAsia="Times New Roman" w:hAnsi="Times New Roman" w:cs="Times New Roman"/>
          <w:b/>
          <w:bCs/>
        </w:rPr>
        <w:t>teatamiskohustusega.</w:t>
      </w:r>
    </w:p>
    <w:p w14:paraId="3165A466" w14:textId="449AA3B2" w:rsidR="005C68BC" w:rsidRPr="005C68BC" w:rsidRDefault="7F5F7F9F"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007A7604">
        <w:rPr>
          <w:rFonts w:ascii="Times New Roman" w:eastAsia="Times New Roman" w:hAnsi="Times New Roman" w:cs="Times New Roman"/>
          <w:u w:val="single"/>
        </w:rPr>
        <w:t>:</w:t>
      </w:r>
      <w:r w:rsidRPr="780DE211">
        <w:rPr>
          <w:rFonts w:ascii="Times New Roman" w:eastAsia="Times New Roman" w:hAnsi="Times New Roman" w:cs="Times New Roman"/>
        </w:rPr>
        <w:t xml:space="preserve"> mõju majandusele</w:t>
      </w:r>
    </w:p>
    <w:p w14:paraId="4D7A886E" w14:textId="76B8F4D5" w:rsidR="005C68BC" w:rsidRPr="005C68BC" w:rsidRDefault="7F5F7F9F"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007A7604">
        <w:rPr>
          <w:rFonts w:ascii="Times New Roman" w:eastAsia="Times New Roman" w:hAnsi="Times New Roman" w:cs="Times New Roman"/>
          <w:u w:val="single"/>
        </w:rPr>
        <w:t>:</w:t>
      </w:r>
      <w:r w:rsidRPr="780DE211">
        <w:rPr>
          <w:rFonts w:ascii="Times New Roman" w:eastAsia="Times New Roman" w:hAnsi="Times New Roman" w:cs="Times New Roman"/>
        </w:rPr>
        <w:t xml:space="preserve"> </w:t>
      </w:r>
      <w:proofErr w:type="spellStart"/>
      <w:r w:rsidR="007A7604">
        <w:rPr>
          <w:rFonts w:ascii="Times New Roman" w:eastAsia="Times New Roman" w:hAnsi="Times New Roman" w:cs="Times New Roman"/>
        </w:rPr>
        <w:t>l</w:t>
      </w:r>
      <w:r w:rsidRPr="780DE211">
        <w:rPr>
          <w:rFonts w:ascii="Times New Roman" w:eastAsia="Times New Roman" w:hAnsi="Times New Roman" w:cs="Times New Roman"/>
        </w:rPr>
        <w:t>õhkematerjali</w:t>
      </w:r>
      <w:proofErr w:type="spellEnd"/>
      <w:r w:rsidRPr="780DE211">
        <w:rPr>
          <w:rFonts w:ascii="Times New Roman" w:eastAsia="Times New Roman" w:hAnsi="Times New Roman" w:cs="Times New Roman"/>
        </w:rPr>
        <w:t xml:space="preserve"> käitlevad </w:t>
      </w:r>
      <w:r w:rsidR="00A85A8F" w:rsidRPr="780DE211">
        <w:rPr>
          <w:rFonts w:ascii="Times New Roman" w:eastAsia="Times New Roman" w:hAnsi="Times New Roman" w:cs="Times New Roman"/>
        </w:rPr>
        <w:t>ettevõt</w:t>
      </w:r>
      <w:r w:rsidR="00A85A8F">
        <w:rPr>
          <w:rFonts w:ascii="Times New Roman" w:eastAsia="Times New Roman" w:hAnsi="Times New Roman" w:cs="Times New Roman"/>
        </w:rPr>
        <w:t>ja</w:t>
      </w:r>
      <w:r w:rsidR="00A85A8F" w:rsidRPr="780DE211">
        <w:rPr>
          <w:rFonts w:ascii="Times New Roman" w:eastAsia="Times New Roman" w:hAnsi="Times New Roman" w:cs="Times New Roman"/>
        </w:rPr>
        <w:t>d</w:t>
      </w:r>
    </w:p>
    <w:p w14:paraId="30C35A31" w14:textId="4017EA48" w:rsidR="005C68BC" w:rsidRPr="005C68BC" w:rsidRDefault="36B2E9C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Majandustegevuse </w:t>
      </w:r>
      <w:r w:rsidR="261393EE" w:rsidRPr="780DE211">
        <w:rPr>
          <w:rFonts w:ascii="Times New Roman" w:eastAsia="Times New Roman" w:hAnsi="Times New Roman" w:cs="Times New Roman"/>
        </w:rPr>
        <w:t>r</w:t>
      </w:r>
      <w:r w:rsidRPr="780DE211">
        <w:rPr>
          <w:rFonts w:ascii="Times New Roman" w:eastAsia="Times New Roman" w:hAnsi="Times New Roman" w:cs="Times New Roman"/>
        </w:rPr>
        <w:t xml:space="preserve">egistri kohaselt on Eestis 14 </w:t>
      </w:r>
      <w:r w:rsidR="00A85A8F" w:rsidRPr="780DE211">
        <w:rPr>
          <w:rFonts w:ascii="Times New Roman" w:eastAsia="Times New Roman" w:hAnsi="Times New Roman" w:cs="Times New Roman"/>
        </w:rPr>
        <w:t>ettevõt</w:t>
      </w:r>
      <w:r w:rsidR="00A85A8F">
        <w:rPr>
          <w:rFonts w:ascii="Times New Roman" w:eastAsia="Times New Roman" w:hAnsi="Times New Roman" w:cs="Times New Roman"/>
        </w:rPr>
        <w:t>ja</w:t>
      </w:r>
      <w:r w:rsidR="00A85A8F" w:rsidRPr="780DE211">
        <w:rPr>
          <w:rFonts w:ascii="Times New Roman" w:eastAsia="Times New Roman" w:hAnsi="Times New Roman" w:cs="Times New Roman"/>
        </w:rPr>
        <w:t>t</w:t>
      </w:r>
      <w:r w:rsidRPr="780DE211">
        <w:rPr>
          <w:rFonts w:ascii="Times New Roman" w:eastAsia="Times New Roman" w:hAnsi="Times New Roman" w:cs="Times New Roman"/>
        </w:rPr>
        <w:t xml:space="preserve">, kellele on väljastatud </w:t>
      </w:r>
      <w:proofErr w:type="spellStart"/>
      <w:r w:rsidRPr="780DE211">
        <w:rPr>
          <w:rFonts w:ascii="Times New Roman" w:eastAsia="Times New Roman" w:hAnsi="Times New Roman" w:cs="Times New Roman"/>
        </w:rPr>
        <w:t>lõhkematerjali</w:t>
      </w:r>
      <w:proofErr w:type="spellEnd"/>
      <w:r w:rsidRPr="780DE211">
        <w:rPr>
          <w:rFonts w:ascii="Times New Roman" w:eastAsia="Times New Roman" w:hAnsi="Times New Roman" w:cs="Times New Roman"/>
        </w:rPr>
        <w:t xml:space="preserve"> käitlemise tegevusluba. Seoses kaitsetööstuse arenguga on oodata </w:t>
      </w:r>
      <w:proofErr w:type="spellStart"/>
      <w:r w:rsidRPr="780DE211">
        <w:rPr>
          <w:rFonts w:ascii="Times New Roman" w:eastAsia="Times New Roman" w:hAnsi="Times New Roman" w:cs="Times New Roman"/>
        </w:rPr>
        <w:t>lõhkematerjali</w:t>
      </w:r>
      <w:proofErr w:type="spellEnd"/>
      <w:r w:rsidRPr="780DE211">
        <w:rPr>
          <w:rFonts w:ascii="Times New Roman" w:eastAsia="Times New Roman" w:hAnsi="Times New Roman" w:cs="Times New Roman"/>
        </w:rPr>
        <w:t xml:space="preserve"> </w:t>
      </w:r>
      <w:proofErr w:type="spellStart"/>
      <w:r w:rsidRPr="780DE211">
        <w:rPr>
          <w:rFonts w:ascii="Times New Roman" w:eastAsia="Times New Roman" w:hAnsi="Times New Roman" w:cs="Times New Roman"/>
        </w:rPr>
        <w:t>käitlevate</w:t>
      </w:r>
      <w:proofErr w:type="spellEnd"/>
      <w:r w:rsidRPr="780DE211">
        <w:rPr>
          <w:rFonts w:ascii="Times New Roman" w:eastAsia="Times New Roman" w:hAnsi="Times New Roman" w:cs="Times New Roman"/>
        </w:rPr>
        <w:t xml:space="preserve"> </w:t>
      </w:r>
      <w:r w:rsidR="00A85A8F" w:rsidRPr="780DE211">
        <w:rPr>
          <w:rFonts w:ascii="Times New Roman" w:eastAsia="Times New Roman" w:hAnsi="Times New Roman" w:cs="Times New Roman"/>
        </w:rPr>
        <w:t>ettevõt</w:t>
      </w:r>
      <w:r w:rsidR="00A85A8F">
        <w:rPr>
          <w:rFonts w:ascii="Times New Roman" w:eastAsia="Times New Roman" w:hAnsi="Times New Roman" w:cs="Times New Roman"/>
        </w:rPr>
        <w:t>ja</w:t>
      </w:r>
      <w:r w:rsidR="00A85A8F" w:rsidRPr="780DE211">
        <w:rPr>
          <w:rFonts w:ascii="Times New Roman" w:eastAsia="Times New Roman" w:hAnsi="Times New Roman" w:cs="Times New Roman"/>
        </w:rPr>
        <w:t xml:space="preserve">te </w:t>
      </w:r>
      <w:r w:rsidRPr="780DE211">
        <w:rPr>
          <w:rFonts w:ascii="Times New Roman" w:eastAsia="Times New Roman" w:hAnsi="Times New Roman" w:cs="Times New Roman"/>
        </w:rPr>
        <w:t>arvu mõningast suurenemist.</w:t>
      </w:r>
      <w:r w:rsidR="131AE6EE" w:rsidRPr="780DE211">
        <w:rPr>
          <w:rFonts w:ascii="Times New Roman" w:eastAsia="Times New Roman" w:hAnsi="Times New Roman" w:cs="Times New Roman"/>
        </w:rPr>
        <w:t xml:space="preserve"> </w:t>
      </w:r>
      <w:proofErr w:type="spellStart"/>
      <w:r w:rsidR="009260D9">
        <w:rPr>
          <w:rFonts w:ascii="Times New Roman" w:eastAsia="Times New Roman" w:hAnsi="Times New Roman" w:cs="Times New Roman"/>
        </w:rPr>
        <w:t>V</w:t>
      </w:r>
      <w:r w:rsidRPr="780DE211">
        <w:rPr>
          <w:rFonts w:ascii="Times New Roman" w:eastAsia="Times New Roman" w:hAnsi="Times New Roman" w:cs="Times New Roman"/>
        </w:rPr>
        <w:t>eoloa</w:t>
      </w:r>
      <w:proofErr w:type="spellEnd"/>
      <w:r w:rsidRPr="780DE211">
        <w:rPr>
          <w:rFonts w:ascii="Times New Roman" w:eastAsia="Times New Roman" w:hAnsi="Times New Roman" w:cs="Times New Roman"/>
        </w:rPr>
        <w:t xml:space="preserve"> kohustuse kaotamine </w:t>
      </w:r>
      <w:r w:rsidR="009260D9" w:rsidRPr="00534E0D">
        <w:rPr>
          <w:rFonts w:ascii="Times New Roman" w:eastAsia="Times New Roman" w:hAnsi="Times New Roman" w:cs="Times New Roman"/>
        </w:rPr>
        <w:t>riigisiseste</w:t>
      </w:r>
      <w:r w:rsidR="009260D9" w:rsidRPr="780DE211">
        <w:rPr>
          <w:rFonts w:ascii="Times New Roman" w:eastAsia="Times New Roman" w:hAnsi="Times New Roman" w:cs="Times New Roman"/>
        </w:rPr>
        <w:t xml:space="preserve"> vedude korral </w:t>
      </w:r>
      <w:r w:rsidRPr="780DE211">
        <w:rPr>
          <w:rFonts w:ascii="Times New Roman" w:eastAsia="Times New Roman" w:hAnsi="Times New Roman" w:cs="Times New Roman"/>
        </w:rPr>
        <w:t xml:space="preserve">on valdkonnas tegutsevatele </w:t>
      </w:r>
      <w:r w:rsidR="003427FE" w:rsidRPr="780DE211">
        <w:rPr>
          <w:rFonts w:ascii="Times New Roman" w:eastAsia="Times New Roman" w:hAnsi="Times New Roman" w:cs="Times New Roman"/>
        </w:rPr>
        <w:t>ettevõt</w:t>
      </w:r>
      <w:r w:rsidR="003427FE">
        <w:rPr>
          <w:rFonts w:ascii="Times New Roman" w:eastAsia="Times New Roman" w:hAnsi="Times New Roman" w:cs="Times New Roman"/>
        </w:rPr>
        <w:t>ja</w:t>
      </w:r>
      <w:r w:rsidR="003427FE" w:rsidRPr="780DE211">
        <w:rPr>
          <w:rFonts w:ascii="Times New Roman" w:eastAsia="Times New Roman" w:hAnsi="Times New Roman" w:cs="Times New Roman"/>
        </w:rPr>
        <w:t xml:space="preserve">tele </w:t>
      </w:r>
      <w:r w:rsidRPr="780DE211">
        <w:rPr>
          <w:rFonts w:ascii="Times New Roman" w:eastAsia="Times New Roman" w:hAnsi="Times New Roman" w:cs="Times New Roman"/>
        </w:rPr>
        <w:t>soodsa mõjuga</w:t>
      </w:r>
      <w:r w:rsidR="0F8F804F" w:rsidRPr="780DE211">
        <w:rPr>
          <w:rFonts w:ascii="Times New Roman" w:eastAsia="Times New Roman" w:hAnsi="Times New Roman" w:cs="Times New Roman"/>
        </w:rPr>
        <w:t>,</w:t>
      </w:r>
      <w:r w:rsidRPr="780DE211">
        <w:rPr>
          <w:rFonts w:ascii="Times New Roman" w:eastAsia="Times New Roman" w:hAnsi="Times New Roman" w:cs="Times New Roman"/>
        </w:rPr>
        <w:t xml:space="preserve"> kuna vähendatakse halduskoormust ning </w:t>
      </w:r>
      <w:proofErr w:type="spellStart"/>
      <w:r w:rsidRPr="780DE211">
        <w:rPr>
          <w:rFonts w:ascii="Times New Roman" w:eastAsia="Times New Roman" w:hAnsi="Times New Roman" w:cs="Times New Roman"/>
        </w:rPr>
        <w:t>lõhkematerjali</w:t>
      </w:r>
      <w:proofErr w:type="spellEnd"/>
      <w:r w:rsidRPr="780DE211">
        <w:rPr>
          <w:rFonts w:ascii="Times New Roman" w:eastAsia="Times New Roman" w:hAnsi="Times New Roman" w:cs="Times New Roman"/>
        </w:rPr>
        <w:t xml:space="preserve"> riigisisene vedu muutub oluliselt paindlikumaks. Kuna veoloal märgitakse vedaja andmed, </w:t>
      </w:r>
      <w:proofErr w:type="spellStart"/>
      <w:r w:rsidRPr="780DE211">
        <w:rPr>
          <w:rFonts w:ascii="Times New Roman" w:eastAsia="Times New Roman" w:hAnsi="Times New Roman" w:cs="Times New Roman"/>
        </w:rPr>
        <w:t>lõhkematerjali</w:t>
      </w:r>
      <w:proofErr w:type="spellEnd"/>
      <w:r w:rsidRPr="780DE211">
        <w:rPr>
          <w:rFonts w:ascii="Times New Roman" w:eastAsia="Times New Roman" w:hAnsi="Times New Roman" w:cs="Times New Roman"/>
        </w:rPr>
        <w:t xml:space="preserve"> andmed tootepõhiselt ja ka marsruut ning veoluba väljastatakse kuni kaheks aastaks, tähendas veoloal märgitud oluliste asjaolude muutumine (näiteks toodete </w:t>
      </w:r>
      <w:r w:rsidRPr="780DE211">
        <w:rPr>
          <w:rFonts w:ascii="Times New Roman" w:eastAsia="Times New Roman" w:hAnsi="Times New Roman" w:cs="Times New Roman"/>
        </w:rPr>
        <w:lastRenderedPageBreak/>
        <w:t xml:space="preserve">lisandumine) </w:t>
      </w:r>
      <w:r w:rsidR="006B3F5E">
        <w:rPr>
          <w:rFonts w:ascii="Times New Roman" w:eastAsia="Times New Roman" w:hAnsi="Times New Roman" w:cs="Times New Roman"/>
        </w:rPr>
        <w:t xml:space="preserve">varem </w:t>
      </w:r>
      <w:r w:rsidRPr="780DE211">
        <w:rPr>
          <w:rFonts w:ascii="Times New Roman" w:eastAsia="Times New Roman" w:hAnsi="Times New Roman" w:cs="Times New Roman"/>
        </w:rPr>
        <w:t xml:space="preserve">uue </w:t>
      </w:r>
      <w:proofErr w:type="spellStart"/>
      <w:r w:rsidRPr="780DE211">
        <w:rPr>
          <w:rFonts w:ascii="Times New Roman" w:eastAsia="Times New Roman" w:hAnsi="Times New Roman" w:cs="Times New Roman"/>
        </w:rPr>
        <w:t>veoloa</w:t>
      </w:r>
      <w:proofErr w:type="spellEnd"/>
      <w:r w:rsidRPr="780DE211">
        <w:rPr>
          <w:rFonts w:ascii="Times New Roman" w:eastAsia="Times New Roman" w:hAnsi="Times New Roman" w:cs="Times New Roman"/>
        </w:rPr>
        <w:t xml:space="preserve"> taotlemist, millega kaasnes ka riigilõiv summas 130 eurot. Seejuures </w:t>
      </w:r>
      <w:proofErr w:type="spellStart"/>
      <w:r w:rsidRPr="780DE211">
        <w:rPr>
          <w:rFonts w:ascii="Times New Roman" w:eastAsia="Times New Roman" w:hAnsi="Times New Roman" w:cs="Times New Roman"/>
        </w:rPr>
        <w:t>veoloa</w:t>
      </w:r>
      <w:proofErr w:type="spellEnd"/>
      <w:r w:rsidRPr="780DE211">
        <w:rPr>
          <w:rFonts w:ascii="Times New Roman" w:eastAsia="Times New Roman" w:hAnsi="Times New Roman" w:cs="Times New Roman"/>
        </w:rPr>
        <w:t xml:space="preserve"> menetlusaeg on üldjuhul 6</w:t>
      </w:r>
      <w:r w:rsidR="00E136DB">
        <w:rPr>
          <w:rFonts w:ascii="Times New Roman" w:eastAsia="Times New Roman" w:hAnsi="Times New Roman" w:cs="Times New Roman"/>
        </w:rPr>
        <w:t>–</w:t>
      </w:r>
      <w:r w:rsidRPr="780DE211">
        <w:rPr>
          <w:rFonts w:ascii="Times New Roman" w:eastAsia="Times New Roman" w:hAnsi="Times New Roman" w:cs="Times New Roman"/>
        </w:rPr>
        <w:t xml:space="preserve">10 tööpäeva. Praktikas on </w:t>
      </w:r>
      <w:r w:rsidR="006B3F5E" w:rsidRPr="780DE211">
        <w:rPr>
          <w:rFonts w:ascii="Times New Roman" w:eastAsia="Times New Roman" w:hAnsi="Times New Roman" w:cs="Times New Roman"/>
        </w:rPr>
        <w:t>ettevõt</w:t>
      </w:r>
      <w:r w:rsidR="006B3F5E">
        <w:rPr>
          <w:rFonts w:ascii="Times New Roman" w:eastAsia="Times New Roman" w:hAnsi="Times New Roman" w:cs="Times New Roman"/>
        </w:rPr>
        <w:t>ja</w:t>
      </w:r>
      <w:r w:rsidR="006B3F5E" w:rsidRPr="780DE211">
        <w:rPr>
          <w:rFonts w:ascii="Times New Roman" w:eastAsia="Times New Roman" w:hAnsi="Times New Roman" w:cs="Times New Roman"/>
        </w:rPr>
        <w:t xml:space="preserve">tel </w:t>
      </w:r>
      <w:r w:rsidRPr="780DE211">
        <w:rPr>
          <w:rFonts w:ascii="Times New Roman" w:eastAsia="Times New Roman" w:hAnsi="Times New Roman" w:cs="Times New Roman"/>
        </w:rPr>
        <w:t xml:space="preserve">väga keeruline kõiki veotingimusi kaheks aastaks ette ennustada. </w:t>
      </w:r>
      <w:commentRangeStart w:id="112"/>
      <w:r w:rsidRPr="780DE211">
        <w:rPr>
          <w:rFonts w:ascii="Times New Roman" w:eastAsia="Times New Roman" w:hAnsi="Times New Roman" w:cs="Times New Roman"/>
        </w:rPr>
        <w:t xml:space="preserve">Teatise </w:t>
      </w:r>
      <w:r w:rsidR="002F4411">
        <w:rPr>
          <w:rFonts w:ascii="Times New Roman" w:eastAsia="Times New Roman" w:hAnsi="Times New Roman" w:cs="Times New Roman"/>
        </w:rPr>
        <w:t>puhul</w:t>
      </w:r>
      <w:r w:rsidR="002F4411"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ei pea muudatuste </w:t>
      </w:r>
      <w:r w:rsidR="00461F6F">
        <w:rPr>
          <w:rFonts w:ascii="Times New Roman" w:eastAsia="Times New Roman" w:hAnsi="Times New Roman" w:cs="Times New Roman"/>
        </w:rPr>
        <w:t>järel</w:t>
      </w:r>
      <w:r w:rsidR="0092731F"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enam loamenetlust läbima ja </w:t>
      </w:r>
      <w:r w:rsidR="0092731F" w:rsidRPr="780DE211">
        <w:rPr>
          <w:rFonts w:ascii="Times New Roman" w:eastAsia="Times New Roman" w:hAnsi="Times New Roman" w:cs="Times New Roman"/>
        </w:rPr>
        <w:t>ettevõt</w:t>
      </w:r>
      <w:r w:rsidR="0092731F">
        <w:rPr>
          <w:rFonts w:ascii="Times New Roman" w:eastAsia="Times New Roman" w:hAnsi="Times New Roman" w:cs="Times New Roman"/>
        </w:rPr>
        <w:t>ja</w:t>
      </w:r>
      <w:r w:rsidR="0092731F" w:rsidRPr="780DE211">
        <w:rPr>
          <w:rFonts w:ascii="Times New Roman" w:eastAsia="Times New Roman" w:hAnsi="Times New Roman" w:cs="Times New Roman"/>
        </w:rPr>
        <w:t xml:space="preserve">d </w:t>
      </w:r>
      <w:r w:rsidRPr="780DE211">
        <w:rPr>
          <w:rFonts w:ascii="Times New Roman" w:eastAsia="Times New Roman" w:hAnsi="Times New Roman" w:cs="Times New Roman"/>
        </w:rPr>
        <w:t xml:space="preserve">saavad veetavaid tooteid ja kaasatud koostööpartnereid </w:t>
      </w:r>
      <w:r w:rsidR="0092731F" w:rsidRPr="780DE211">
        <w:rPr>
          <w:rFonts w:ascii="Times New Roman" w:eastAsia="Times New Roman" w:hAnsi="Times New Roman" w:cs="Times New Roman"/>
        </w:rPr>
        <w:t xml:space="preserve">paindlikumalt </w:t>
      </w:r>
      <w:r w:rsidRPr="780DE211">
        <w:rPr>
          <w:rFonts w:ascii="Times New Roman" w:eastAsia="Times New Roman" w:hAnsi="Times New Roman" w:cs="Times New Roman"/>
        </w:rPr>
        <w:t>vahetada</w:t>
      </w:r>
      <w:commentRangeEnd w:id="112"/>
      <w:r w:rsidR="00E3024B">
        <w:rPr>
          <w:rStyle w:val="Kommentaariviide"/>
          <w:kern w:val="2"/>
          <w14:ligatures w14:val="standardContextual"/>
        </w:rPr>
        <w:commentReference w:id="112"/>
      </w:r>
      <w:r w:rsidRPr="780DE211">
        <w:rPr>
          <w:rFonts w:ascii="Times New Roman" w:eastAsia="Times New Roman" w:hAnsi="Times New Roman" w:cs="Times New Roman"/>
        </w:rPr>
        <w:t>. Kuna riigisiseseid veolube taotletakse aastas kümmekond, on otsene mõju ettevõt</w:t>
      </w:r>
      <w:r w:rsidR="0092731F">
        <w:rPr>
          <w:rFonts w:ascii="Times New Roman" w:eastAsia="Times New Roman" w:hAnsi="Times New Roman" w:cs="Times New Roman"/>
        </w:rPr>
        <w:t>ja</w:t>
      </w:r>
      <w:r w:rsidRPr="780DE211">
        <w:rPr>
          <w:rFonts w:ascii="Times New Roman" w:eastAsia="Times New Roman" w:hAnsi="Times New Roman" w:cs="Times New Roman"/>
        </w:rPr>
        <w:t xml:space="preserve">te halduskoormusele mõõdukas ja </w:t>
      </w:r>
      <w:r w:rsidR="0092731F">
        <w:rPr>
          <w:rFonts w:ascii="Times New Roman" w:eastAsia="Times New Roman" w:hAnsi="Times New Roman" w:cs="Times New Roman"/>
        </w:rPr>
        <w:t>finants</w:t>
      </w:r>
      <w:r w:rsidRPr="780DE211">
        <w:rPr>
          <w:rFonts w:ascii="Times New Roman" w:eastAsia="Times New Roman" w:hAnsi="Times New Roman" w:cs="Times New Roman"/>
        </w:rPr>
        <w:t>mõju riigilõivu näol väheoluline, kuid paindlikkuse lisamine soodustab oluliselt konkurentsi ja aktiivset majandustegevust.</w:t>
      </w:r>
    </w:p>
    <w:p w14:paraId="159365E3" w14:textId="68789CB0" w:rsidR="005C68BC" w:rsidRPr="005C68BC" w:rsidRDefault="0568CCD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00E136DB">
        <w:rPr>
          <w:rFonts w:ascii="Times New Roman" w:eastAsia="Times New Roman" w:hAnsi="Times New Roman" w:cs="Times New Roman"/>
          <w:u w:val="single"/>
        </w:rPr>
        <w:t>:</w:t>
      </w:r>
      <w:r w:rsidRPr="780DE211">
        <w:rPr>
          <w:rFonts w:ascii="Times New Roman" w:eastAsia="Times New Roman" w:hAnsi="Times New Roman" w:cs="Times New Roman"/>
        </w:rPr>
        <w:t xml:space="preserve"> riigivalitsemine</w:t>
      </w:r>
    </w:p>
    <w:p w14:paraId="5C653CE2" w14:textId="1F67DB4B" w:rsidR="005C68BC" w:rsidRPr="005C68BC" w:rsidRDefault="0568CCD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00E136DB">
        <w:rPr>
          <w:rFonts w:ascii="Times New Roman" w:eastAsia="Times New Roman" w:hAnsi="Times New Roman" w:cs="Times New Roman"/>
          <w:u w:val="single"/>
        </w:rPr>
        <w:t>:</w:t>
      </w:r>
      <w:r w:rsidRPr="780DE211">
        <w:rPr>
          <w:rFonts w:ascii="Times New Roman" w:eastAsia="Times New Roman" w:hAnsi="Times New Roman" w:cs="Times New Roman"/>
        </w:rPr>
        <w:t xml:space="preserve"> TTJA, PPA, Kaitsepolitseiamet</w:t>
      </w:r>
    </w:p>
    <w:p w14:paraId="07694986" w14:textId="3A5F2E18" w:rsidR="005C68BC" w:rsidRPr="005C68BC" w:rsidRDefault="0568CCD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Riigisisese </w:t>
      </w:r>
      <w:proofErr w:type="spellStart"/>
      <w:r w:rsidRPr="780DE211">
        <w:rPr>
          <w:rFonts w:ascii="Times New Roman" w:eastAsia="Times New Roman" w:hAnsi="Times New Roman" w:cs="Times New Roman"/>
        </w:rPr>
        <w:t>veoloa</w:t>
      </w:r>
      <w:proofErr w:type="spellEnd"/>
      <w:r w:rsidRPr="780DE211">
        <w:rPr>
          <w:rFonts w:ascii="Times New Roman" w:eastAsia="Times New Roman" w:hAnsi="Times New Roman" w:cs="Times New Roman"/>
        </w:rPr>
        <w:t xml:space="preserve"> asendamine veoteatisega vähendab vähesel määral </w:t>
      </w:r>
      <w:commentRangeStart w:id="113"/>
      <w:r w:rsidRPr="780DE211">
        <w:rPr>
          <w:rFonts w:ascii="Times New Roman" w:eastAsia="Times New Roman" w:hAnsi="Times New Roman" w:cs="Times New Roman"/>
        </w:rPr>
        <w:t xml:space="preserve">halduskoormust </w:t>
      </w:r>
      <w:commentRangeEnd w:id="113"/>
      <w:r w:rsidR="001178AB">
        <w:rPr>
          <w:rStyle w:val="Kommentaariviide"/>
          <w:kern w:val="2"/>
          <w14:ligatures w14:val="standardContextual"/>
        </w:rPr>
        <w:commentReference w:id="113"/>
      </w:r>
      <w:r w:rsidRPr="00007B40">
        <w:rPr>
          <w:rFonts w:ascii="Times New Roman" w:eastAsia="Times New Roman" w:hAnsi="Times New Roman" w:cs="Times New Roman"/>
        </w:rPr>
        <w:t>veolubade menetluste</w:t>
      </w:r>
      <w:r w:rsidRPr="780DE211">
        <w:rPr>
          <w:rFonts w:ascii="Times New Roman" w:eastAsia="Times New Roman" w:hAnsi="Times New Roman" w:cs="Times New Roman"/>
        </w:rPr>
        <w:t xml:space="preserve"> arvu vähenemise tõttu. Riigilõiv</w:t>
      </w:r>
      <w:r w:rsidR="006D09FC">
        <w:rPr>
          <w:rFonts w:ascii="Times New Roman" w:eastAsia="Times New Roman" w:hAnsi="Times New Roman" w:cs="Times New Roman"/>
        </w:rPr>
        <w:t>u</w:t>
      </w:r>
      <w:r w:rsidRPr="780DE211">
        <w:rPr>
          <w:rFonts w:ascii="Times New Roman" w:eastAsia="Times New Roman" w:hAnsi="Times New Roman" w:cs="Times New Roman"/>
        </w:rPr>
        <w:t xml:space="preserve"> laeku</w:t>
      </w:r>
      <w:r w:rsidR="00151388">
        <w:rPr>
          <w:rFonts w:ascii="Times New Roman" w:eastAsia="Times New Roman" w:hAnsi="Times New Roman" w:cs="Times New Roman"/>
        </w:rPr>
        <w:t>b</w:t>
      </w:r>
      <w:r w:rsidRPr="780DE211">
        <w:rPr>
          <w:rFonts w:ascii="Times New Roman" w:eastAsia="Times New Roman" w:hAnsi="Times New Roman" w:cs="Times New Roman"/>
        </w:rPr>
        <w:t xml:space="preserve"> vähe</w:t>
      </w:r>
      <w:r w:rsidR="00151388">
        <w:rPr>
          <w:rFonts w:ascii="Times New Roman" w:eastAsia="Times New Roman" w:hAnsi="Times New Roman" w:cs="Times New Roman"/>
        </w:rPr>
        <w:t>m</w:t>
      </w:r>
      <w:r w:rsidRPr="780DE211">
        <w:rPr>
          <w:rFonts w:ascii="Times New Roman" w:eastAsia="Times New Roman" w:hAnsi="Times New Roman" w:cs="Times New Roman"/>
        </w:rPr>
        <w:t xml:space="preserve"> suurusjär</w:t>
      </w:r>
      <w:r w:rsidR="00151388">
        <w:rPr>
          <w:rFonts w:ascii="Times New Roman" w:eastAsia="Times New Roman" w:hAnsi="Times New Roman" w:cs="Times New Roman"/>
        </w:rPr>
        <w:t>gus</w:t>
      </w:r>
      <w:r w:rsidRPr="780DE211">
        <w:rPr>
          <w:rFonts w:ascii="Times New Roman" w:eastAsia="Times New Roman" w:hAnsi="Times New Roman" w:cs="Times New Roman"/>
        </w:rPr>
        <w:t xml:space="preserve"> 1000</w:t>
      </w:r>
      <w:r w:rsidR="000A3A15">
        <w:rPr>
          <w:rFonts w:ascii="Times New Roman" w:eastAsia="Times New Roman" w:hAnsi="Times New Roman" w:cs="Times New Roman"/>
        </w:rPr>
        <w:t>–</w:t>
      </w:r>
      <w:r w:rsidRPr="780DE211">
        <w:rPr>
          <w:rFonts w:ascii="Times New Roman" w:eastAsia="Times New Roman" w:hAnsi="Times New Roman" w:cs="Times New Roman"/>
        </w:rPr>
        <w:t xml:space="preserve">2000 </w:t>
      </w:r>
      <w:r w:rsidR="00D239A2">
        <w:rPr>
          <w:rFonts w:ascii="Times New Roman" w:eastAsia="Times New Roman" w:hAnsi="Times New Roman" w:cs="Times New Roman"/>
        </w:rPr>
        <w:t>eurot</w:t>
      </w:r>
      <w:r w:rsidR="00D239A2"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aastas. Veoteatis annab julgeolekuasutustele parema ülevaate </w:t>
      </w:r>
      <w:proofErr w:type="spellStart"/>
      <w:r w:rsidRPr="780DE211">
        <w:rPr>
          <w:rFonts w:ascii="Times New Roman" w:eastAsia="Times New Roman" w:hAnsi="Times New Roman" w:cs="Times New Roman"/>
        </w:rPr>
        <w:t>lõhkematerjali</w:t>
      </w:r>
      <w:proofErr w:type="spellEnd"/>
      <w:r w:rsidRPr="780DE211">
        <w:rPr>
          <w:rFonts w:ascii="Times New Roman" w:eastAsia="Times New Roman" w:hAnsi="Times New Roman" w:cs="Times New Roman"/>
        </w:rPr>
        <w:t xml:space="preserve"> vedudest ja võimaldab seega vajaduse</w:t>
      </w:r>
      <w:r w:rsidR="006D09FC">
        <w:rPr>
          <w:rFonts w:ascii="Times New Roman" w:eastAsia="Times New Roman" w:hAnsi="Times New Roman" w:cs="Times New Roman"/>
        </w:rPr>
        <w:t xml:space="preserve"> korra</w:t>
      </w:r>
      <w:r w:rsidRPr="780DE211">
        <w:rPr>
          <w:rFonts w:ascii="Times New Roman" w:eastAsia="Times New Roman" w:hAnsi="Times New Roman" w:cs="Times New Roman"/>
        </w:rPr>
        <w:t>l operatiivselt täiendavaid julgeolekumeetmeid rakendada (näiteks nõuda marsruudi muutmist).</w:t>
      </w:r>
      <w:r w:rsidR="6B8FDEEA" w:rsidRPr="780DE211">
        <w:rPr>
          <w:rFonts w:ascii="Times New Roman" w:eastAsia="Times New Roman" w:hAnsi="Times New Roman" w:cs="Times New Roman"/>
        </w:rPr>
        <w:t xml:space="preserve"> Mõju riigiametite </w:t>
      </w:r>
      <w:commentRangeStart w:id="114"/>
      <w:r w:rsidR="6B8FDEEA" w:rsidRPr="780DE211">
        <w:rPr>
          <w:rFonts w:ascii="Times New Roman" w:eastAsia="Times New Roman" w:hAnsi="Times New Roman" w:cs="Times New Roman"/>
        </w:rPr>
        <w:t>halduskoormusele</w:t>
      </w:r>
      <w:commentRangeEnd w:id="114"/>
      <w:r w:rsidR="00BF0353">
        <w:rPr>
          <w:rStyle w:val="Kommentaariviide"/>
          <w:kern w:val="2"/>
          <w14:ligatures w14:val="standardContextual"/>
        </w:rPr>
        <w:commentReference w:id="114"/>
      </w:r>
      <w:r w:rsidR="6B8FDEEA" w:rsidRPr="780DE211">
        <w:rPr>
          <w:rFonts w:ascii="Times New Roman" w:eastAsia="Times New Roman" w:hAnsi="Times New Roman" w:cs="Times New Roman"/>
        </w:rPr>
        <w:t xml:space="preserve"> on mõõdukas, kuid positiivne.</w:t>
      </w:r>
    </w:p>
    <w:p w14:paraId="4AEF60F1" w14:textId="678F06CD" w:rsidR="005C68BC" w:rsidRPr="005C68BC" w:rsidRDefault="6B8FDEEA"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000A3A15">
        <w:rPr>
          <w:rFonts w:ascii="Times New Roman" w:eastAsia="Times New Roman" w:hAnsi="Times New Roman" w:cs="Times New Roman"/>
          <w:u w:val="single"/>
        </w:rPr>
        <w:t>:</w:t>
      </w:r>
      <w:r w:rsidRPr="780DE211">
        <w:rPr>
          <w:rFonts w:ascii="Times New Roman" w:eastAsia="Times New Roman" w:hAnsi="Times New Roman" w:cs="Times New Roman"/>
        </w:rPr>
        <w:t xml:space="preserve"> sotsiaalne mõju</w:t>
      </w:r>
    </w:p>
    <w:p w14:paraId="4C7E29DC" w14:textId="7F07C930" w:rsidR="005C68BC" w:rsidRPr="005C68BC" w:rsidRDefault="6B8FDEEA"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Sihtrühm: elanikkond</w:t>
      </w:r>
    </w:p>
    <w:p w14:paraId="67EA5ED0" w14:textId="3DF21584" w:rsidR="005C68BC" w:rsidRDefault="6B8FDEEA" w:rsidP="780DE211">
      <w:pPr>
        <w:spacing w:line="240" w:lineRule="auto"/>
        <w:jc w:val="both"/>
        <w:rPr>
          <w:rFonts w:ascii="Times New Roman" w:eastAsia="Times New Roman" w:hAnsi="Times New Roman" w:cs="Times New Roman"/>
        </w:rPr>
      </w:pPr>
      <w:proofErr w:type="spellStart"/>
      <w:r w:rsidRPr="780DE211">
        <w:rPr>
          <w:rFonts w:ascii="Times New Roman" w:eastAsia="Times New Roman" w:hAnsi="Times New Roman" w:cs="Times New Roman"/>
        </w:rPr>
        <w:t>Veoloa</w:t>
      </w:r>
      <w:proofErr w:type="spellEnd"/>
      <w:r w:rsidRPr="780DE211">
        <w:rPr>
          <w:rFonts w:ascii="Times New Roman" w:eastAsia="Times New Roman" w:hAnsi="Times New Roman" w:cs="Times New Roman"/>
        </w:rPr>
        <w:t xml:space="preserve"> asendamine riigisiseste vedude puhul veoteatisega (vedu käitamisloaga hoiukohast </w:t>
      </w:r>
      <w:r w:rsidR="00347B94" w:rsidRPr="780DE211">
        <w:rPr>
          <w:rFonts w:ascii="Times New Roman" w:eastAsia="Times New Roman" w:hAnsi="Times New Roman" w:cs="Times New Roman"/>
        </w:rPr>
        <w:t>kasutamiskoh</w:t>
      </w:r>
      <w:r w:rsidR="00347B94">
        <w:rPr>
          <w:rFonts w:ascii="Times New Roman" w:eastAsia="Times New Roman" w:hAnsi="Times New Roman" w:cs="Times New Roman"/>
        </w:rPr>
        <w:t>ta</w:t>
      </w:r>
      <w:r w:rsidRPr="780DE211">
        <w:rPr>
          <w:rFonts w:ascii="Times New Roman" w:eastAsia="Times New Roman" w:hAnsi="Times New Roman" w:cs="Times New Roman"/>
        </w:rPr>
        <w:t>) ei too elanikkonna jaoks kaasa otseselt tajutavaid muudatusi</w:t>
      </w:r>
      <w:commentRangeStart w:id="115"/>
      <w:r w:rsidRPr="780DE211">
        <w:rPr>
          <w:rFonts w:ascii="Times New Roman" w:eastAsia="Times New Roman" w:hAnsi="Times New Roman" w:cs="Times New Roman"/>
        </w:rPr>
        <w:t xml:space="preserve">. Muudatus tagab mõnevõrra tõhusama järelevalve </w:t>
      </w:r>
      <w:proofErr w:type="spellStart"/>
      <w:r w:rsidRPr="780DE211">
        <w:rPr>
          <w:rFonts w:ascii="Times New Roman" w:eastAsia="Times New Roman" w:hAnsi="Times New Roman" w:cs="Times New Roman"/>
        </w:rPr>
        <w:t>lõhkematerjali</w:t>
      </w:r>
      <w:proofErr w:type="spellEnd"/>
      <w:r w:rsidRPr="780DE211">
        <w:rPr>
          <w:rFonts w:ascii="Times New Roman" w:eastAsia="Times New Roman" w:hAnsi="Times New Roman" w:cs="Times New Roman"/>
        </w:rPr>
        <w:t xml:space="preserve"> vedude üle, mis kaudselt suurendab vähesel määral ühiskonna turvatunnet.</w:t>
      </w:r>
      <w:commentRangeEnd w:id="115"/>
      <w:r w:rsidR="00BB32F1">
        <w:rPr>
          <w:rStyle w:val="Kommentaariviide"/>
          <w:kern w:val="2"/>
          <w14:ligatures w14:val="standardContextual"/>
        </w:rPr>
        <w:commentReference w:id="115"/>
      </w:r>
    </w:p>
    <w:p w14:paraId="4CAA7F6C" w14:textId="597EA882" w:rsidR="007963FD" w:rsidRPr="007C5503" w:rsidRDefault="007963FD" w:rsidP="780DE211">
      <w:pPr>
        <w:spacing w:line="240" w:lineRule="auto"/>
        <w:jc w:val="both"/>
        <w:rPr>
          <w:rFonts w:ascii="Times New Roman" w:eastAsia="Times New Roman" w:hAnsi="Times New Roman" w:cs="Times New Roman"/>
          <w:b/>
          <w:bCs/>
        </w:rPr>
      </w:pPr>
      <w:commentRangeStart w:id="116"/>
      <w:r w:rsidRPr="007C5503">
        <w:rPr>
          <w:rFonts w:ascii="Times New Roman" w:eastAsia="Times New Roman" w:hAnsi="Times New Roman" w:cs="Times New Roman"/>
          <w:b/>
          <w:bCs/>
        </w:rPr>
        <w:t>Riigilõivuseadus</w:t>
      </w:r>
      <w:commentRangeEnd w:id="116"/>
      <w:r w:rsidR="005A2A73">
        <w:rPr>
          <w:rStyle w:val="Kommentaariviide"/>
          <w:kern w:val="2"/>
          <w14:ligatures w14:val="standardContextual"/>
        </w:rPr>
        <w:commentReference w:id="116"/>
      </w:r>
    </w:p>
    <w:p w14:paraId="1C26AB3D" w14:textId="77777777" w:rsidR="00377ED0" w:rsidRPr="002F1705" w:rsidRDefault="00377ED0" w:rsidP="00377ED0">
      <w:pPr>
        <w:spacing w:line="240" w:lineRule="auto"/>
        <w:jc w:val="both"/>
        <w:rPr>
          <w:rFonts w:ascii="Times New Roman" w:eastAsia="Times New Roman" w:hAnsi="Times New Roman" w:cs="Times New Roman"/>
          <w:b/>
          <w:bCs/>
        </w:rPr>
      </w:pPr>
      <w:r w:rsidRPr="002F1705">
        <w:rPr>
          <w:rFonts w:ascii="Times New Roman" w:eastAsia="Times New Roman" w:hAnsi="Times New Roman" w:cs="Times New Roman"/>
          <w:b/>
          <w:bCs/>
        </w:rPr>
        <w:t>Kavandatav muudatus: amatöörraadiojaama tööloa riigilõivu muutmine</w:t>
      </w:r>
      <w:r>
        <w:rPr>
          <w:rFonts w:ascii="Times New Roman" w:eastAsia="Times New Roman" w:hAnsi="Times New Roman" w:cs="Times New Roman"/>
          <w:b/>
          <w:bCs/>
        </w:rPr>
        <w:t>.</w:t>
      </w:r>
    </w:p>
    <w:p w14:paraId="12840F97" w14:textId="77777777" w:rsidR="00377ED0" w:rsidRDefault="00377ED0" w:rsidP="00377ED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Mõju valdkond</w:t>
      </w:r>
      <w:r w:rsidRPr="00FF45C9">
        <w:rPr>
          <w:rFonts w:ascii="Times New Roman" w:eastAsia="Times New Roman" w:hAnsi="Times New Roman" w:cs="Times New Roman"/>
          <w:u w:val="single"/>
        </w:rPr>
        <w:t>:</w:t>
      </w:r>
      <w:r w:rsidRPr="008A46BC">
        <w:rPr>
          <w:rFonts w:ascii="Times New Roman" w:eastAsia="Times New Roman" w:hAnsi="Times New Roman" w:cs="Times New Roman"/>
        </w:rPr>
        <w:t xml:space="preserve"> </w:t>
      </w:r>
      <w:r>
        <w:rPr>
          <w:rFonts w:ascii="Times New Roman" w:eastAsia="Times New Roman" w:hAnsi="Times New Roman" w:cs="Times New Roman"/>
        </w:rPr>
        <w:t>m</w:t>
      </w:r>
      <w:r w:rsidRPr="0006051C">
        <w:rPr>
          <w:rFonts w:ascii="Times New Roman" w:eastAsia="Times New Roman" w:hAnsi="Times New Roman" w:cs="Times New Roman"/>
        </w:rPr>
        <w:t>õju majandusele</w:t>
      </w:r>
    </w:p>
    <w:p w14:paraId="6F56D1D2" w14:textId="77777777" w:rsidR="00377ED0" w:rsidRDefault="00377ED0" w:rsidP="00377ED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Sihtrühm</w:t>
      </w:r>
      <w:r w:rsidRPr="00FF45C9">
        <w:rPr>
          <w:rFonts w:ascii="Times New Roman" w:eastAsia="Times New Roman" w:hAnsi="Times New Roman" w:cs="Times New Roman"/>
          <w:u w:val="single"/>
        </w:rPr>
        <w:t>:</w:t>
      </w:r>
      <w:r>
        <w:rPr>
          <w:rFonts w:ascii="Times New Roman" w:eastAsia="Times New Roman" w:hAnsi="Times New Roman" w:cs="Times New Roman"/>
        </w:rPr>
        <w:t xml:space="preserve"> raadioamatööri tööloa taotlejad</w:t>
      </w:r>
    </w:p>
    <w:p w14:paraId="70BC4771" w14:textId="0DCFAE59" w:rsidR="00377ED0" w:rsidRPr="002F1705" w:rsidRDefault="00377ED0" w:rsidP="00377ED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rPr>
        <w:t xml:space="preserve">Muudatus </w:t>
      </w:r>
      <w:r w:rsidR="00202105">
        <w:rPr>
          <w:rFonts w:ascii="Times New Roman" w:eastAsia="Times New Roman" w:hAnsi="Times New Roman" w:cs="Times New Roman"/>
        </w:rPr>
        <w:t>ei avalda</w:t>
      </w:r>
      <w:r w:rsidR="00202105" w:rsidRPr="002F1705">
        <w:rPr>
          <w:rFonts w:ascii="Times New Roman" w:eastAsia="Times New Roman" w:hAnsi="Times New Roman" w:cs="Times New Roman"/>
        </w:rPr>
        <w:t xml:space="preserve"> </w:t>
      </w:r>
      <w:r w:rsidRPr="002F1705">
        <w:rPr>
          <w:rFonts w:ascii="Times New Roman" w:eastAsia="Times New Roman" w:hAnsi="Times New Roman" w:cs="Times New Roman"/>
        </w:rPr>
        <w:t xml:space="preserve">raadioamatööridele finantsmõju, kuid </w:t>
      </w:r>
      <w:r w:rsidR="008923DA">
        <w:rPr>
          <w:rFonts w:ascii="Times New Roman" w:eastAsia="Times New Roman" w:hAnsi="Times New Roman" w:cs="Times New Roman"/>
        </w:rPr>
        <w:t xml:space="preserve">sellel on </w:t>
      </w:r>
      <w:r w:rsidRPr="002F1705">
        <w:rPr>
          <w:rFonts w:ascii="Times New Roman" w:eastAsia="Times New Roman" w:hAnsi="Times New Roman" w:cs="Times New Roman"/>
        </w:rPr>
        <w:t xml:space="preserve">positiivne mõju halduskoormuse vähenemise näol. Kuigi riigilõivu summa kahekordistub, kahekordistub ka loa kehtivusaeg. Seega jääb kulu loa kehtivusaasta kohta samaks. Positiivne </w:t>
      </w:r>
      <w:r w:rsidR="00381E6C">
        <w:rPr>
          <w:rFonts w:ascii="Times New Roman" w:eastAsia="Times New Roman" w:hAnsi="Times New Roman" w:cs="Times New Roman"/>
        </w:rPr>
        <w:t>mõju</w:t>
      </w:r>
      <w:r w:rsidR="00381E6C" w:rsidRPr="002F1705">
        <w:rPr>
          <w:rFonts w:ascii="Times New Roman" w:eastAsia="Times New Roman" w:hAnsi="Times New Roman" w:cs="Times New Roman"/>
        </w:rPr>
        <w:t xml:space="preserve"> </w:t>
      </w:r>
      <w:r w:rsidRPr="002F1705">
        <w:rPr>
          <w:rFonts w:ascii="Times New Roman" w:eastAsia="Times New Roman" w:hAnsi="Times New Roman" w:cs="Times New Roman"/>
        </w:rPr>
        <w:t>seisneb selles, et loa uuendamise ja riigilõivu tasumisega seotud toiminguid tuleb edaspidi sooritada poole harvemini, mis säästab loaomaniku aega ja vaeva.</w:t>
      </w:r>
    </w:p>
    <w:p w14:paraId="020DB875" w14:textId="786F13B2" w:rsidR="00377ED0" w:rsidRPr="002F1705" w:rsidRDefault="00377ED0" w:rsidP="00377ED0">
      <w:pPr>
        <w:spacing w:line="240" w:lineRule="auto"/>
        <w:jc w:val="both"/>
        <w:rPr>
          <w:rFonts w:ascii="Times New Roman" w:eastAsia="Times New Roman" w:hAnsi="Times New Roman" w:cs="Times New Roman"/>
          <w:b/>
          <w:bCs/>
        </w:rPr>
      </w:pPr>
      <w:r w:rsidRPr="002F1705">
        <w:rPr>
          <w:rFonts w:ascii="Times New Roman" w:eastAsia="Times New Roman" w:hAnsi="Times New Roman" w:cs="Times New Roman"/>
          <w:b/>
          <w:bCs/>
        </w:rPr>
        <w:t xml:space="preserve">Kavandatav muudatus: </w:t>
      </w:r>
      <w:r>
        <w:rPr>
          <w:rFonts w:ascii="Times New Roman" w:eastAsia="Times New Roman" w:hAnsi="Times New Roman" w:cs="Times New Roman"/>
          <w:b/>
          <w:bCs/>
        </w:rPr>
        <w:t>p</w:t>
      </w:r>
      <w:r w:rsidRPr="00134A2D">
        <w:rPr>
          <w:rFonts w:ascii="Times New Roman" w:eastAsia="Times New Roman" w:hAnsi="Times New Roman" w:cs="Times New Roman"/>
          <w:b/>
          <w:bCs/>
        </w:rPr>
        <w:t>roportsionaalse riigilõivusüsteemi kehtestamine raadioteenuse sageduslubadele</w:t>
      </w:r>
      <w:r>
        <w:rPr>
          <w:rFonts w:ascii="Times New Roman" w:eastAsia="Times New Roman" w:hAnsi="Times New Roman" w:cs="Times New Roman"/>
          <w:b/>
          <w:bCs/>
        </w:rPr>
        <w:t>.</w:t>
      </w:r>
    </w:p>
    <w:p w14:paraId="636A2476" w14:textId="77777777" w:rsidR="00377ED0" w:rsidRDefault="00377ED0" w:rsidP="00377ED0">
      <w:pPr>
        <w:spacing w:line="240" w:lineRule="auto"/>
        <w:jc w:val="both"/>
        <w:rPr>
          <w:rFonts w:ascii="Times New Roman" w:eastAsia="Times New Roman" w:hAnsi="Times New Roman" w:cs="Times New Roman"/>
        </w:rPr>
      </w:pPr>
      <w:r w:rsidRPr="00322030">
        <w:rPr>
          <w:rFonts w:ascii="Times New Roman" w:eastAsia="Times New Roman" w:hAnsi="Times New Roman" w:cs="Times New Roman"/>
          <w:u w:val="single"/>
        </w:rPr>
        <w:t>Mõju valdkond</w:t>
      </w:r>
      <w:r w:rsidRPr="00270EBC">
        <w:rPr>
          <w:rFonts w:ascii="Times New Roman" w:eastAsia="Times New Roman" w:hAnsi="Times New Roman" w:cs="Times New Roman"/>
          <w:u w:val="single"/>
        </w:rPr>
        <w:t>:</w:t>
      </w:r>
      <w:r>
        <w:rPr>
          <w:rFonts w:ascii="Times New Roman" w:eastAsia="Times New Roman" w:hAnsi="Times New Roman" w:cs="Times New Roman"/>
        </w:rPr>
        <w:t xml:space="preserve"> mõju majandusele</w:t>
      </w:r>
    </w:p>
    <w:p w14:paraId="7A05B967" w14:textId="77777777" w:rsidR="00377ED0" w:rsidRPr="00134A2D" w:rsidRDefault="00377ED0" w:rsidP="00377ED0">
      <w:pPr>
        <w:spacing w:line="240" w:lineRule="auto"/>
        <w:jc w:val="both"/>
        <w:rPr>
          <w:rFonts w:ascii="Times New Roman" w:eastAsia="Times New Roman" w:hAnsi="Times New Roman" w:cs="Times New Roman"/>
        </w:rPr>
      </w:pPr>
      <w:r w:rsidRPr="00322030">
        <w:rPr>
          <w:rFonts w:ascii="Times New Roman" w:eastAsia="Times New Roman" w:hAnsi="Times New Roman" w:cs="Times New Roman"/>
          <w:u w:val="single"/>
        </w:rPr>
        <w:t>Sihtrühm</w:t>
      </w:r>
      <w:r w:rsidRPr="00270EBC">
        <w:rPr>
          <w:rFonts w:ascii="Times New Roman" w:eastAsia="Times New Roman" w:hAnsi="Times New Roman" w:cs="Times New Roman"/>
          <w:u w:val="single"/>
        </w:rPr>
        <w:t>:</w:t>
      </w:r>
      <w:r>
        <w:rPr>
          <w:rFonts w:ascii="Times New Roman" w:eastAsia="Times New Roman" w:hAnsi="Times New Roman" w:cs="Times New Roman"/>
        </w:rPr>
        <w:t xml:space="preserve"> r</w:t>
      </w:r>
      <w:r w:rsidRPr="00134A2D">
        <w:rPr>
          <w:rFonts w:ascii="Times New Roman" w:eastAsia="Times New Roman" w:hAnsi="Times New Roman" w:cs="Times New Roman"/>
        </w:rPr>
        <w:t xml:space="preserve">aadioteenuse osutajad, sh lühiajalise </w:t>
      </w:r>
      <w:r>
        <w:rPr>
          <w:rFonts w:ascii="Times New Roman" w:eastAsia="Times New Roman" w:hAnsi="Times New Roman" w:cs="Times New Roman"/>
        </w:rPr>
        <w:t xml:space="preserve">raadioteenuse osutamiseks </w:t>
      </w:r>
      <w:r w:rsidRPr="00134A2D">
        <w:rPr>
          <w:rFonts w:ascii="Times New Roman" w:eastAsia="Times New Roman" w:hAnsi="Times New Roman" w:cs="Times New Roman"/>
        </w:rPr>
        <w:t>sageduslubade taotlejad</w:t>
      </w:r>
    </w:p>
    <w:p w14:paraId="48A6A2E6" w14:textId="69D708D7" w:rsidR="00377ED0" w:rsidRPr="00134A2D" w:rsidRDefault="00377ED0" w:rsidP="00377ED0">
      <w:pPr>
        <w:spacing w:line="240" w:lineRule="auto"/>
        <w:jc w:val="both"/>
        <w:rPr>
          <w:rFonts w:ascii="Times New Roman" w:eastAsia="Times New Roman" w:hAnsi="Times New Roman" w:cs="Times New Roman"/>
        </w:rPr>
      </w:pPr>
      <w:r w:rsidRPr="00134A2D">
        <w:rPr>
          <w:rFonts w:ascii="Times New Roman" w:eastAsia="Times New Roman" w:hAnsi="Times New Roman" w:cs="Times New Roman"/>
        </w:rPr>
        <w:t>Muudatuse</w:t>
      </w:r>
      <w:r>
        <w:rPr>
          <w:rFonts w:ascii="Times New Roman" w:eastAsia="Times New Roman" w:hAnsi="Times New Roman" w:cs="Times New Roman"/>
        </w:rPr>
        <w:t>d on seotud raadioteenuse osutamiseks mõeldud sageduslubade kehtivusaja pikendamisega. Muudatuse</w:t>
      </w:r>
      <w:r w:rsidR="000C7EA4">
        <w:rPr>
          <w:rFonts w:ascii="Times New Roman" w:eastAsia="Times New Roman" w:hAnsi="Times New Roman" w:cs="Times New Roman"/>
        </w:rPr>
        <w:t xml:space="preserve"> järel</w:t>
      </w:r>
      <w:r>
        <w:rPr>
          <w:rFonts w:ascii="Times New Roman" w:eastAsia="Times New Roman" w:hAnsi="Times New Roman" w:cs="Times New Roman"/>
        </w:rPr>
        <w:t xml:space="preserve"> tasuvad e</w:t>
      </w:r>
      <w:r w:rsidRPr="00134A2D">
        <w:rPr>
          <w:rFonts w:ascii="Times New Roman" w:eastAsia="Times New Roman" w:hAnsi="Times New Roman" w:cs="Times New Roman"/>
        </w:rPr>
        <w:t xml:space="preserve">ttevõtjad riigilõivu täpselt selle perioodi eest, </w:t>
      </w:r>
      <w:r w:rsidR="008923DA">
        <w:rPr>
          <w:rFonts w:ascii="Times New Roman" w:eastAsia="Times New Roman" w:hAnsi="Times New Roman" w:cs="Times New Roman"/>
        </w:rPr>
        <w:t>kui</w:t>
      </w:r>
      <w:r w:rsidR="008923DA" w:rsidRPr="00134A2D">
        <w:rPr>
          <w:rFonts w:ascii="Times New Roman" w:eastAsia="Times New Roman" w:hAnsi="Times New Roman" w:cs="Times New Roman"/>
        </w:rPr>
        <w:t xml:space="preserve"> </w:t>
      </w:r>
      <w:r w:rsidRPr="00134A2D">
        <w:rPr>
          <w:rFonts w:ascii="Times New Roman" w:eastAsia="Times New Roman" w:hAnsi="Times New Roman" w:cs="Times New Roman"/>
        </w:rPr>
        <w:t>nad sagedusressurssi kasutavad.</w:t>
      </w:r>
      <w:r w:rsidR="00892547">
        <w:rPr>
          <w:rFonts w:ascii="Times New Roman" w:eastAsia="Times New Roman" w:hAnsi="Times New Roman" w:cs="Times New Roman"/>
        </w:rPr>
        <w:t xml:space="preserve"> </w:t>
      </w:r>
      <w:r w:rsidRPr="00134A2D">
        <w:rPr>
          <w:rFonts w:ascii="Times New Roman" w:eastAsia="Times New Roman" w:hAnsi="Times New Roman" w:cs="Times New Roman"/>
        </w:rPr>
        <w:t xml:space="preserve">Kuupõhine arvestus ja proportsionaalne tasu loa tingimuste </w:t>
      </w:r>
      <w:r w:rsidRPr="00134A2D">
        <w:rPr>
          <w:rFonts w:ascii="Times New Roman" w:eastAsia="Times New Roman" w:hAnsi="Times New Roman" w:cs="Times New Roman"/>
        </w:rPr>
        <w:lastRenderedPageBreak/>
        <w:t>muutmise eest annavad ettevõtjatele paindlikkuse oma tegevuse planeerimisel ja sagedusvajaduse muutmisel.</w:t>
      </w:r>
    </w:p>
    <w:p w14:paraId="3BC41C69" w14:textId="77777777" w:rsidR="00377ED0" w:rsidRPr="00134A2D" w:rsidRDefault="00377ED0" w:rsidP="00377ED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Mõju valdkond</w:t>
      </w:r>
      <w:r w:rsidRPr="00892547">
        <w:rPr>
          <w:rFonts w:ascii="Times New Roman" w:eastAsia="Times New Roman" w:hAnsi="Times New Roman" w:cs="Times New Roman"/>
          <w:u w:val="single"/>
        </w:rPr>
        <w:t>:</w:t>
      </w:r>
      <w:r w:rsidRPr="002F1705">
        <w:rPr>
          <w:rFonts w:ascii="Times New Roman" w:eastAsia="Times New Roman" w:hAnsi="Times New Roman" w:cs="Times New Roman"/>
        </w:rPr>
        <w:t xml:space="preserve"> mõju riigiasutuste ja kohaliku omavalitsuse korraldusele</w:t>
      </w:r>
    </w:p>
    <w:p w14:paraId="6D82AD3A" w14:textId="1C5F5D4B" w:rsidR="00377ED0" w:rsidRPr="00134A2D" w:rsidRDefault="00377ED0" w:rsidP="00377ED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Sihtrühm</w:t>
      </w:r>
      <w:r w:rsidRPr="00892547">
        <w:rPr>
          <w:rFonts w:ascii="Times New Roman" w:eastAsia="Times New Roman" w:hAnsi="Times New Roman" w:cs="Times New Roman"/>
          <w:u w:val="single"/>
        </w:rPr>
        <w:t>:</w:t>
      </w:r>
      <w:r w:rsidR="00892547">
        <w:rPr>
          <w:rFonts w:ascii="Times New Roman" w:eastAsia="Times New Roman" w:hAnsi="Times New Roman" w:cs="Times New Roman"/>
        </w:rPr>
        <w:t xml:space="preserve"> </w:t>
      </w:r>
      <w:r w:rsidRPr="00134A2D">
        <w:rPr>
          <w:rFonts w:ascii="Times New Roman" w:eastAsia="Times New Roman" w:hAnsi="Times New Roman" w:cs="Times New Roman"/>
        </w:rPr>
        <w:t>TTJA</w:t>
      </w:r>
    </w:p>
    <w:p w14:paraId="493C760B" w14:textId="77777777" w:rsidR="00377ED0" w:rsidRDefault="00377ED0" w:rsidP="00377ED0">
      <w:pPr>
        <w:spacing w:line="240" w:lineRule="auto"/>
        <w:jc w:val="both"/>
        <w:rPr>
          <w:rFonts w:ascii="Times New Roman" w:eastAsia="Times New Roman" w:hAnsi="Times New Roman" w:cs="Times New Roman"/>
        </w:rPr>
      </w:pPr>
      <w:r w:rsidRPr="00134A2D">
        <w:rPr>
          <w:rFonts w:ascii="Times New Roman" w:eastAsia="Times New Roman" w:hAnsi="Times New Roman" w:cs="Times New Roman"/>
        </w:rPr>
        <w:t>Muudatus muudab riigilõivude administreerimise loogilisemaks ja õiglasemaks. Süsteem tagab, et riigi tulu piiratud ressursi kasutamise eest on otseses vastavuses eraldatud ressursi mahu ja kasutusajaga. Selged arvutuspõhimõtted muudavad menetlusprotsessi läbipaistvamaks.</w:t>
      </w:r>
    </w:p>
    <w:p w14:paraId="2F895419" w14:textId="77777777" w:rsidR="00377ED0" w:rsidRPr="00322030" w:rsidRDefault="00377ED0" w:rsidP="00377ED0">
      <w:pPr>
        <w:spacing w:line="240" w:lineRule="auto"/>
        <w:jc w:val="both"/>
        <w:rPr>
          <w:rFonts w:ascii="Times New Roman" w:eastAsia="Times New Roman" w:hAnsi="Times New Roman" w:cs="Times New Roman"/>
          <w:b/>
          <w:bCs/>
        </w:rPr>
      </w:pPr>
      <w:r w:rsidRPr="00322030">
        <w:rPr>
          <w:rFonts w:ascii="Times New Roman" w:eastAsia="Times New Roman" w:hAnsi="Times New Roman" w:cs="Times New Roman"/>
          <w:b/>
          <w:bCs/>
        </w:rPr>
        <w:t xml:space="preserve">Kavandatav muudatus: </w:t>
      </w:r>
      <w:r>
        <w:rPr>
          <w:rFonts w:ascii="Times New Roman" w:eastAsia="Times New Roman" w:hAnsi="Times New Roman" w:cs="Times New Roman"/>
          <w:b/>
          <w:bCs/>
        </w:rPr>
        <w:t>d</w:t>
      </w:r>
      <w:r w:rsidRPr="00134A2D">
        <w:rPr>
          <w:rFonts w:ascii="Times New Roman" w:eastAsia="Times New Roman" w:hAnsi="Times New Roman" w:cs="Times New Roman"/>
          <w:b/>
          <w:bCs/>
        </w:rPr>
        <w:t>igitaaltelevisiooni ja -raadio sageduslubade riigilõivumäärade ühtlustamine</w:t>
      </w:r>
      <w:r>
        <w:rPr>
          <w:rFonts w:ascii="Times New Roman" w:eastAsia="Times New Roman" w:hAnsi="Times New Roman" w:cs="Times New Roman"/>
          <w:b/>
          <w:bCs/>
        </w:rPr>
        <w:t>.</w:t>
      </w:r>
    </w:p>
    <w:p w14:paraId="426BFD3A" w14:textId="77777777" w:rsidR="00377ED0" w:rsidRDefault="00377ED0" w:rsidP="00377ED0">
      <w:pPr>
        <w:spacing w:line="240" w:lineRule="auto"/>
        <w:jc w:val="both"/>
        <w:rPr>
          <w:rFonts w:ascii="Times New Roman" w:eastAsia="Times New Roman" w:hAnsi="Times New Roman" w:cs="Times New Roman"/>
        </w:rPr>
      </w:pPr>
      <w:r w:rsidRPr="00322030">
        <w:rPr>
          <w:rFonts w:ascii="Times New Roman" w:eastAsia="Times New Roman" w:hAnsi="Times New Roman" w:cs="Times New Roman"/>
          <w:u w:val="single"/>
        </w:rPr>
        <w:t>Mõju valdkond</w:t>
      </w:r>
      <w:r w:rsidRPr="00BB2E1A">
        <w:rPr>
          <w:rFonts w:ascii="Times New Roman" w:eastAsia="Times New Roman" w:hAnsi="Times New Roman" w:cs="Times New Roman"/>
          <w:u w:val="single"/>
        </w:rPr>
        <w:t>:</w:t>
      </w:r>
      <w:r w:rsidRPr="00134A2D">
        <w:rPr>
          <w:rFonts w:ascii="Times New Roman" w:eastAsia="Times New Roman" w:hAnsi="Times New Roman" w:cs="Times New Roman"/>
        </w:rPr>
        <w:t xml:space="preserve"> </w:t>
      </w:r>
      <w:r>
        <w:rPr>
          <w:rFonts w:ascii="Times New Roman" w:eastAsia="Times New Roman" w:hAnsi="Times New Roman" w:cs="Times New Roman"/>
        </w:rPr>
        <w:t>m</w:t>
      </w:r>
      <w:r w:rsidRPr="00134A2D">
        <w:rPr>
          <w:rFonts w:ascii="Times New Roman" w:eastAsia="Times New Roman" w:hAnsi="Times New Roman" w:cs="Times New Roman"/>
        </w:rPr>
        <w:t>õju majandusele</w:t>
      </w:r>
    </w:p>
    <w:p w14:paraId="43DE721C" w14:textId="77777777" w:rsidR="00377ED0" w:rsidRDefault="00377ED0" w:rsidP="00377ED0">
      <w:pPr>
        <w:spacing w:line="240" w:lineRule="auto"/>
        <w:jc w:val="both"/>
        <w:rPr>
          <w:rFonts w:ascii="Times New Roman" w:eastAsia="Times New Roman" w:hAnsi="Times New Roman" w:cs="Times New Roman"/>
        </w:rPr>
      </w:pPr>
      <w:commentRangeStart w:id="117"/>
      <w:r w:rsidRPr="00322030">
        <w:rPr>
          <w:rFonts w:ascii="Times New Roman" w:eastAsia="Times New Roman" w:hAnsi="Times New Roman" w:cs="Times New Roman"/>
          <w:u w:val="single"/>
        </w:rPr>
        <w:t>Sihtrühm</w:t>
      </w:r>
      <w:r w:rsidRPr="00BB2E1A">
        <w:rPr>
          <w:rFonts w:ascii="Times New Roman" w:eastAsia="Times New Roman" w:hAnsi="Times New Roman" w:cs="Times New Roman"/>
          <w:u w:val="single"/>
        </w:rPr>
        <w:t>:</w:t>
      </w:r>
      <w:r>
        <w:rPr>
          <w:rFonts w:ascii="Times New Roman" w:eastAsia="Times New Roman" w:hAnsi="Times New Roman" w:cs="Times New Roman"/>
        </w:rPr>
        <w:t xml:space="preserve"> d</w:t>
      </w:r>
      <w:r w:rsidRPr="00134A2D">
        <w:rPr>
          <w:rFonts w:ascii="Times New Roman" w:eastAsia="Times New Roman" w:hAnsi="Times New Roman" w:cs="Times New Roman"/>
        </w:rPr>
        <w:t>igiraadio teenuse osutajad</w:t>
      </w:r>
      <w:commentRangeEnd w:id="117"/>
      <w:r w:rsidR="006B53B7">
        <w:rPr>
          <w:rStyle w:val="Kommentaariviide"/>
          <w:kern w:val="2"/>
          <w14:ligatures w14:val="standardContextual"/>
        </w:rPr>
        <w:commentReference w:id="117"/>
      </w:r>
    </w:p>
    <w:p w14:paraId="47CC866C" w14:textId="31B6ACEA" w:rsidR="00377ED0" w:rsidRPr="002F1705" w:rsidRDefault="00377ED0" w:rsidP="00377ED0">
      <w:pPr>
        <w:spacing w:line="240" w:lineRule="auto"/>
        <w:jc w:val="both"/>
        <w:rPr>
          <w:rFonts w:ascii="Times New Roman" w:eastAsia="Times New Roman" w:hAnsi="Times New Roman" w:cs="Times New Roman"/>
        </w:rPr>
      </w:pPr>
      <w:r w:rsidRPr="00134A2D">
        <w:rPr>
          <w:rFonts w:ascii="Times New Roman" w:eastAsia="Times New Roman" w:hAnsi="Times New Roman" w:cs="Times New Roman"/>
        </w:rPr>
        <w:t xml:space="preserve">Muudatusel on positiivne majanduslik mõju digiraadio teenuse pakkujatele, kuna nende tegevuskulu (riigilõiv) </w:t>
      </w:r>
      <w:r w:rsidR="00D2064F" w:rsidRPr="00134A2D">
        <w:rPr>
          <w:rFonts w:ascii="Times New Roman" w:eastAsia="Times New Roman" w:hAnsi="Times New Roman" w:cs="Times New Roman"/>
        </w:rPr>
        <w:t>vähene</w:t>
      </w:r>
      <w:r w:rsidR="00D2064F">
        <w:rPr>
          <w:rFonts w:ascii="Times New Roman" w:eastAsia="Times New Roman" w:hAnsi="Times New Roman" w:cs="Times New Roman"/>
        </w:rPr>
        <w:t>b</w:t>
      </w:r>
      <w:r w:rsidRPr="00134A2D">
        <w:rPr>
          <w:rFonts w:ascii="Times New Roman" w:eastAsia="Times New Roman" w:hAnsi="Times New Roman" w:cs="Times New Roman"/>
        </w:rPr>
        <w:t xml:space="preserve">. </w:t>
      </w:r>
      <w:r w:rsidR="00E75ECF">
        <w:rPr>
          <w:rFonts w:ascii="Times New Roman" w:eastAsia="Times New Roman" w:hAnsi="Times New Roman" w:cs="Times New Roman"/>
        </w:rPr>
        <w:t>Kaotatakse</w:t>
      </w:r>
      <w:r w:rsidRPr="00134A2D">
        <w:rPr>
          <w:rFonts w:ascii="Times New Roman" w:eastAsia="Times New Roman" w:hAnsi="Times New Roman" w:cs="Times New Roman"/>
        </w:rPr>
        <w:t xml:space="preserve"> põhjendamatu erisus</w:t>
      </w:r>
      <w:r w:rsidR="00B05D99">
        <w:rPr>
          <w:rFonts w:ascii="Times New Roman" w:eastAsia="Times New Roman" w:hAnsi="Times New Roman" w:cs="Times New Roman"/>
        </w:rPr>
        <w:t xml:space="preserve"> ja turg muutub</w:t>
      </w:r>
      <w:r w:rsidRPr="00134A2D">
        <w:rPr>
          <w:rFonts w:ascii="Times New Roman" w:eastAsia="Times New Roman" w:hAnsi="Times New Roman" w:cs="Times New Roman"/>
        </w:rPr>
        <w:t xml:space="preserve"> loogilisemaks.</w:t>
      </w:r>
    </w:p>
    <w:p w14:paraId="0C4DA671" w14:textId="77777777" w:rsidR="00377ED0" w:rsidRPr="00322030" w:rsidRDefault="00377ED0" w:rsidP="00377ED0">
      <w:pPr>
        <w:spacing w:line="240" w:lineRule="auto"/>
        <w:jc w:val="both"/>
        <w:rPr>
          <w:rFonts w:ascii="Times New Roman" w:eastAsia="Times New Roman" w:hAnsi="Times New Roman" w:cs="Times New Roman"/>
          <w:b/>
          <w:bCs/>
        </w:rPr>
      </w:pPr>
      <w:r w:rsidRPr="00322030">
        <w:rPr>
          <w:rFonts w:ascii="Times New Roman" w:eastAsia="Times New Roman" w:hAnsi="Times New Roman" w:cs="Times New Roman"/>
          <w:b/>
          <w:bCs/>
        </w:rPr>
        <w:t xml:space="preserve">Kavandatav muudatus: </w:t>
      </w:r>
      <w:r>
        <w:rPr>
          <w:rFonts w:ascii="Times New Roman" w:eastAsia="Times New Roman" w:hAnsi="Times New Roman" w:cs="Times New Roman"/>
          <w:b/>
          <w:bCs/>
        </w:rPr>
        <w:t>a</w:t>
      </w:r>
      <w:r w:rsidRPr="00134A2D">
        <w:rPr>
          <w:rFonts w:ascii="Times New Roman" w:eastAsia="Times New Roman" w:hAnsi="Times New Roman" w:cs="Times New Roman"/>
          <w:b/>
          <w:bCs/>
        </w:rPr>
        <w:t>egunud riigilõivumäärade kaotamine (väga suure võimsusega saatjad)</w:t>
      </w:r>
      <w:r>
        <w:rPr>
          <w:rFonts w:ascii="Times New Roman" w:eastAsia="Times New Roman" w:hAnsi="Times New Roman" w:cs="Times New Roman"/>
          <w:b/>
          <w:bCs/>
        </w:rPr>
        <w:t>.</w:t>
      </w:r>
    </w:p>
    <w:p w14:paraId="19F7024A" w14:textId="77777777" w:rsidR="00377ED0" w:rsidRDefault="00377ED0" w:rsidP="00377ED0">
      <w:pPr>
        <w:spacing w:line="240" w:lineRule="auto"/>
        <w:jc w:val="both"/>
        <w:rPr>
          <w:rFonts w:ascii="Times New Roman" w:eastAsia="Times New Roman" w:hAnsi="Times New Roman" w:cs="Times New Roman"/>
        </w:rPr>
      </w:pPr>
      <w:r w:rsidRPr="00322030">
        <w:rPr>
          <w:rFonts w:ascii="Times New Roman" w:eastAsia="Times New Roman" w:hAnsi="Times New Roman" w:cs="Times New Roman"/>
          <w:u w:val="single"/>
        </w:rPr>
        <w:t>Mõju valdkond</w:t>
      </w:r>
      <w:r w:rsidRPr="006946F1">
        <w:rPr>
          <w:rFonts w:ascii="Times New Roman" w:eastAsia="Times New Roman" w:hAnsi="Times New Roman" w:cs="Times New Roman"/>
          <w:u w:val="single"/>
        </w:rPr>
        <w:t>:</w:t>
      </w:r>
      <w:r w:rsidRPr="00134A2D">
        <w:rPr>
          <w:rFonts w:ascii="Times New Roman" w:eastAsia="Times New Roman" w:hAnsi="Times New Roman" w:cs="Times New Roman"/>
        </w:rPr>
        <w:t xml:space="preserve"> </w:t>
      </w:r>
      <w:r>
        <w:rPr>
          <w:rFonts w:ascii="Times New Roman" w:eastAsia="Times New Roman" w:hAnsi="Times New Roman" w:cs="Times New Roman"/>
        </w:rPr>
        <w:t>m</w:t>
      </w:r>
      <w:r w:rsidRPr="00134A2D">
        <w:rPr>
          <w:rFonts w:ascii="Times New Roman" w:eastAsia="Times New Roman" w:hAnsi="Times New Roman" w:cs="Times New Roman"/>
        </w:rPr>
        <w:t>õju majandusele</w:t>
      </w:r>
    </w:p>
    <w:p w14:paraId="341F7E11" w14:textId="77777777" w:rsidR="00377ED0" w:rsidRDefault="00377ED0" w:rsidP="00377ED0">
      <w:pPr>
        <w:spacing w:line="240" w:lineRule="auto"/>
        <w:jc w:val="both"/>
        <w:rPr>
          <w:rFonts w:ascii="Times New Roman" w:eastAsia="Times New Roman" w:hAnsi="Times New Roman" w:cs="Times New Roman"/>
        </w:rPr>
      </w:pPr>
      <w:r w:rsidRPr="00322030">
        <w:rPr>
          <w:rFonts w:ascii="Times New Roman" w:eastAsia="Times New Roman" w:hAnsi="Times New Roman" w:cs="Times New Roman"/>
          <w:u w:val="single"/>
        </w:rPr>
        <w:t>Sihtrühm</w:t>
      </w:r>
      <w:r w:rsidRPr="006946F1">
        <w:rPr>
          <w:rFonts w:ascii="Times New Roman" w:eastAsia="Times New Roman" w:hAnsi="Times New Roman" w:cs="Times New Roman"/>
          <w:u w:val="single"/>
        </w:rPr>
        <w:t>:</w:t>
      </w:r>
      <w:r>
        <w:rPr>
          <w:rFonts w:ascii="Times New Roman" w:eastAsia="Times New Roman" w:hAnsi="Times New Roman" w:cs="Times New Roman"/>
        </w:rPr>
        <w:t xml:space="preserve"> s</w:t>
      </w:r>
      <w:r w:rsidRPr="00134A2D">
        <w:rPr>
          <w:rFonts w:ascii="Times New Roman" w:eastAsia="Times New Roman" w:hAnsi="Times New Roman" w:cs="Times New Roman"/>
        </w:rPr>
        <w:t>ideturul tegutsevad ettevõtjad</w:t>
      </w:r>
    </w:p>
    <w:p w14:paraId="373419F5" w14:textId="733DCCEA" w:rsidR="00377ED0" w:rsidRPr="00134A2D" w:rsidRDefault="00377ED0" w:rsidP="00377ED0">
      <w:pPr>
        <w:spacing w:line="240" w:lineRule="auto"/>
        <w:jc w:val="both"/>
        <w:rPr>
          <w:rFonts w:ascii="Times New Roman" w:eastAsia="Times New Roman" w:hAnsi="Times New Roman" w:cs="Times New Roman"/>
        </w:rPr>
      </w:pPr>
      <w:r w:rsidRPr="00134A2D">
        <w:rPr>
          <w:rFonts w:ascii="Times New Roman" w:eastAsia="Times New Roman" w:hAnsi="Times New Roman" w:cs="Times New Roman"/>
        </w:rPr>
        <w:t xml:space="preserve">Otsene majanduslik mõju puudub, kuna keegi neid lõivumäärasid enam ei kasuta. Kaudne mõju on positiivne, kuna </w:t>
      </w:r>
      <w:r w:rsidR="008C3575">
        <w:rPr>
          <w:rFonts w:ascii="Times New Roman" w:eastAsia="Times New Roman" w:hAnsi="Times New Roman" w:cs="Times New Roman"/>
        </w:rPr>
        <w:t>muudatus</w:t>
      </w:r>
      <w:r w:rsidR="008C3575" w:rsidRPr="00134A2D">
        <w:rPr>
          <w:rFonts w:ascii="Times New Roman" w:eastAsia="Times New Roman" w:hAnsi="Times New Roman" w:cs="Times New Roman"/>
        </w:rPr>
        <w:t xml:space="preserve"> </w:t>
      </w:r>
      <w:r w:rsidRPr="00134A2D">
        <w:rPr>
          <w:rFonts w:ascii="Times New Roman" w:eastAsia="Times New Roman" w:hAnsi="Times New Roman" w:cs="Times New Roman"/>
        </w:rPr>
        <w:t xml:space="preserve">muudab </w:t>
      </w:r>
      <w:r w:rsidR="00EC61AE">
        <w:rPr>
          <w:rFonts w:ascii="Times New Roman" w:eastAsia="Times New Roman" w:hAnsi="Times New Roman" w:cs="Times New Roman"/>
        </w:rPr>
        <w:t>õigusruumi</w:t>
      </w:r>
      <w:r w:rsidRPr="00134A2D">
        <w:rPr>
          <w:rFonts w:ascii="Times New Roman" w:eastAsia="Times New Roman" w:hAnsi="Times New Roman" w:cs="Times New Roman"/>
        </w:rPr>
        <w:t xml:space="preserve"> selgemaks ja arusaadavamaks</w:t>
      </w:r>
      <w:r>
        <w:rPr>
          <w:rFonts w:ascii="Times New Roman" w:eastAsia="Times New Roman" w:hAnsi="Times New Roman" w:cs="Times New Roman"/>
        </w:rPr>
        <w:t>.</w:t>
      </w:r>
    </w:p>
    <w:p w14:paraId="64D4A64A" w14:textId="77777777" w:rsidR="00377ED0" w:rsidRPr="00134A2D" w:rsidRDefault="00377ED0" w:rsidP="00377ED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Mõju valdkond</w:t>
      </w:r>
      <w:r w:rsidRPr="006946F1">
        <w:rPr>
          <w:rFonts w:ascii="Times New Roman" w:eastAsia="Times New Roman" w:hAnsi="Times New Roman" w:cs="Times New Roman"/>
          <w:u w:val="single"/>
        </w:rPr>
        <w:t>:</w:t>
      </w:r>
      <w:r w:rsidRPr="00134A2D">
        <w:rPr>
          <w:rFonts w:ascii="Times New Roman" w:eastAsia="Times New Roman" w:hAnsi="Times New Roman" w:cs="Times New Roman"/>
        </w:rPr>
        <w:t xml:space="preserve"> </w:t>
      </w:r>
      <w:r>
        <w:rPr>
          <w:rFonts w:ascii="Times New Roman" w:eastAsia="Times New Roman" w:hAnsi="Times New Roman" w:cs="Times New Roman"/>
        </w:rPr>
        <w:t>m</w:t>
      </w:r>
      <w:r w:rsidRPr="00134A2D">
        <w:rPr>
          <w:rFonts w:ascii="Times New Roman" w:eastAsia="Times New Roman" w:hAnsi="Times New Roman" w:cs="Times New Roman"/>
        </w:rPr>
        <w:t>õju riigiasutuste ja kohaliku omavalitsuse korraldusele</w:t>
      </w:r>
    </w:p>
    <w:p w14:paraId="4CFC605D" w14:textId="77777777" w:rsidR="00377ED0" w:rsidRPr="00134A2D" w:rsidRDefault="00377ED0" w:rsidP="00377ED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u w:val="single"/>
        </w:rPr>
        <w:t>Sihtrühm</w:t>
      </w:r>
      <w:r w:rsidRPr="006946F1">
        <w:rPr>
          <w:rFonts w:ascii="Times New Roman" w:eastAsia="Times New Roman" w:hAnsi="Times New Roman" w:cs="Times New Roman"/>
          <w:u w:val="single"/>
        </w:rPr>
        <w:t>:</w:t>
      </w:r>
      <w:r w:rsidRPr="00134A2D">
        <w:rPr>
          <w:rFonts w:ascii="Times New Roman" w:eastAsia="Times New Roman" w:hAnsi="Times New Roman" w:cs="Times New Roman"/>
        </w:rPr>
        <w:t xml:space="preserve"> TTJA</w:t>
      </w:r>
    </w:p>
    <w:p w14:paraId="0909B6D1" w14:textId="1F763512" w:rsidR="00377ED0" w:rsidRDefault="00377ED0" w:rsidP="00377ED0">
      <w:pPr>
        <w:spacing w:line="240" w:lineRule="auto"/>
        <w:jc w:val="both"/>
        <w:rPr>
          <w:rFonts w:ascii="Times New Roman" w:eastAsia="Times New Roman" w:hAnsi="Times New Roman" w:cs="Times New Roman"/>
        </w:rPr>
      </w:pPr>
      <w:r w:rsidRPr="00134A2D">
        <w:rPr>
          <w:rFonts w:ascii="Times New Roman" w:eastAsia="Times New Roman" w:hAnsi="Times New Roman" w:cs="Times New Roman"/>
        </w:rPr>
        <w:t xml:space="preserve">Muudatus on osa hea </w:t>
      </w:r>
      <w:r w:rsidR="00EA5D00">
        <w:rPr>
          <w:rFonts w:ascii="Times New Roman" w:eastAsia="Times New Roman" w:hAnsi="Times New Roman" w:cs="Times New Roman"/>
        </w:rPr>
        <w:t>õigus</w:t>
      </w:r>
      <w:r w:rsidRPr="00134A2D">
        <w:rPr>
          <w:rFonts w:ascii="Times New Roman" w:eastAsia="Times New Roman" w:hAnsi="Times New Roman" w:cs="Times New Roman"/>
        </w:rPr>
        <w:t xml:space="preserve">loome tavast, mille käigus õigusruumi korrastatakse ja </w:t>
      </w:r>
      <w:r w:rsidR="00BE71B7">
        <w:rPr>
          <w:rFonts w:ascii="Times New Roman" w:eastAsia="Times New Roman" w:hAnsi="Times New Roman" w:cs="Times New Roman"/>
        </w:rPr>
        <w:t>kaota</w:t>
      </w:r>
      <w:r w:rsidR="00BE71B7" w:rsidRPr="00134A2D">
        <w:rPr>
          <w:rFonts w:ascii="Times New Roman" w:eastAsia="Times New Roman" w:hAnsi="Times New Roman" w:cs="Times New Roman"/>
        </w:rPr>
        <w:t xml:space="preserve">takse </w:t>
      </w:r>
      <w:r w:rsidRPr="00134A2D">
        <w:rPr>
          <w:rFonts w:ascii="Times New Roman" w:eastAsia="Times New Roman" w:hAnsi="Times New Roman" w:cs="Times New Roman"/>
        </w:rPr>
        <w:t>aegunud sätted. Mõju on positiivne regulatsiooni kvaliteedi seisukohast.</w:t>
      </w:r>
    </w:p>
    <w:p w14:paraId="54B71A09" w14:textId="562ADB41" w:rsidR="00377ED0" w:rsidRPr="00322030" w:rsidRDefault="00377ED0" w:rsidP="00377ED0">
      <w:pPr>
        <w:spacing w:line="240" w:lineRule="auto"/>
        <w:jc w:val="both"/>
        <w:rPr>
          <w:rFonts w:ascii="Times New Roman" w:eastAsia="Times New Roman" w:hAnsi="Times New Roman" w:cs="Times New Roman"/>
          <w:b/>
          <w:bCs/>
        </w:rPr>
      </w:pPr>
      <w:r w:rsidRPr="00322030">
        <w:rPr>
          <w:rFonts w:ascii="Times New Roman" w:eastAsia="Times New Roman" w:hAnsi="Times New Roman" w:cs="Times New Roman"/>
          <w:b/>
          <w:bCs/>
        </w:rPr>
        <w:t xml:space="preserve">Kavandatav muudatus: </w:t>
      </w:r>
      <w:r w:rsidR="00EB508F">
        <w:rPr>
          <w:rFonts w:ascii="Times New Roman" w:eastAsia="Times New Roman" w:hAnsi="Times New Roman" w:cs="Times New Roman"/>
          <w:b/>
          <w:bCs/>
        </w:rPr>
        <w:t>s</w:t>
      </w:r>
      <w:r w:rsidRPr="00134A2D">
        <w:rPr>
          <w:rFonts w:ascii="Times New Roman" w:eastAsia="Times New Roman" w:hAnsi="Times New Roman" w:cs="Times New Roman"/>
          <w:b/>
          <w:bCs/>
        </w:rPr>
        <w:t>atelliitside maajaamade riigilõivude korrigeerimine</w:t>
      </w:r>
      <w:r>
        <w:rPr>
          <w:rFonts w:ascii="Times New Roman" w:eastAsia="Times New Roman" w:hAnsi="Times New Roman" w:cs="Times New Roman"/>
          <w:b/>
          <w:bCs/>
        </w:rPr>
        <w:t>.</w:t>
      </w:r>
    </w:p>
    <w:p w14:paraId="0F6EA842" w14:textId="77777777" w:rsidR="00377ED0" w:rsidRPr="00134A2D" w:rsidRDefault="00377ED0" w:rsidP="00377ED0">
      <w:pPr>
        <w:spacing w:line="240" w:lineRule="auto"/>
        <w:jc w:val="both"/>
        <w:rPr>
          <w:rFonts w:ascii="Times New Roman" w:eastAsia="Times New Roman" w:hAnsi="Times New Roman" w:cs="Times New Roman"/>
        </w:rPr>
      </w:pPr>
      <w:r w:rsidRPr="00134A2D">
        <w:rPr>
          <w:rFonts w:ascii="Times New Roman" w:eastAsia="Times New Roman" w:hAnsi="Times New Roman" w:cs="Times New Roman"/>
          <w:u w:val="single"/>
        </w:rPr>
        <w:t>Mõju valdkond</w:t>
      </w:r>
      <w:r w:rsidRPr="00EB508F">
        <w:rPr>
          <w:rFonts w:ascii="Times New Roman" w:eastAsia="Times New Roman" w:hAnsi="Times New Roman" w:cs="Times New Roman"/>
          <w:u w:val="single"/>
        </w:rPr>
        <w:t>:</w:t>
      </w:r>
      <w:r w:rsidRPr="00134A2D">
        <w:rPr>
          <w:rFonts w:ascii="Times New Roman" w:eastAsia="Times New Roman" w:hAnsi="Times New Roman" w:cs="Times New Roman"/>
        </w:rPr>
        <w:t xml:space="preserve"> </w:t>
      </w:r>
      <w:r>
        <w:rPr>
          <w:rFonts w:ascii="Times New Roman" w:eastAsia="Times New Roman" w:hAnsi="Times New Roman" w:cs="Times New Roman"/>
        </w:rPr>
        <w:t>m</w:t>
      </w:r>
      <w:r w:rsidRPr="001915D5">
        <w:rPr>
          <w:rFonts w:ascii="Times New Roman" w:eastAsia="Times New Roman" w:hAnsi="Times New Roman" w:cs="Times New Roman"/>
        </w:rPr>
        <w:t>õju majandusele</w:t>
      </w:r>
    </w:p>
    <w:p w14:paraId="2339AF6A" w14:textId="77777777" w:rsidR="00377ED0" w:rsidRPr="00134A2D" w:rsidRDefault="00377ED0" w:rsidP="00377ED0">
      <w:pPr>
        <w:spacing w:line="240" w:lineRule="auto"/>
        <w:jc w:val="both"/>
        <w:rPr>
          <w:rFonts w:ascii="Times New Roman" w:eastAsia="Times New Roman" w:hAnsi="Times New Roman" w:cs="Times New Roman"/>
        </w:rPr>
      </w:pPr>
      <w:r w:rsidRPr="00134A2D">
        <w:rPr>
          <w:rFonts w:ascii="Times New Roman" w:eastAsia="Times New Roman" w:hAnsi="Times New Roman" w:cs="Times New Roman"/>
          <w:u w:val="single"/>
        </w:rPr>
        <w:t>Sihtrühm</w:t>
      </w:r>
      <w:commentRangeStart w:id="118"/>
      <w:r w:rsidRPr="00EB508F">
        <w:rPr>
          <w:rFonts w:ascii="Times New Roman" w:eastAsia="Times New Roman" w:hAnsi="Times New Roman" w:cs="Times New Roman"/>
          <w:u w:val="single"/>
        </w:rPr>
        <w:t>:</w:t>
      </w:r>
      <w:r w:rsidRPr="00134A2D">
        <w:rPr>
          <w:rFonts w:ascii="Times New Roman" w:eastAsia="Times New Roman" w:hAnsi="Times New Roman" w:cs="Times New Roman"/>
        </w:rPr>
        <w:t xml:space="preserve"> </w:t>
      </w:r>
      <w:r w:rsidRPr="003E3E69">
        <w:rPr>
          <w:rFonts w:ascii="Times New Roman" w:eastAsia="Times New Roman" w:hAnsi="Times New Roman" w:cs="Times New Roman"/>
        </w:rPr>
        <w:t>satelliitsideteenuse pakkujad</w:t>
      </w:r>
      <w:r>
        <w:rPr>
          <w:rFonts w:ascii="Times New Roman" w:eastAsia="Times New Roman" w:hAnsi="Times New Roman" w:cs="Times New Roman"/>
        </w:rPr>
        <w:t>, sideteenuste osutajad</w:t>
      </w:r>
      <w:commentRangeEnd w:id="118"/>
      <w:r w:rsidR="00AB5321">
        <w:rPr>
          <w:rStyle w:val="Kommentaariviide"/>
          <w:kern w:val="2"/>
          <w14:ligatures w14:val="standardContextual"/>
        </w:rPr>
        <w:commentReference w:id="118"/>
      </w:r>
    </w:p>
    <w:p w14:paraId="13D67F9B" w14:textId="116C9B34" w:rsidR="007963FD" w:rsidRPr="005C68BC" w:rsidRDefault="00377ED0" w:rsidP="00377ED0">
      <w:pPr>
        <w:spacing w:line="240" w:lineRule="auto"/>
        <w:jc w:val="both"/>
        <w:rPr>
          <w:rFonts w:ascii="Times New Roman" w:eastAsia="Times New Roman" w:hAnsi="Times New Roman" w:cs="Times New Roman"/>
        </w:rPr>
      </w:pPr>
      <w:r w:rsidRPr="002F1705">
        <w:rPr>
          <w:rFonts w:ascii="Times New Roman" w:eastAsia="Times New Roman" w:hAnsi="Times New Roman" w:cs="Times New Roman"/>
        </w:rPr>
        <w:t>Muudatusel on turgu korrastav mõju.</w:t>
      </w:r>
      <w:r>
        <w:rPr>
          <w:rFonts w:ascii="Times New Roman" w:eastAsia="Times New Roman" w:hAnsi="Times New Roman" w:cs="Times New Roman"/>
        </w:rPr>
        <w:t xml:space="preserve"> </w:t>
      </w:r>
      <w:r w:rsidRPr="002F1705">
        <w:rPr>
          <w:rFonts w:ascii="Times New Roman" w:eastAsia="Times New Roman" w:hAnsi="Times New Roman" w:cs="Times New Roman"/>
        </w:rPr>
        <w:t>Globaalsetele satelliitsideteenuse pakkujatele</w:t>
      </w:r>
      <w:r w:rsidR="00EB508F">
        <w:rPr>
          <w:rFonts w:ascii="Times New Roman" w:eastAsia="Times New Roman" w:hAnsi="Times New Roman" w:cs="Times New Roman"/>
        </w:rPr>
        <w:t xml:space="preserve"> </w:t>
      </w:r>
      <w:r w:rsidRPr="002F1705">
        <w:rPr>
          <w:rFonts w:ascii="Times New Roman" w:eastAsia="Times New Roman" w:hAnsi="Times New Roman" w:cs="Times New Roman"/>
        </w:rPr>
        <w:t xml:space="preserve">tähendab see tegevuskulude kasvu Eestis, kuna nad peavad hakkama sagedusressursi eest tasuma </w:t>
      </w:r>
      <w:r w:rsidR="00820F73">
        <w:rPr>
          <w:rFonts w:ascii="Times New Roman" w:eastAsia="Times New Roman" w:hAnsi="Times New Roman" w:cs="Times New Roman"/>
        </w:rPr>
        <w:t>suur</w:t>
      </w:r>
      <w:r w:rsidR="00820F73" w:rsidRPr="002F1705">
        <w:rPr>
          <w:rFonts w:ascii="Times New Roman" w:eastAsia="Times New Roman" w:hAnsi="Times New Roman" w:cs="Times New Roman"/>
        </w:rPr>
        <w:t xml:space="preserve">emat </w:t>
      </w:r>
      <w:commentRangeStart w:id="119"/>
      <w:r w:rsidRPr="002F1705">
        <w:rPr>
          <w:rFonts w:ascii="Times New Roman" w:eastAsia="Times New Roman" w:hAnsi="Times New Roman" w:cs="Times New Roman"/>
        </w:rPr>
        <w:t>ja õiglasemat lõivu</w:t>
      </w:r>
      <w:commentRangeEnd w:id="119"/>
      <w:r w:rsidR="00187128">
        <w:rPr>
          <w:rStyle w:val="Kommentaariviide"/>
          <w:kern w:val="2"/>
          <w14:ligatures w14:val="standardContextual"/>
        </w:rPr>
        <w:commentReference w:id="119"/>
      </w:r>
      <w:r w:rsidRPr="002F1705">
        <w:rPr>
          <w:rFonts w:ascii="Times New Roman" w:eastAsia="Times New Roman" w:hAnsi="Times New Roman" w:cs="Times New Roman"/>
        </w:rPr>
        <w:t>.</w:t>
      </w:r>
      <w:r>
        <w:rPr>
          <w:rFonts w:ascii="Times New Roman" w:eastAsia="Times New Roman" w:hAnsi="Times New Roman" w:cs="Times New Roman"/>
        </w:rPr>
        <w:t xml:space="preserve"> </w:t>
      </w:r>
      <w:r w:rsidRPr="002F1705">
        <w:rPr>
          <w:rFonts w:ascii="Times New Roman" w:eastAsia="Times New Roman" w:hAnsi="Times New Roman" w:cs="Times New Roman"/>
        </w:rPr>
        <w:t>Kohalikele Eesti sideettevõtjatele</w:t>
      </w:r>
      <w:r w:rsidR="00EB508F">
        <w:rPr>
          <w:rFonts w:ascii="Times New Roman" w:eastAsia="Times New Roman" w:hAnsi="Times New Roman" w:cs="Times New Roman"/>
        </w:rPr>
        <w:t xml:space="preserve"> </w:t>
      </w:r>
      <w:r w:rsidRPr="002F1705">
        <w:rPr>
          <w:rFonts w:ascii="Times New Roman" w:eastAsia="Times New Roman" w:hAnsi="Times New Roman" w:cs="Times New Roman"/>
        </w:rPr>
        <w:t xml:space="preserve">on mõju aga selgelt positiivne. See kaotab turumoonutuse, kus globaalsed konkurendid said väärtusliku ressursi kätte põhjendamatult odavalt. See loob Eesti </w:t>
      </w:r>
      <w:r w:rsidR="007301FC" w:rsidRPr="002F1705">
        <w:rPr>
          <w:rFonts w:ascii="Times New Roman" w:eastAsia="Times New Roman" w:hAnsi="Times New Roman" w:cs="Times New Roman"/>
        </w:rPr>
        <w:t>ettevõt</w:t>
      </w:r>
      <w:r w:rsidR="007301FC">
        <w:rPr>
          <w:rFonts w:ascii="Times New Roman" w:eastAsia="Times New Roman" w:hAnsi="Times New Roman" w:cs="Times New Roman"/>
        </w:rPr>
        <w:t>ja</w:t>
      </w:r>
      <w:r w:rsidR="007301FC" w:rsidRPr="002F1705">
        <w:rPr>
          <w:rFonts w:ascii="Times New Roman" w:eastAsia="Times New Roman" w:hAnsi="Times New Roman" w:cs="Times New Roman"/>
        </w:rPr>
        <w:t xml:space="preserve">tele </w:t>
      </w:r>
      <w:r w:rsidRPr="002F1705">
        <w:rPr>
          <w:rFonts w:ascii="Times New Roman" w:eastAsia="Times New Roman" w:hAnsi="Times New Roman" w:cs="Times New Roman"/>
        </w:rPr>
        <w:t>võrdsemad konkurentsitingimused, kuna kõik turuosalised tasuvad sarnase teenuse pakkumiseks vajaliku ressursi eest võrreldavat hinda.</w:t>
      </w:r>
    </w:p>
    <w:p w14:paraId="4F61D70F" w14:textId="10C0315D" w:rsidR="00720B75" w:rsidRPr="007260A4" w:rsidRDefault="435CC5CE"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T</w:t>
      </w:r>
      <w:r w:rsidR="7E497EBE" w:rsidRPr="780DE211">
        <w:rPr>
          <w:rFonts w:ascii="Times New Roman" w:eastAsia="Times New Roman" w:hAnsi="Times New Roman" w:cs="Times New Roman"/>
          <w:b/>
          <w:bCs/>
        </w:rPr>
        <w:t>arbijakaitseseadus</w:t>
      </w:r>
    </w:p>
    <w:p w14:paraId="2C5C71AF" w14:textId="667FA2ED" w:rsidR="005C68BC" w:rsidRPr="005C68BC" w:rsidRDefault="6F3C13DB"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Kavandatav muudatus: </w:t>
      </w:r>
      <w:r w:rsidR="364BCAEE" w:rsidRPr="780DE211">
        <w:rPr>
          <w:rFonts w:ascii="Times New Roman" w:eastAsia="Times New Roman" w:hAnsi="Times New Roman" w:cs="Times New Roman"/>
          <w:b/>
          <w:bCs/>
        </w:rPr>
        <w:t>nähakse ette, et reeglina vaatab tarbijavaidlusasja läbi ja lahendab vaidluse ainuisikuliselt</w:t>
      </w:r>
      <w:r w:rsidR="00F9614A" w:rsidRPr="00F9614A">
        <w:rPr>
          <w:rFonts w:ascii="Times New Roman" w:eastAsia="Times New Roman" w:hAnsi="Times New Roman" w:cs="Times New Roman"/>
          <w:b/>
          <w:bCs/>
        </w:rPr>
        <w:t xml:space="preserve"> </w:t>
      </w:r>
      <w:r w:rsidR="00F9614A" w:rsidRPr="780DE211">
        <w:rPr>
          <w:rFonts w:ascii="Times New Roman" w:eastAsia="Times New Roman" w:hAnsi="Times New Roman" w:cs="Times New Roman"/>
          <w:b/>
          <w:bCs/>
        </w:rPr>
        <w:t>komisjoni esimees</w:t>
      </w:r>
      <w:r w:rsidR="29C84031" w:rsidRPr="780DE211">
        <w:rPr>
          <w:rFonts w:ascii="Times New Roman" w:eastAsia="Times New Roman" w:hAnsi="Times New Roman" w:cs="Times New Roman"/>
          <w:b/>
          <w:bCs/>
        </w:rPr>
        <w:t>.</w:t>
      </w:r>
    </w:p>
    <w:p w14:paraId="411719E8" w14:textId="53E55826" w:rsidR="797E9FDB" w:rsidRDefault="0F325515" w:rsidP="780DE211">
      <w:pPr>
        <w:spacing w:line="240" w:lineRule="auto"/>
        <w:jc w:val="both"/>
        <w:rPr>
          <w:rFonts w:ascii="Times New Roman" w:eastAsia="Times New Roman" w:hAnsi="Times New Roman" w:cs="Times New Roman"/>
          <w:u w:val="single"/>
        </w:rPr>
      </w:pPr>
      <w:r w:rsidRPr="780DE211">
        <w:rPr>
          <w:rFonts w:ascii="Times New Roman" w:eastAsia="Times New Roman" w:hAnsi="Times New Roman" w:cs="Times New Roman"/>
          <w:u w:val="single"/>
        </w:rPr>
        <w:lastRenderedPageBreak/>
        <w:t>Mõju valdkond:</w:t>
      </w:r>
      <w:r w:rsidRPr="780DE211">
        <w:rPr>
          <w:rFonts w:ascii="Times New Roman" w:eastAsia="Times New Roman" w:hAnsi="Times New Roman" w:cs="Times New Roman"/>
        </w:rPr>
        <w:t xml:space="preserve"> riigivalitsemine</w:t>
      </w:r>
    </w:p>
    <w:p w14:paraId="68CE0D20" w14:textId="167862E3" w:rsidR="797E9FDB" w:rsidRDefault="0F325515"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T</w:t>
      </w:r>
      <w:r w:rsidR="6E0A3CEC" w:rsidRPr="780DE211">
        <w:rPr>
          <w:rFonts w:ascii="Times New Roman" w:eastAsia="Times New Roman" w:hAnsi="Times New Roman" w:cs="Times New Roman"/>
        </w:rPr>
        <w:t>TJA</w:t>
      </w:r>
    </w:p>
    <w:p w14:paraId="746ADC95" w14:textId="042C8628" w:rsidR="797E9FDB" w:rsidRDefault="0F325515"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Mõju TTJA-</w:t>
      </w:r>
      <w:proofErr w:type="spellStart"/>
      <w:r w:rsidRPr="780DE211">
        <w:rPr>
          <w:rFonts w:ascii="Times New Roman" w:eastAsia="Times New Roman" w:hAnsi="Times New Roman" w:cs="Times New Roman"/>
        </w:rPr>
        <w:t>le</w:t>
      </w:r>
      <w:proofErr w:type="spellEnd"/>
      <w:r w:rsidRPr="780DE211">
        <w:rPr>
          <w:rFonts w:ascii="Times New Roman" w:eastAsia="Times New Roman" w:hAnsi="Times New Roman" w:cs="Times New Roman"/>
        </w:rPr>
        <w:t xml:space="preserve"> on väheoluline, kuivõrd juba </w:t>
      </w:r>
      <w:r w:rsidR="00DD3D89">
        <w:rPr>
          <w:rFonts w:ascii="Times New Roman" w:eastAsia="Times New Roman" w:hAnsi="Times New Roman" w:cs="Times New Roman"/>
        </w:rPr>
        <w:t>praegu</w:t>
      </w:r>
      <w:r w:rsidR="00DD3D89" w:rsidRPr="780DE211">
        <w:rPr>
          <w:rFonts w:ascii="Times New Roman" w:eastAsia="Times New Roman" w:hAnsi="Times New Roman" w:cs="Times New Roman"/>
        </w:rPr>
        <w:t xml:space="preserve"> </w:t>
      </w:r>
      <w:r w:rsidR="00EC501F" w:rsidRPr="780DE211">
        <w:rPr>
          <w:rFonts w:ascii="Times New Roman" w:eastAsia="Times New Roman" w:hAnsi="Times New Roman" w:cs="Times New Roman"/>
        </w:rPr>
        <w:t>lahenda</w:t>
      </w:r>
      <w:r w:rsidR="00EC501F">
        <w:rPr>
          <w:rFonts w:ascii="Times New Roman" w:eastAsia="Times New Roman" w:hAnsi="Times New Roman" w:cs="Times New Roman"/>
        </w:rPr>
        <w:t>b</w:t>
      </w:r>
      <w:r w:rsidR="00EC501F" w:rsidRPr="780DE211">
        <w:rPr>
          <w:rFonts w:ascii="Times New Roman" w:eastAsia="Times New Roman" w:hAnsi="Times New Roman" w:cs="Times New Roman"/>
        </w:rPr>
        <w:t xml:space="preserve"> </w:t>
      </w:r>
      <w:r w:rsidRPr="780DE211">
        <w:rPr>
          <w:rFonts w:ascii="Times New Roman" w:eastAsia="Times New Roman" w:hAnsi="Times New Roman" w:cs="Times New Roman"/>
        </w:rPr>
        <w:t>suurem</w:t>
      </w:r>
      <w:r w:rsidR="00EC501F">
        <w:rPr>
          <w:rFonts w:ascii="Times New Roman" w:eastAsia="Times New Roman" w:hAnsi="Times New Roman" w:cs="Times New Roman"/>
        </w:rPr>
        <w:t>a</w:t>
      </w:r>
      <w:r w:rsidRPr="780DE211">
        <w:rPr>
          <w:rFonts w:ascii="Times New Roman" w:eastAsia="Times New Roman" w:hAnsi="Times New Roman" w:cs="Times New Roman"/>
        </w:rPr>
        <w:t xml:space="preserve"> osa </w:t>
      </w:r>
      <w:r w:rsidR="00EC501F" w:rsidRPr="780DE211">
        <w:rPr>
          <w:rFonts w:ascii="Times New Roman" w:eastAsia="Times New Roman" w:hAnsi="Times New Roman" w:cs="Times New Roman"/>
        </w:rPr>
        <w:t>vaidlus</w:t>
      </w:r>
      <w:r w:rsidR="00EC501F">
        <w:rPr>
          <w:rFonts w:ascii="Times New Roman" w:eastAsia="Times New Roman" w:hAnsi="Times New Roman" w:cs="Times New Roman"/>
        </w:rPr>
        <w:t>i</w:t>
      </w:r>
      <w:r w:rsidR="00EC501F"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ära komisjoni </w:t>
      </w:r>
      <w:r w:rsidR="00EC501F" w:rsidRPr="780DE211">
        <w:rPr>
          <w:rFonts w:ascii="Times New Roman" w:eastAsia="Times New Roman" w:hAnsi="Times New Roman" w:cs="Times New Roman"/>
        </w:rPr>
        <w:t>esime</w:t>
      </w:r>
      <w:r w:rsidR="00EC501F">
        <w:rPr>
          <w:rFonts w:ascii="Times New Roman" w:eastAsia="Times New Roman" w:hAnsi="Times New Roman" w:cs="Times New Roman"/>
        </w:rPr>
        <w:t>es</w:t>
      </w:r>
      <w:r w:rsidRPr="780DE211">
        <w:rPr>
          <w:rFonts w:ascii="Times New Roman" w:eastAsia="Times New Roman" w:hAnsi="Times New Roman" w:cs="Times New Roman"/>
        </w:rPr>
        <w:t xml:space="preserve"> ainuisikuliselt, </w:t>
      </w:r>
      <w:r w:rsidRPr="00021B4E">
        <w:rPr>
          <w:rFonts w:ascii="Times New Roman" w:eastAsia="Times New Roman" w:hAnsi="Times New Roman" w:cs="Times New Roman"/>
        </w:rPr>
        <w:t>st</w:t>
      </w:r>
      <w:r w:rsidRPr="780DE211">
        <w:rPr>
          <w:rFonts w:ascii="Times New Roman" w:eastAsia="Times New Roman" w:hAnsi="Times New Roman" w:cs="Times New Roman"/>
        </w:rPr>
        <w:t xml:space="preserve"> ilma tarbijate ja kauplejate esindajat kaasamata. 2024. a tarbijavaidluste komisjoni tegevusaruande kohaselt lahendas komisjon </w:t>
      </w:r>
      <w:r w:rsidR="00337EEF">
        <w:rPr>
          <w:rFonts w:ascii="Times New Roman" w:eastAsia="Times New Roman" w:hAnsi="Times New Roman" w:cs="Times New Roman"/>
        </w:rPr>
        <w:t>2024.</w:t>
      </w:r>
      <w:r w:rsidR="00337EEF"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aastal vaidluse </w:t>
      </w:r>
      <w:r w:rsidR="005E36B4" w:rsidRPr="780DE211">
        <w:rPr>
          <w:rFonts w:ascii="Times New Roman" w:eastAsia="Times New Roman" w:hAnsi="Times New Roman" w:cs="Times New Roman"/>
        </w:rPr>
        <w:t xml:space="preserve">otsusega </w:t>
      </w:r>
      <w:r w:rsidRPr="780DE211">
        <w:rPr>
          <w:rFonts w:ascii="Times New Roman" w:eastAsia="Times New Roman" w:hAnsi="Times New Roman" w:cs="Times New Roman"/>
        </w:rPr>
        <w:t>955 juhtumil ning 806 otsust vormistas komisjoni esimees ainuisikuliselt, mis tähendab</w:t>
      </w:r>
      <w:r w:rsidR="00EC501F">
        <w:rPr>
          <w:rFonts w:ascii="Times New Roman" w:eastAsia="Times New Roman" w:hAnsi="Times New Roman" w:cs="Times New Roman"/>
        </w:rPr>
        <w:t>, et</w:t>
      </w:r>
      <w:r w:rsidRPr="780DE211">
        <w:rPr>
          <w:rFonts w:ascii="Times New Roman" w:eastAsia="Times New Roman" w:hAnsi="Times New Roman" w:cs="Times New Roman"/>
        </w:rPr>
        <w:t xml:space="preserve"> 85% otsustest </w:t>
      </w:r>
      <w:r w:rsidR="00EC501F" w:rsidRPr="780DE211">
        <w:rPr>
          <w:rFonts w:ascii="Times New Roman" w:eastAsia="Times New Roman" w:hAnsi="Times New Roman" w:cs="Times New Roman"/>
        </w:rPr>
        <w:t>lahenda</w:t>
      </w:r>
      <w:r w:rsidR="00EC501F">
        <w:rPr>
          <w:rFonts w:ascii="Times New Roman" w:eastAsia="Times New Roman" w:hAnsi="Times New Roman" w:cs="Times New Roman"/>
        </w:rPr>
        <w:t>b</w:t>
      </w:r>
      <w:r w:rsidR="00EC501F"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juba </w:t>
      </w:r>
      <w:r w:rsidR="00EC501F">
        <w:rPr>
          <w:rFonts w:ascii="Times New Roman" w:eastAsia="Times New Roman" w:hAnsi="Times New Roman" w:cs="Times New Roman"/>
        </w:rPr>
        <w:t>praegu</w:t>
      </w:r>
      <w:r w:rsidR="00EC501F"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komisjoni </w:t>
      </w:r>
      <w:r w:rsidR="00EC501F">
        <w:rPr>
          <w:rFonts w:ascii="Times New Roman" w:eastAsia="Times New Roman" w:hAnsi="Times New Roman" w:cs="Times New Roman"/>
        </w:rPr>
        <w:t>esimees üksi</w:t>
      </w:r>
      <w:r w:rsidR="00DF2EB4">
        <w:rPr>
          <w:rFonts w:ascii="Times New Roman" w:eastAsia="Times New Roman" w:hAnsi="Times New Roman" w:cs="Times New Roman"/>
        </w:rPr>
        <w:t>.</w:t>
      </w:r>
    </w:p>
    <w:p w14:paraId="587B0B52" w14:textId="12B19358" w:rsidR="4E4D8544" w:rsidRDefault="79503D93"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2C74C626" w:rsidRPr="780DE211">
        <w:rPr>
          <w:rFonts w:ascii="Times New Roman" w:eastAsia="Times New Roman" w:hAnsi="Times New Roman" w:cs="Times New Roman"/>
        </w:rPr>
        <w:t xml:space="preserve"> </w:t>
      </w:r>
      <w:r w:rsidR="36D5FAB6" w:rsidRPr="780DE211">
        <w:rPr>
          <w:rFonts w:ascii="Times New Roman" w:eastAsia="Times New Roman" w:hAnsi="Times New Roman" w:cs="Times New Roman"/>
        </w:rPr>
        <w:t xml:space="preserve">mõju </w:t>
      </w:r>
      <w:r w:rsidR="1EC23F6F" w:rsidRPr="780DE211">
        <w:rPr>
          <w:rFonts w:ascii="Times New Roman" w:eastAsia="Times New Roman" w:hAnsi="Times New Roman" w:cs="Times New Roman"/>
        </w:rPr>
        <w:t>majandusele</w:t>
      </w:r>
    </w:p>
    <w:p w14:paraId="3480ABBB" w14:textId="6041EE4A" w:rsidR="4E4D8544" w:rsidRDefault="79503D93"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tarbijad ja kauplejad, kes osalevad tarbijavaidluste komisjoni menetluses</w:t>
      </w:r>
    </w:p>
    <w:p w14:paraId="4862F52F" w14:textId="7396A1A8" w:rsidR="4E4D8544" w:rsidRDefault="79503D93" w:rsidP="780DE211">
      <w:pPr>
        <w:spacing w:line="240" w:lineRule="auto"/>
        <w:jc w:val="both"/>
        <w:rPr>
          <w:rFonts w:ascii="Times New Roman" w:eastAsia="Times New Roman" w:hAnsi="Times New Roman" w:cs="Times New Roman"/>
        </w:rPr>
      </w:pPr>
      <w:commentRangeStart w:id="120"/>
      <w:r w:rsidRPr="780DE211">
        <w:rPr>
          <w:rFonts w:ascii="Times New Roman" w:eastAsia="Times New Roman" w:hAnsi="Times New Roman" w:cs="Times New Roman"/>
        </w:rPr>
        <w:t xml:space="preserve">Mõju tarbijatele ja kauplejatele on väheoluline, sest ka komisjoni </w:t>
      </w:r>
      <w:r w:rsidR="007E695E">
        <w:rPr>
          <w:rFonts w:ascii="Times New Roman" w:eastAsia="Times New Roman" w:hAnsi="Times New Roman" w:cs="Times New Roman"/>
        </w:rPr>
        <w:t>praeguse</w:t>
      </w:r>
      <w:r w:rsidR="007E695E"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praktika kohaselt teeb esimees otsuse ainuisikuliselt, kui vaidluse asjaolud on selged. </w:t>
      </w:r>
      <w:commentRangeEnd w:id="120"/>
      <w:r w:rsidR="00E96F48">
        <w:rPr>
          <w:rStyle w:val="Kommentaariviide"/>
          <w:kern w:val="2"/>
          <w14:ligatures w14:val="standardContextual"/>
        </w:rPr>
        <w:commentReference w:id="120"/>
      </w:r>
    </w:p>
    <w:p w14:paraId="12448983" w14:textId="24DFF3D7" w:rsidR="005C68BC" w:rsidRPr="005C68BC" w:rsidRDefault="6F3C13DB"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Kavandatav muudatus: </w:t>
      </w:r>
      <w:r w:rsidR="361AF60A" w:rsidRPr="780DE211">
        <w:rPr>
          <w:rFonts w:ascii="Times New Roman" w:eastAsia="Times New Roman" w:hAnsi="Times New Roman" w:cs="Times New Roman"/>
          <w:b/>
          <w:bCs/>
        </w:rPr>
        <w:t xml:space="preserve">kaotatakse tarbijavaidluste komisjoni sekretariaadi kohustus koostada istungitest mahukaid protokolle ning </w:t>
      </w:r>
      <w:r w:rsidR="007E695E" w:rsidRPr="780DE211">
        <w:rPr>
          <w:rFonts w:ascii="Times New Roman" w:eastAsia="Times New Roman" w:hAnsi="Times New Roman" w:cs="Times New Roman"/>
          <w:b/>
          <w:bCs/>
        </w:rPr>
        <w:t xml:space="preserve">see </w:t>
      </w:r>
      <w:r w:rsidR="361AF60A" w:rsidRPr="780DE211">
        <w:rPr>
          <w:rFonts w:ascii="Times New Roman" w:eastAsia="Times New Roman" w:hAnsi="Times New Roman" w:cs="Times New Roman"/>
          <w:b/>
          <w:bCs/>
        </w:rPr>
        <w:t xml:space="preserve">asendatakse istungi </w:t>
      </w:r>
      <w:r w:rsidR="064EA414" w:rsidRPr="780DE211">
        <w:rPr>
          <w:rFonts w:ascii="Times New Roman" w:eastAsia="Times New Roman" w:hAnsi="Times New Roman" w:cs="Times New Roman"/>
          <w:b/>
          <w:bCs/>
        </w:rPr>
        <w:t>heli</w:t>
      </w:r>
      <w:r w:rsidR="361AF60A" w:rsidRPr="780DE211">
        <w:rPr>
          <w:rFonts w:ascii="Times New Roman" w:eastAsia="Times New Roman" w:hAnsi="Times New Roman" w:cs="Times New Roman"/>
          <w:b/>
          <w:bCs/>
        </w:rPr>
        <w:t>salvestamise kohustusega.</w:t>
      </w:r>
    </w:p>
    <w:p w14:paraId="6A5C17BE" w14:textId="3CDB698E" w:rsidR="005C68BC" w:rsidRPr="005C68BC" w:rsidRDefault="6F3C13DB" w:rsidP="780DE211">
      <w:pPr>
        <w:spacing w:line="240" w:lineRule="auto"/>
        <w:jc w:val="both"/>
        <w:rPr>
          <w:rFonts w:ascii="Times New Roman" w:eastAsia="Times New Roman" w:hAnsi="Times New Roman" w:cs="Times New Roman"/>
          <w:u w:val="single"/>
        </w:rPr>
      </w:pPr>
      <w:r w:rsidRPr="780DE211">
        <w:rPr>
          <w:rFonts w:ascii="Times New Roman" w:eastAsia="Times New Roman" w:hAnsi="Times New Roman" w:cs="Times New Roman"/>
          <w:u w:val="single"/>
        </w:rPr>
        <w:t>Mõju valdkond:</w:t>
      </w:r>
      <w:r w:rsidR="31270B9E" w:rsidRPr="780DE211">
        <w:rPr>
          <w:rFonts w:ascii="Times New Roman" w:eastAsia="Times New Roman" w:hAnsi="Times New Roman" w:cs="Times New Roman"/>
        </w:rPr>
        <w:t xml:space="preserve"> riigivalitsemine</w:t>
      </w:r>
    </w:p>
    <w:p w14:paraId="6A07B3DB" w14:textId="495AE859" w:rsidR="005C68BC" w:rsidRPr="005C68BC" w:rsidRDefault="6F3C13DB" w:rsidP="780DE211">
      <w:pPr>
        <w:spacing w:line="240" w:lineRule="auto"/>
        <w:jc w:val="both"/>
        <w:rPr>
          <w:rFonts w:ascii="Times New Roman" w:eastAsia="Times New Roman" w:hAnsi="Times New Roman" w:cs="Times New Roman"/>
          <w:u w:val="single"/>
        </w:rPr>
      </w:pPr>
      <w:commentRangeStart w:id="121"/>
      <w:r w:rsidRPr="780DE211">
        <w:rPr>
          <w:rFonts w:ascii="Times New Roman" w:eastAsia="Times New Roman" w:hAnsi="Times New Roman" w:cs="Times New Roman"/>
          <w:u w:val="single"/>
        </w:rPr>
        <w:t>Sihtrühm:</w:t>
      </w:r>
      <w:r w:rsidR="496DE62C" w:rsidRPr="780DE211">
        <w:rPr>
          <w:rFonts w:ascii="Times New Roman" w:eastAsia="Times New Roman" w:hAnsi="Times New Roman" w:cs="Times New Roman"/>
        </w:rPr>
        <w:t xml:space="preserve"> TTJA</w:t>
      </w:r>
      <w:commentRangeEnd w:id="121"/>
      <w:r w:rsidR="00A90FE3">
        <w:rPr>
          <w:rStyle w:val="Kommentaariviide"/>
          <w:kern w:val="2"/>
          <w14:ligatures w14:val="standardContextual"/>
        </w:rPr>
        <w:commentReference w:id="121"/>
      </w:r>
    </w:p>
    <w:p w14:paraId="18369C31" w14:textId="5BC400BD" w:rsidR="148A459B" w:rsidRDefault="3833E06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Mõju TTJA-</w:t>
      </w:r>
      <w:proofErr w:type="spellStart"/>
      <w:r w:rsidRPr="780DE211">
        <w:rPr>
          <w:rFonts w:ascii="Times New Roman" w:eastAsia="Times New Roman" w:hAnsi="Times New Roman" w:cs="Times New Roman"/>
        </w:rPr>
        <w:t>le</w:t>
      </w:r>
      <w:proofErr w:type="spellEnd"/>
      <w:r w:rsidRPr="780DE211">
        <w:rPr>
          <w:rFonts w:ascii="Times New Roman" w:eastAsia="Times New Roman" w:hAnsi="Times New Roman" w:cs="Times New Roman"/>
        </w:rPr>
        <w:t xml:space="preserve"> on </w:t>
      </w:r>
      <w:r w:rsidR="46261663" w:rsidRPr="780DE211">
        <w:rPr>
          <w:rFonts w:ascii="Times New Roman" w:eastAsia="Times New Roman" w:hAnsi="Times New Roman" w:cs="Times New Roman"/>
        </w:rPr>
        <w:t>positiivne</w:t>
      </w:r>
      <w:r w:rsidR="20ED1520" w:rsidRPr="780DE211">
        <w:rPr>
          <w:rFonts w:ascii="Times New Roman" w:eastAsia="Times New Roman" w:hAnsi="Times New Roman" w:cs="Times New Roman"/>
        </w:rPr>
        <w:t xml:space="preserve"> ning oluline</w:t>
      </w:r>
      <w:r w:rsidRPr="780DE211">
        <w:rPr>
          <w:rFonts w:ascii="Times New Roman" w:eastAsia="Times New Roman" w:hAnsi="Times New Roman" w:cs="Times New Roman"/>
        </w:rPr>
        <w:t xml:space="preserve">, sest </w:t>
      </w:r>
      <w:r w:rsidR="007E695E">
        <w:rPr>
          <w:rFonts w:ascii="Times New Roman" w:eastAsia="Times New Roman" w:hAnsi="Times New Roman" w:cs="Times New Roman"/>
        </w:rPr>
        <w:t>praegu</w:t>
      </w:r>
      <w:r w:rsidR="007E695E" w:rsidRPr="780DE211">
        <w:rPr>
          <w:rFonts w:ascii="Times New Roman" w:eastAsia="Times New Roman" w:hAnsi="Times New Roman" w:cs="Times New Roman"/>
        </w:rPr>
        <w:t xml:space="preserve"> koosta</w:t>
      </w:r>
      <w:r w:rsidR="007E695E">
        <w:rPr>
          <w:rFonts w:ascii="Times New Roman" w:eastAsia="Times New Roman" w:hAnsi="Times New Roman" w:cs="Times New Roman"/>
        </w:rPr>
        <w:t>b</w:t>
      </w:r>
      <w:r w:rsidR="007E695E" w:rsidRPr="780DE211">
        <w:rPr>
          <w:rFonts w:ascii="Times New Roman" w:eastAsia="Times New Roman" w:hAnsi="Times New Roman" w:cs="Times New Roman"/>
        </w:rPr>
        <w:t xml:space="preserve"> </w:t>
      </w:r>
      <w:r w:rsidRPr="780DE211">
        <w:rPr>
          <w:rFonts w:ascii="Times New Roman" w:eastAsia="Times New Roman" w:hAnsi="Times New Roman" w:cs="Times New Roman"/>
        </w:rPr>
        <w:t>tarbijavaidluste komisjoni sekretariaa</w:t>
      </w:r>
      <w:r w:rsidR="007E695E">
        <w:rPr>
          <w:rFonts w:ascii="Times New Roman" w:eastAsia="Times New Roman" w:hAnsi="Times New Roman" w:cs="Times New Roman"/>
        </w:rPr>
        <w:t>t</w:t>
      </w:r>
      <w:r w:rsidRPr="780DE211">
        <w:rPr>
          <w:rFonts w:ascii="Times New Roman" w:eastAsia="Times New Roman" w:hAnsi="Times New Roman" w:cs="Times New Roman"/>
        </w:rPr>
        <w:t xml:space="preserve"> mahukaid ja aeganõudvaid protokolle, kuigi tänapäevased digilahendused võimaldavad istungeid </w:t>
      </w:r>
      <w:r w:rsidR="007E695E">
        <w:rPr>
          <w:rFonts w:ascii="Times New Roman" w:eastAsia="Times New Roman" w:hAnsi="Times New Roman" w:cs="Times New Roman"/>
        </w:rPr>
        <w:t xml:space="preserve">protokollida </w:t>
      </w:r>
      <w:r w:rsidR="7B695AAE" w:rsidRPr="780DE211">
        <w:rPr>
          <w:rFonts w:ascii="Times New Roman" w:eastAsia="Times New Roman" w:hAnsi="Times New Roman" w:cs="Times New Roman"/>
        </w:rPr>
        <w:t>helisalvestad</w:t>
      </w:r>
      <w:r w:rsidR="007E695E">
        <w:rPr>
          <w:rFonts w:ascii="Times New Roman" w:eastAsia="Times New Roman" w:hAnsi="Times New Roman" w:cs="Times New Roman"/>
        </w:rPr>
        <w:t>es</w:t>
      </w:r>
      <w:r w:rsidR="50C86A09" w:rsidRPr="780DE211">
        <w:rPr>
          <w:rFonts w:ascii="Times New Roman" w:eastAsia="Times New Roman" w:hAnsi="Times New Roman" w:cs="Times New Roman"/>
        </w:rPr>
        <w:t>,</w:t>
      </w:r>
      <w:r w:rsidR="7B695AAE" w:rsidRPr="780DE211">
        <w:rPr>
          <w:rFonts w:ascii="Times New Roman" w:eastAsia="Times New Roman" w:hAnsi="Times New Roman" w:cs="Times New Roman"/>
        </w:rPr>
        <w:t xml:space="preserve"> mis </w:t>
      </w:r>
      <w:r w:rsidR="007E695E">
        <w:rPr>
          <w:rFonts w:ascii="Times New Roman" w:eastAsia="Times New Roman" w:hAnsi="Times New Roman" w:cs="Times New Roman"/>
        </w:rPr>
        <w:t>võtab</w:t>
      </w:r>
      <w:r w:rsidR="007E695E" w:rsidRPr="780DE211">
        <w:rPr>
          <w:rFonts w:ascii="Times New Roman" w:eastAsia="Times New Roman" w:hAnsi="Times New Roman" w:cs="Times New Roman"/>
        </w:rPr>
        <w:t xml:space="preserve"> </w:t>
      </w:r>
      <w:r w:rsidR="007009B2" w:rsidRPr="780DE211">
        <w:rPr>
          <w:rFonts w:ascii="Times New Roman" w:eastAsia="Times New Roman" w:hAnsi="Times New Roman" w:cs="Times New Roman"/>
        </w:rPr>
        <w:t xml:space="preserve">oluliselt </w:t>
      </w:r>
      <w:r w:rsidR="7B695AAE" w:rsidRPr="780DE211">
        <w:rPr>
          <w:rFonts w:ascii="Times New Roman" w:eastAsia="Times New Roman" w:hAnsi="Times New Roman" w:cs="Times New Roman"/>
        </w:rPr>
        <w:t>vähem a</w:t>
      </w:r>
      <w:r w:rsidR="007E695E">
        <w:rPr>
          <w:rFonts w:ascii="Times New Roman" w:eastAsia="Times New Roman" w:hAnsi="Times New Roman" w:cs="Times New Roman"/>
        </w:rPr>
        <w:t>ega</w:t>
      </w:r>
      <w:r w:rsidR="7B695AAE" w:rsidRPr="780DE211">
        <w:rPr>
          <w:rFonts w:ascii="Times New Roman" w:eastAsia="Times New Roman" w:hAnsi="Times New Roman" w:cs="Times New Roman"/>
        </w:rPr>
        <w:t>.</w:t>
      </w:r>
    </w:p>
    <w:p w14:paraId="2FBA64CC" w14:textId="7D062AC2" w:rsidR="4DFA3BF7" w:rsidRDefault="132E4D4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mõju m</w:t>
      </w:r>
      <w:r w:rsidR="121193E9" w:rsidRPr="780DE211">
        <w:rPr>
          <w:rFonts w:ascii="Times New Roman" w:eastAsia="Times New Roman" w:hAnsi="Times New Roman" w:cs="Times New Roman"/>
        </w:rPr>
        <w:t>ajandusele</w:t>
      </w:r>
    </w:p>
    <w:p w14:paraId="23724B02" w14:textId="6DFEBA67" w:rsidR="4DFA3BF7" w:rsidRDefault="132E4D4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tarbijad ja kauplejad, kes osalevad tarbijavaidluste komisjoni menetluses</w:t>
      </w:r>
    </w:p>
    <w:p w14:paraId="60151AEE" w14:textId="7C363D62" w:rsidR="4DFA3BF7" w:rsidRDefault="132E4D4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Mõju kauplejatele ja tarbijatele on väheoluline, sest tulevikus istungeid küll ei protokollita, kuid</w:t>
      </w:r>
      <w:r w:rsidR="336736CA" w:rsidRPr="780DE211">
        <w:rPr>
          <w:rFonts w:ascii="Times New Roman" w:eastAsia="Times New Roman" w:hAnsi="Times New Roman" w:cs="Times New Roman"/>
        </w:rPr>
        <w:t xml:space="preserve"> istungid helisalvestatakse ning</w:t>
      </w:r>
      <w:r w:rsidRPr="780DE211">
        <w:rPr>
          <w:rFonts w:ascii="Times New Roman" w:eastAsia="Times New Roman" w:hAnsi="Times New Roman" w:cs="Times New Roman"/>
        </w:rPr>
        <w:t xml:space="preserve"> menetlusosalistel</w:t>
      </w:r>
      <w:r w:rsidR="78B770F5" w:rsidRPr="780DE211">
        <w:rPr>
          <w:rFonts w:ascii="Times New Roman" w:eastAsia="Times New Roman" w:hAnsi="Times New Roman" w:cs="Times New Roman"/>
        </w:rPr>
        <w:t xml:space="preserve"> ja komisjonil</w:t>
      </w:r>
      <w:r w:rsidRPr="780DE211">
        <w:rPr>
          <w:rFonts w:ascii="Times New Roman" w:eastAsia="Times New Roman" w:hAnsi="Times New Roman" w:cs="Times New Roman"/>
        </w:rPr>
        <w:t xml:space="preserve"> on võimalik ikkagi hiljem </w:t>
      </w:r>
      <w:r w:rsidR="007009B2">
        <w:rPr>
          <w:rFonts w:ascii="Times New Roman" w:eastAsia="Times New Roman" w:hAnsi="Times New Roman" w:cs="Times New Roman"/>
        </w:rPr>
        <w:t xml:space="preserve">tutvuda </w:t>
      </w:r>
      <w:r w:rsidRPr="780DE211">
        <w:rPr>
          <w:rFonts w:ascii="Times New Roman" w:eastAsia="Times New Roman" w:hAnsi="Times New Roman" w:cs="Times New Roman"/>
        </w:rPr>
        <w:t>istungi</w:t>
      </w:r>
      <w:r w:rsidR="2D651183" w:rsidRPr="780DE211">
        <w:rPr>
          <w:rFonts w:ascii="Times New Roman" w:eastAsia="Times New Roman" w:hAnsi="Times New Roman" w:cs="Times New Roman"/>
        </w:rPr>
        <w:t xml:space="preserve"> </w:t>
      </w:r>
      <w:r w:rsidR="44F5B0D6" w:rsidRPr="780DE211">
        <w:rPr>
          <w:rFonts w:ascii="Times New Roman" w:eastAsia="Times New Roman" w:hAnsi="Times New Roman" w:cs="Times New Roman"/>
        </w:rPr>
        <w:t>helisalvestisega.</w:t>
      </w:r>
    </w:p>
    <w:p w14:paraId="2A239F30" w14:textId="4D60EBF3" w:rsidR="005C68BC" w:rsidRPr="005C68BC" w:rsidRDefault="6F3C13DB"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Kavandatav muudatus: </w:t>
      </w:r>
      <w:r w:rsidR="384A37B5" w:rsidRPr="780DE211">
        <w:rPr>
          <w:rFonts w:ascii="Times New Roman" w:eastAsia="Times New Roman" w:hAnsi="Times New Roman" w:cs="Times New Roman"/>
          <w:b/>
          <w:bCs/>
        </w:rPr>
        <w:t xml:space="preserve">antakse tarbijavaidluste komisjoni sekretariaadile </w:t>
      </w:r>
      <w:r w:rsidR="00367D08">
        <w:rPr>
          <w:rFonts w:ascii="Times New Roman" w:eastAsia="Times New Roman" w:hAnsi="Times New Roman" w:cs="Times New Roman"/>
          <w:b/>
          <w:bCs/>
        </w:rPr>
        <w:t>uus</w:t>
      </w:r>
      <w:r w:rsidR="00367D08" w:rsidRPr="780DE211">
        <w:rPr>
          <w:rFonts w:ascii="Times New Roman" w:eastAsia="Times New Roman" w:hAnsi="Times New Roman" w:cs="Times New Roman"/>
          <w:b/>
          <w:bCs/>
        </w:rPr>
        <w:t xml:space="preserve"> </w:t>
      </w:r>
      <w:r w:rsidR="384A37B5" w:rsidRPr="780DE211">
        <w:rPr>
          <w:rFonts w:ascii="Times New Roman" w:eastAsia="Times New Roman" w:hAnsi="Times New Roman" w:cs="Times New Roman"/>
          <w:b/>
          <w:bCs/>
        </w:rPr>
        <w:t xml:space="preserve">pädevus </w:t>
      </w:r>
      <w:r w:rsidR="00367D08">
        <w:rPr>
          <w:rFonts w:ascii="Times New Roman" w:eastAsia="Times New Roman" w:hAnsi="Times New Roman" w:cs="Times New Roman"/>
          <w:b/>
          <w:bCs/>
        </w:rPr>
        <w:t xml:space="preserve">– </w:t>
      </w:r>
      <w:r w:rsidR="384A37B5" w:rsidRPr="780DE211">
        <w:rPr>
          <w:rFonts w:ascii="Times New Roman" w:eastAsia="Times New Roman" w:hAnsi="Times New Roman" w:cs="Times New Roman"/>
          <w:b/>
          <w:bCs/>
        </w:rPr>
        <w:t xml:space="preserve">otsustada menetluse </w:t>
      </w:r>
      <w:r w:rsidR="00C54AFF">
        <w:rPr>
          <w:rFonts w:ascii="Times New Roman" w:eastAsia="Times New Roman" w:hAnsi="Times New Roman" w:cs="Times New Roman"/>
          <w:b/>
          <w:bCs/>
        </w:rPr>
        <w:t>alustamata jätmise</w:t>
      </w:r>
      <w:r w:rsidR="00C54AFF" w:rsidRPr="780DE211">
        <w:rPr>
          <w:rFonts w:ascii="Times New Roman" w:eastAsia="Times New Roman" w:hAnsi="Times New Roman" w:cs="Times New Roman"/>
          <w:b/>
          <w:bCs/>
        </w:rPr>
        <w:t xml:space="preserve"> </w:t>
      </w:r>
      <w:r w:rsidR="384A37B5" w:rsidRPr="780DE211">
        <w:rPr>
          <w:rFonts w:ascii="Times New Roman" w:eastAsia="Times New Roman" w:hAnsi="Times New Roman" w:cs="Times New Roman"/>
          <w:b/>
          <w:bCs/>
        </w:rPr>
        <w:t xml:space="preserve">või lõpetamise </w:t>
      </w:r>
      <w:r w:rsidR="00C54AFF">
        <w:rPr>
          <w:rFonts w:ascii="Times New Roman" w:eastAsia="Times New Roman" w:hAnsi="Times New Roman" w:cs="Times New Roman"/>
          <w:b/>
          <w:bCs/>
        </w:rPr>
        <w:t>üle</w:t>
      </w:r>
      <w:r w:rsidR="384A37B5" w:rsidRPr="780DE211">
        <w:rPr>
          <w:rFonts w:ascii="Times New Roman" w:eastAsia="Times New Roman" w:hAnsi="Times New Roman" w:cs="Times New Roman"/>
          <w:b/>
          <w:bCs/>
        </w:rPr>
        <w:t>.</w:t>
      </w:r>
    </w:p>
    <w:p w14:paraId="6F3BFEA4" w14:textId="3CDB698E" w:rsidR="45491B30" w:rsidRDefault="2D526DB0" w:rsidP="780DE211">
      <w:pPr>
        <w:spacing w:line="240" w:lineRule="auto"/>
        <w:jc w:val="both"/>
        <w:rPr>
          <w:rFonts w:ascii="Times New Roman" w:eastAsia="Times New Roman" w:hAnsi="Times New Roman" w:cs="Times New Roman"/>
          <w:u w:val="single"/>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riigivalitsemine</w:t>
      </w:r>
    </w:p>
    <w:p w14:paraId="5A949F4A" w14:textId="51A79596" w:rsidR="45491B30" w:rsidRDefault="2D526DB0" w:rsidP="780DE211">
      <w:pPr>
        <w:spacing w:line="240" w:lineRule="auto"/>
        <w:jc w:val="both"/>
        <w:rPr>
          <w:rFonts w:ascii="Times New Roman" w:eastAsia="Times New Roman" w:hAnsi="Times New Roman" w:cs="Times New Roman"/>
          <w:u w:val="single"/>
        </w:rPr>
      </w:pPr>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TTJA</w:t>
      </w:r>
    </w:p>
    <w:p w14:paraId="3FE8E446" w14:textId="05486167" w:rsidR="779F163C" w:rsidRDefault="7FB6953B"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Mõju</w:t>
      </w:r>
      <w:r w:rsidR="7F1F3391" w:rsidRPr="780DE211">
        <w:rPr>
          <w:rFonts w:ascii="Times New Roman" w:eastAsia="Times New Roman" w:hAnsi="Times New Roman" w:cs="Times New Roman"/>
        </w:rPr>
        <w:t xml:space="preserve"> TTJA-</w:t>
      </w:r>
      <w:proofErr w:type="spellStart"/>
      <w:r w:rsidR="7F1F3391" w:rsidRPr="780DE211">
        <w:rPr>
          <w:rFonts w:ascii="Times New Roman" w:eastAsia="Times New Roman" w:hAnsi="Times New Roman" w:cs="Times New Roman"/>
        </w:rPr>
        <w:t>le</w:t>
      </w:r>
      <w:proofErr w:type="spellEnd"/>
      <w:r w:rsidR="7F1F3391" w:rsidRPr="780DE211">
        <w:rPr>
          <w:rFonts w:ascii="Times New Roman" w:eastAsia="Times New Roman" w:hAnsi="Times New Roman" w:cs="Times New Roman"/>
        </w:rPr>
        <w:t xml:space="preserve"> on </w:t>
      </w:r>
      <w:r w:rsidR="3E62BFDC" w:rsidRPr="780DE211">
        <w:rPr>
          <w:rFonts w:ascii="Times New Roman" w:eastAsia="Times New Roman" w:hAnsi="Times New Roman" w:cs="Times New Roman"/>
        </w:rPr>
        <w:t xml:space="preserve">positiivne </w:t>
      </w:r>
      <w:r w:rsidR="00C54AFF">
        <w:rPr>
          <w:rFonts w:ascii="Times New Roman" w:eastAsia="Times New Roman" w:hAnsi="Times New Roman" w:cs="Times New Roman"/>
        </w:rPr>
        <w:t>ja</w:t>
      </w:r>
      <w:r w:rsidR="00C54AFF" w:rsidRPr="780DE211">
        <w:rPr>
          <w:rFonts w:ascii="Times New Roman" w:eastAsia="Times New Roman" w:hAnsi="Times New Roman" w:cs="Times New Roman"/>
        </w:rPr>
        <w:t xml:space="preserve"> </w:t>
      </w:r>
      <w:r w:rsidR="7F1F3391" w:rsidRPr="780DE211">
        <w:rPr>
          <w:rFonts w:ascii="Times New Roman" w:eastAsia="Times New Roman" w:hAnsi="Times New Roman" w:cs="Times New Roman"/>
        </w:rPr>
        <w:t xml:space="preserve">oluline, sest komisjoni esimehi tasustatakse tunnipõhiselt, mis on kulu riigieelarvele. </w:t>
      </w:r>
      <w:r w:rsidR="2D208DBD" w:rsidRPr="780DE211">
        <w:rPr>
          <w:rFonts w:ascii="Times New Roman" w:eastAsia="Times New Roman" w:hAnsi="Times New Roman" w:cs="Times New Roman"/>
        </w:rPr>
        <w:t>Kui edaspidi teeb selliseid otsuseid komisjoni sekretariaat, tähendab see rahalist kokkuhoidu. Komisjoni sekre</w:t>
      </w:r>
      <w:r w:rsidR="02057D5F" w:rsidRPr="780DE211">
        <w:rPr>
          <w:rFonts w:ascii="Times New Roman" w:eastAsia="Times New Roman" w:hAnsi="Times New Roman" w:cs="Times New Roman"/>
        </w:rPr>
        <w:t xml:space="preserve">tariaadil olulist töökoormuse kasvu ei ole, sest juba kehtiva regulatsiooni alusel </w:t>
      </w:r>
      <w:commentRangeStart w:id="122"/>
      <w:r w:rsidR="02057D5F" w:rsidRPr="780DE211">
        <w:rPr>
          <w:rFonts w:ascii="Times New Roman" w:eastAsia="Times New Roman" w:hAnsi="Times New Roman" w:cs="Times New Roman"/>
        </w:rPr>
        <w:t>vormistab sellised otsused komisjoni esimees sekretariaadi ettep</w:t>
      </w:r>
      <w:r w:rsidR="02D29F69" w:rsidRPr="780DE211">
        <w:rPr>
          <w:rFonts w:ascii="Times New Roman" w:eastAsia="Times New Roman" w:hAnsi="Times New Roman" w:cs="Times New Roman"/>
        </w:rPr>
        <w:t>anekul.</w:t>
      </w:r>
      <w:commentRangeEnd w:id="122"/>
      <w:r w:rsidR="002D1638">
        <w:rPr>
          <w:rStyle w:val="Kommentaariviide"/>
          <w:kern w:val="2"/>
          <w14:ligatures w14:val="standardContextual"/>
        </w:rPr>
        <w:commentReference w:id="122"/>
      </w:r>
    </w:p>
    <w:p w14:paraId="6CF3A2EF" w14:textId="52EFE944" w:rsidR="22D45E3C" w:rsidRDefault="36F11A33"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mõju majandusele</w:t>
      </w:r>
    </w:p>
    <w:p w14:paraId="2E4B62DC" w14:textId="41B9569A" w:rsidR="22D45E3C" w:rsidRDefault="36F11A33"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00B245FD">
        <w:rPr>
          <w:rFonts w:ascii="Times New Roman" w:eastAsia="Times New Roman" w:hAnsi="Times New Roman" w:cs="Times New Roman"/>
        </w:rPr>
        <w:t xml:space="preserve"> </w:t>
      </w:r>
      <w:r w:rsidRPr="780DE211">
        <w:rPr>
          <w:rFonts w:ascii="Times New Roman" w:eastAsia="Times New Roman" w:hAnsi="Times New Roman" w:cs="Times New Roman"/>
        </w:rPr>
        <w:t>tarbijad ja kauplejad, kes osalevad tarbijavaidluste komisjoni menetluses</w:t>
      </w:r>
    </w:p>
    <w:p w14:paraId="67C06623" w14:textId="33ECBADB" w:rsidR="22D45E3C" w:rsidRDefault="36F11A33"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Mõju kauplejatele ja tarbijatele on väheoluline</w:t>
      </w:r>
      <w:r w:rsidR="3083840B" w:rsidRPr="780DE211">
        <w:rPr>
          <w:rFonts w:ascii="Times New Roman" w:eastAsia="Times New Roman" w:hAnsi="Times New Roman" w:cs="Times New Roman"/>
        </w:rPr>
        <w:t xml:space="preserve">, sest kehtiva regulatsiooni kohaselt on </w:t>
      </w:r>
      <w:r w:rsidR="00771A6D">
        <w:rPr>
          <w:rFonts w:ascii="Times New Roman" w:eastAsia="Times New Roman" w:hAnsi="Times New Roman" w:cs="Times New Roman"/>
        </w:rPr>
        <w:t>otsuse vormistamise</w:t>
      </w:r>
      <w:r w:rsidR="00B51BC0" w:rsidRPr="780DE211">
        <w:rPr>
          <w:rFonts w:ascii="Times New Roman" w:eastAsia="Times New Roman" w:hAnsi="Times New Roman" w:cs="Times New Roman"/>
        </w:rPr>
        <w:t xml:space="preserve"> </w:t>
      </w:r>
      <w:r w:rsidR="3083840B" w:rsidRPr="780DE211">
        <w:rPr>
          <w:rFonts w:ascii="Times New Roman" w:eastAsia="Times New Roman" w:hAnsi="Times New Roman" w:cs="Times New Roman"/>
        </w:rPr>
        <w:t xml:space="preserve">pädevus komisjoni esimehel, kes teeb otsuse vastavalt sekretariaadi </w:t>
      </w:r>
      <w:r w:rsidR="3083840B" w:rsidRPr="780DE211">
        <w:rPr>
          <w:rFonts w:ascii="Times New Roman" w:eastAsia="Times New Roman" w:hAnsi="Times New Roman" w:cs="Times New Roman"/>
        </w:rPr>
        <w:lastRenderedPageBreak/>
        <w:t xml:space="preserve">ettevalmistatud ettepanekule. Seega on juba </w:t>
      </w:r>
      <w:r w:rsidR="005354DA">
        <w:rPr>
          <w:rFonts w:ascii="Times New Roman" w:eastAsia="Times New Roman" w:hAnsi="Times New Roman" w:cs="Times New Roman"/>
        </w:rPr>
        <w:t>praegu</w:t>
      </w:r>
      <w:r w:rsidR="005354DA" w:rsidRPr="780DE211">
        <w:rPr>
          <w:rFonts w:ascii="Times New Roman" w:eastAsia="Times New Roman" w:hAnsi="Times New Roman" w:cs="Times New Roman"/>
        </w:rPr>
        <w:t xml:space="preserve"> </w:t>
      </w:r>
      <w:r w:rsidR="3083840B" w:rsidRPr="780DE211">
        <w:rPr>
          <w:rFonts w:ascii="Times New Roman" w:eastAsia="Times New Roman" w:hAnsi="Times New Roman" w:cs="Times New Roman"/>
        </w:rPr>
        <w:t xml:space="preserve">komisjoni sekretariaadil pädevus ja kogemus selliste otsuste tegemiseks, </w:t>
      </w:r>
      <w:commentRangeStart w:id="123"/>
      <w:r w:rsidR="3083840B" w:rsidRPr="780DE211">
        <w:rPr>
          <w:rFonts w:ascii="Times New Roman" w:eastAsia="Times New Roman" w:hAnsi="Times New Roman" w:cs="Times New Roman"/>
        </w:rPr>
        <w:t xml:space="preserve">kuid need </w:t>
      </w:r>
      <w:r w:rsidR="005354DA" w:rsidRPr="780DE211">
        <w:rPr>
          <w:rFonts w:ascii="Times New Roman" w:eastAsia="Times New Roman" w:hAnsi="Times New Roman" w:cs="Times New Roman"/>
        </w:rPr>
        <w:t xml:space="preserve">vormistab </w:t>
      </w:r>
      <w:r w:rsidR="3083840B" w:rsidRPr="780DE211">
        <w:rPr>
          <w:rFonts w:ascii="Times New Roman" w:eastAsia="Times New Roman" w:hAnsi="Times New Roman" w:cs="Times New Roman"/>
        </w:rPr>
        <w:t>esimees</w:t>
      </w:r>
      <w:r w:rsidR="66AB776B" w:rsidRPr="780DE211">
        <w:rPr>
          <w:rFonts w:ascii="Times New Roman" w:eastAsia="Times New Roman" w:hAnsi="Times New Roman" w:cs="Times New Roman"/>
        </w:rPr>
        <w:t>.</w:t>
      </w:r>
      <w:commentRangeEnd w:id="123"/>
      <w:r w:rsidR="002C2E7E">
        <w:rPr>
          <w:rStyle w:val="Kommentaariviide"/>
          <w:kern w:val="2"/>
          <w14:ligatures w14:val="standardContextual"/>
        </w:rPr>
        <w:commentReference w:id="123"/>
      </w:r>
    </w:p>
    <w:p w14:paraId="623D78FC" w14:textId="6E5FEC69" w:rsidR="005C68BC" w:rsidRPr="005C68BC" w:rsidRDefault="6F3C13DB"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Kavandatav muudatus: </w:t>
      </w:r>
      <w:r w:rsidR="2AD2F3AC" w:rsidRPr="780DE211">
        <w:rPr>
          <w:rFonts w:ascii="Times New Roman" w:eastAsia="Times New Roman" w:hAnsi="Times New Roman" w:cs="Times New Roman"/>
          <w:b/>
          <w:bCs/>
        </w:rPr>
        <w:t>suurendatakse nõude suurust, mil</w:t>
      </w:r>
      <w:r w:rsidR="005354DA">
        <w:rPr>
          <w:rFonts w:ascii="Times New Roman" w:eastAsia="Times New Roman" w:hAnsi="Times New Roman" w:cs="Times New Roman"/>
          <w:b/>
          <w:bCs/>
        </w:rPr>
        <w:t>le</w:t>
      </w:r>
      <w:r w:rsidR="007D2E07">
        <w:rPr>
          <w:rFonts w:ascii="Times New Roman" w:eastAsia="Times New Roman" w:hAnsi="Times New Roman" w:cs="Times New Roman"/>
          <w:b/>
          <w:bCs/>
        </w:rPr>
        <w:t xml:space="preserve"> korral</w:t>
      </w:r>
      <w:r w:rsidR="2AD2F3AC" w:rsidRPr="780DE211">
        <w:rPr>
          <w:rFonts w:ascii="Times New Roman" w:eastAsia="Times New Roman" w:hAnsi="Times New Roman" w:cs="Times New Roman"/>
          <w:b/>
          <w:bCs/>
        </w:rPr>
        <w:t xml:space="preserve"> </w:t>
      </w:r>
      <w:r w:rsidR="007D2E07" w:rsidRPr="780DE211">
        <w:rPr>
          <w:rFonts w:ascii="Times New Roman" w:eastAsia="Times New Roman" w:hAnsi="Times New Roman" w:cs="Times New Roman"/>
          <w:b/>
          <w:bCs/>
        </w:rPr>
        <w:t xml:space="preserve">võib </w:t>
      </w:r>
      <w:r w:rsidR="2AD2F3AC" w:rsidRPr="780DE211">
        <w:rPr>
          <w:rFonts w:ascii="Times New Roman" w:eastAsia="Times New Roman" w:hAnsi="Times New Roman" w:cs="Times New Roman"/>
          <w:b/>
          <w:bCs/>
        </w:rPr>
        <w:t>komisjon jätta kaebuse menetlusse võtmata või menetluse lõpetada (30 eurolt 50 eurole).</w:t>
      </w:r>
    </w:p>
    <w:p w14:paraId="48C554C2" w14:textId="3CDB698E" w:rsidR="51129DA8" w:rsidRDefault="2AA57FF6" w:rsidP="780DE211">
      <w:pPr>
        <w:spacing w:line="240" w:lineRule="auto"/>
        <w:jc w:val="both"/>
        <w:rPr>
          <w:rFonts w:ascii="Times New Roman" w:eastAsia="Times New Roman" w:hAnsi="Times New Roman" w:cs="Times New Roman"/>
          <w:u w:val="single"/>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riigivalitsemine</w:t>
      </w:r>
    </w:p>
    <w:p w14:paraId="06D39E54" w14:textId="361B69A6" w:rsidR="51129DA8" w:rsidRDefault="2AA57FF6" w:rsidP="780DE211">
      <w:pPr>
        <w:spacing w:line="240" w:lineRule="auto"/>
        <w:jc w:val="both"/>
        <w:rPr>
          <w:rFonts w:ascii="Times New Roman" w:eastAsia="Times New Roman" w:hAnsi="Times New Roman" w:cs="Times New Roman"/>
          <w:u w:val="single"/>
        </w:rPr>
      </w:pPr>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TTJA</w:t>
      </w:r>
    </w:p>
    <w:p w14:paraId="60FE04EA" w14:textId="2C01815D" w:rsidR="1F714BA8" w:rsidRDefault="1307D54C"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Mõju TTJA-</w:t>
      </w:r>
      <w:proofErr w:type="spellStart"/>
      <w:r w:rsidRPr="780DE211">
        <w:rPr>
          <w:rFonts w:ascii="Times New Roman" w:eastAsia="Times New Roman" w:hAnsi="Times New Roman" w:cs="Times New Roman"/>
        </w:rPr>
        <w:t>le</w:t>
      </w:r>
      <w:proofErr w:type="spellEnd"/>
      <w:r w:rsidRPr="780DE211">
        <w:rPr>
          <w:rFonts w:ascii="Times New Roman" w:eastAsia="Times New Roman" w:hAnsi="Times New Roman" w:cs="Times New Roman"/>
        </w:rPr>
        <w:t xml:space="preserve"> on oluline, </w:t>
      </w:r>
      <w:r w:rsidR="007D2E07" w:rsidRPr="780DE211">
        <w:rPr>
          <w:rFonts w:ascii="Times New Roman" w:eastAsia="Times New Roman" w:hAnsi="Times New Roman" w:cs="Times New Roman"/>
        </w:rPr>
        <w:t>ku</w:t>
      </w:r>
      <w:r w:rsidR="007D2E07">
        <w:rPr>
          <w:rFonts w:ascii="Times New Roman" w:eastAsia="Times New Roman" w:hAnsi="Times New Roman" w:cs="Times New Roman"/>
        </w:rPr>
        <w:t>na</w:t>
      </w:r>
      <w:r w:rsidR="007D2E07" w:rsidRPr="780DE211">
        <w:rPr>
          <w:rFonts w:ascii="Times New Roman" w:eastAsia="Times New Roman" w:hAnsi="Times New Roman" w:cs="Times New Roman"/>
        </w:rPr>
        <w:t xml:space="preserve"> eeld</w:t>
      </w:r>
      <w:r w:rsidR="007D2E07">
        <w:rPr>
          <w:rFonts w:ascii="Times New Roman" w:eastAsia="Times New Roman" w:hAnsi="Times New Roman" w:cs="Times New Roman"/>
        </w:rPr>
        <w:t>atavasti</w:t>
      </w:r>
      <w:r w:rsidR="007D2E07"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väheneb vaidluste arv, mida tarbijavaidluste komisjonis lahendatakse. TTJA on ise hinnanud, et vaidluste arv väheneb maksimaalselt 14%, seega teatud määral </w:t>
      </w:r>
      <w:r w:rsidR="006B234B">
        <w:rPr>
          <w:rFonts w:ascii="Times New Roman" w:eastAsia="Times New Roman" w:hAnsi="Times New Roman" w:cs="Times New Roman"/>
        </w:rPr>
        <w:t>väheneb</w:t>
      </w:r>
      <w:r w:rsidR="006B234B" w:rsidRPr="780DE211">
        <w:rPr>
          <w:rFonts w:ascii="Times New Roman" w:eastAsia="Times New Roman" w:hAnsi="Times New Roman" w:cs="Times New Roman"/>
        </w:rPr>
        <w:t xml:space="preserve"> </w:t>
      </w:r>
      <w:r w:rsidR="5EA2B63E" w:rsidRPr="780DE211">
        <w:rPr>
          <w:rFonts w:ascii="Times New Roman" w:eastAsia="Times New Roman" w:hAnsi="Times New Roman" w:cs="Times New Roman"/>
        </w:rPr>
        <w:t xml:space="preserve">TTJA </w:t>
      </w:r>
      <w:r w:rsidR="00EE3AF5">
        <w:rPr>
          <w:rFonts w:ascii="Times New Roman" w:eastAsia="Times New Roman" w:hAnsi="Times New Roman" w:cs="Times New Roman"/>
        </w:rPr>
        <w:t>töö</w:t>
      </w:r>
      <w:r w:rsidR="00EE3AF5" w:rsidRPr="780DE211">
        <w:rPr>
          <w:rFonts w:ascii="Times New Roman" w:eastAsia="Times New Roman" w:hAnsi="Times New Roman" w:cs="Times New Roman"/>
        </w:rPr>
        <w:t>koormus</w:t>
      </w:r>
      <w:r w:rsidRPr="780DE211">
        <w:rPr>
          <w:rFonts w:ascii="Times New Roman" w:eastAsia="Times New Roman" w:hAnsi="Times New Roman" w:cs="Times New Roman"/>
        </w:rPr>
        <w:t>. Samas säilib võimalus võtta menetlusse ka alla 50</w:t>
      </w:r>
      <w:r w:rsidR="00E87239">
        <w:rPr>
          <w:rFonts w:ascii="Times New Roman" w:eastAsia="Times New Roman" w:hAnsi="Times New Roman" w:cs="Times New Roman"/>
        </w:rPr>
        <w:t>-</w:t>
      </w:r>
      <w:r w:rsidRPr="780DE211">
        <w:rPr>
          <w:rFonts w:ascii="Times New Roman" w:eastAsia="Times New Roman" w:hAnsi="Times New Roman" w:cs="Times New Roman"/>
        </w:rPr>
        <w:t>euroseid nõudeid, kui komisjon leiab, et see on oluline näiteks praktika kujundamiseks.</w:t>
      </w:r>
    </w:p>
    <w:p w14:paraId="64046A2C" w14:textId="1956459F" w:rsidR="67ED843E" w:rsidRDefault="4953000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00102547">
        <w:rPr>
          <w:rFonts w:ascii="Times New Roman" w:eastAsia="Times New Roman" w:hAnsi="Times New Roman" w:cs="Times New Roman"/>
          <w:u w:val="single"/>
        </w:rPr>
        <w:t>:</w:t>
      </w:r>
      <w:r w:rsidRPr="780DE211">
        <w:rPr>
          <w:rFonts w:ascii="Times New Roman" w:eastAsia="Times New Roman" w:hAnsi="Times New Roman" w:cs="Times New Roman"/>
        </w:rPr>
        <w:t xml:space="preserve"> mõju majandusele</w:t>
      </w:r>
    </w:p>
    <w:p w14:paraId="6CB54D45" w14:textId="739B4261" w:rsidR="67ED843E" w:rsidRDefault="4953000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00102547">
        <w:rPr>
          <w:rFonts w:ascii="Times New Roman" w:eastAsia="Times New Roman" w:hAnsi="Times New Roman" w:cs="Times New Roman"/>
          <w:u w:val="single"/>
        </w:rPr>
        <w:t>:</w:t>
      </w:r>
      <w:r w:rsidRPr="780DE211">
        <w:rPr>
          <w:rFonts w:ascii="Times New Roman" w:eastAsia="Times New Roman" w:hAnsi="Times New Roman" w:cs="Times New Roman"/>
        </w:rPr>
        <w:t xml:space="preserve"> tarbijad ja kauplejad, kes osalevad tarbijavaidluste komisjoni menetluses</w:t>
      </w:r>
    </w:p>
    <w:p w14:paraId="2C727C52" w14:textId="7940D993" w:rsidR="073126B4" w:rsidRDefault="44B26448"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Mõju tarbijatele on oluline, kuivõrd komisjonil on õigus keelduda alla 50</w:t>
      </w:r>
      <w:r w:rsidR="00E87239">
        <w:rPr>
          <w:rFonts w:ascii="Times New Roman" w:eastAsia="Times New Roman" w:hAnsi="Times New Roman" w:cs="Times New Roman"/>
        </w:rPr>
        <w:t>-</w:t>
      </w:r>
      <w:r w:rsidRPr="780DE211">
        <w:rPr>
          <w:rFonts w:ascii="Times New Roman" w:eastAsia="Times New Roman" w:hAnsi="Times New Roman" w:cs="Times New Roman"/>
        </w:rPr>
        <w:t>euroste nõuete menetlemisest</w:t>
      </w:r>
      <w:r w:rsidR="014D4650" w:rsidRPr="780DE211">
        <w:rPr>
          <w:rFonts w:ascii="Times New Roman" w:eastAsia="Times New Roman" w:hAnsi="Times New Roman" w:cs="Times New Roman"/>
        </w:rPr>
        <w:t>, v.a</w:t>
      </w:r>
      <w:r w:rsidR="00E87239">
        <w:rPr>
          <w:rFonts w:ascii="Times New Roman" w:eastAsia="Times New Roman" w:hAnsi="Times New Roman" w:cs="Times New Roman"/>
        </w:rPr>
        <w:t xml:space="preserve"> siis,</w:t>
      </w:r>
      <w:r w:rsidR="014D4650" w:rsidRPr="780DE211">
        <w:rPr>
          <w:rFonts w:ascii="Times New Roman" w:eastAsia="Times New Roman" w:hAnsi="Times New Roman" w:cs="Times New Roman"/>
        </w:rPr>
        <w:t xml:space="preserve"> kui see on oluline praktika kujundamise seisukohast. Kuivõrd TTJA hinnangul </w:t>
      </w:r>
      <w:commentRangeStart w:id="124"/>
      <w:r w:rsidR="014D4650" w:rsidRPr="780DE211">
        <w:rPr>
          <w:rFonts w:ascii="Times New Roman" w:eastAsia="Times New Roman" w:hAnsi="Times New Roman" w:cs="Times New Roman"/>
        </w:rPr>
        <w:t xml:space="preserve">langeks </w:t>
      </w:r>
      <w:r w:rsidR="631D02B8" w:rsidRPr="780DE211">
        <w:rPr>
          <w:rFonts w:ascii="Times New Roman" w:eastAsia="Times New Roman" w:hAnsi="Times New Roman" w:cs="Times New Roman"/>
        </w:rPr>
        <w:t xml:space="preserve">menetlusest välja </w:t>
      </w:r>
      <w:r w:rsidR="00AC22C2">
        <w:rPr>
          <w:rFonts w:ascii="Times New Roman" w:eastAsia="Times New Roman" w:hAnsi="Times New Roman" w:cs="Times New Roman"/>
        </w:rPr>
        <w:t>kõige rohkem</w:t>
      </w:r>
      <w:r w:rsidR="00AC22C2" w:rsidRPr="780DE211">
        <w:rPr>
          <w:rFonts w:ascii="Times New Roman" w:eastAsia="Times New Roman" w:hAnsi="Times New Roman" w:cs="Times New Roman"/>
        </w:rPr>
        <w:t xml:space="preserve"> </w:t>
      </w:r>
      <w:commentRangeStart w:id="125"/>
      <w:r w:rsidR="631D02B8" w:rsidRPr="780DE211">
        <w:rPr>
          <w:rFonts w:ascii="Times New Roman" w:eastAsia="Times New Roman" w:hAnsi="Times New Roman" w:cs="Times New Roman"/>
        </w:rPr>
        <w:t>14% vaidlustest</w:t>
      </w:r>
      <w:commentRangeEnd w:id="125"/>
      <w:r w:rsidR="001A1E50">
        <w:rPr>
          <w:rStyle w:val="Kommentaariviide"/>
          <w:kern w:val="2"/>
          <w14:ligatures w14:val="standardContextual"/>
        </w:rPr>
        <w:commentReference w:id="125"/>
      </w:r>
      <w:r w:rsidR="631D02B8" w:rsidRPr="780DE211">
        <w:rPr>
          <w:rFonts w:ascii="Times New Roman" w:eastAsia="Times New Roman" w:hAnsi="Times New Roman" w:cs="Times New Roman"/>
        </w:rPr>
        <w:t>, ei ole tegemist suure muudatusega.</w:t>
      </w:r>
      <w:commentRangeEnd w:id="124"/>
      <w:r w:rsidR="008C141B">
        <w:rPr>
          <w:rStyle w:val="Kommentaariviide"/>
          <w:kern w:val="2"/>
          <w14:ligatures w14:val="standardContextual"/>
        </w:rPr>
        <w:commentReference w:id="124"/>
      </w:r>
    </w:p>
    <w:p w14:paraId="6C16045D" w14:textId="17DFF5DA" w:rsidR="2ED50578" w:rsidRDefault="631D02B8" w:rsidP="780DE211">
      <w:pPr>
        <w:spacing w:line="240" w:lineRule="auto"/>
        <w:jc w:val="both"/>
        <w:rPr>
          <w:rFonts w:ascii="Times New Roman" w:eastAsia="Times New Roman" w:hAnsi="Times New Roman" w:cs="Times New Roman"/>
        </w:rPr>
      </w:pPr>
      <w:commentRangeStart w:id="126"/>
      <w:r w:rsidRPr="780DE211">
        <w:rPr>
          <w:rFonts w:ascii="Times New Roman" w:eastAsia="Times New Roman" w:hAnsi="Times New Roman" w:cs="Times New Roman"/>
        </w:rPr>
        <w:t>Mõju kauplejatele on samuti oluline, sest kuigi osalem</w:t>
      </w:r>
      <w:r w:rsidR="7356F3C3" w:rsidRPr="780DE211">
        <w:rPr>
          <w:rFonts w:ascii="Times New Roman" w:eastAsia="Times New Roman" w:hAnsi="Times New Roman" w:cs="Times New Roman"/>
        </w:rPr>
        <w:t xml:space="preserve">ine tarbijavaidluste komisjoni menetluses on vabatahtlik, </w:t>
      </w:r>
      <w:r w:rsidR="00F257F2" w:rsidRPr="780DE211">
        <w:rPr>
          <w:rFonts w:ascii="Times New Roman" w:eastAsia="Times New Roman" w:hAnsi="Times New Roman" w:cs="Times New Roman"/>
        </w:rPr>
        <w:t>osale</w:t>
      </w:r>
      <w:r w:rsidR="00F257F2">
        <w:rPr>
          <w:rFonts w:ascii="Times New Roman" w:eastAsia="Times New Roman" w:hAnsi="Times New Roman" w:cs="Times New Roman"/>
        </w:rPr>
        <w:t>b</w:t>
      </w:r>
      <w:r w:rsidR="00F257F2" w:rsidRPr="780DE211">
        <w:rPr>
          <w:rFonts w:ascii="Times New Roman" w:eastAsia="Times New Roman" w:hAnsi="Times New Roman" w:cs="Times New Roman"/>
        </w:rPr>
        <w:t xml:space="preserve"> </w:t>
      </w:r>
      <w:r w:rsidR="7356F3C3" w:rsidRPr="780DE211">
        <w:rPr>
          <w:rFonts w:ascii="Times New Roman" w:eastAsia="Times New Roman" w:hAnsi="Times New Roman" w:cs="Times New Roman"/>
        </w:rPr>
        <w:t>selles suur osa kauplejatest</w:t>
      </w:r>
      <w:r w:rsidR="008145DA">
        <w:rPr>
          <w:rFonts w:ascii="Times New Roman" w:eastAsia="Times New Roman" w:hAnsi="Times New Roman" w:cs="Times New Roman"/>
        </w:rPr>
        <w:t xml:space="preserve"> ja nad</w:t>
      </w:r>
      <w:r w:rsidR="7356F3C3" w:rsidRPr="780DE211">
        <w:rPr>
          <w:rFonts w:ascii="Times New Roman" w:eastAsia="Times New Roman" w:hAnsi="Times New Roman" w:cs="Times New Roman"/>
        </w:rPr>
        <w:t xml:space="preserve"> ei peaks enam tarbija</w:t>
      </w:r>
      <w:r w:rsidR="00F257F2">
        <w:rPr>
          <w:rFonts w:ascii="Times New Roman" w:eastAsia="Times New Roman" w:hAnsi="Times New Roman" w:cs="Times New Roman"/>
        </w:rPr>
        <w:t xml:space="preserve"> väikeste</w:t>
      </w:r>
      <w:r w:rsidR="7356F3C3" w:rsidRPr="780DE211">
        <w:rPr>
          <w:rFonts w:ascii="Times New Roman" w:eastAsia="Times New Roman" w:hAnsi="Times New Roman" w:cs="Times New Roman"/>
        </w:rPr>
        <w:t xml:space="preserve"> nõuete</w:t>
      </w:r>
      <w:r w:rsidR="00F257F2">
        <w:rPr>
          <w:rFonts w:ascii="Times New Roman" w:eastAsia="Times New Roman" w:hAnsi="Times New Roman" w:cs="Times New Roman"/>
        </w:rPr>
        <w:t xml:space="preserve"> kohta</w:t>
      </w:r>
      <w:r w:rsidR="7356F3C3" w:rsidRPr="780DE211">
        <w:rPr>
          <w:rFonts w:ascii="Times New Roman" w:eastAsia="Times New Roman" w:hAnsi="Times New Roman" w:cs="Times New Roman"/>
        </w:rPr>
        <w:t xml:space="preserve"> vastuseid ja s</w:t>
      </w:r>
      <w:r w:rsidR="2633DC91" w:rsidRPr="780DE211">
        <w:rPr>
          <w:rFonts w:ascii="Times New Roman" w:eastAsia="Times New Roman" w:hAnsi="Times New Roman" w:cs="Times New Roman"/>
        </w:rPr>
        <w:t>eisukohti</w:t>
      </w:r>
      <w:r w:rsidR="7356F3C3" w:rsidRPr="780DE211">
        <w:rPr>
          <w:rFonts w:ascii="Times New Roman" w:eastAsia="Times New Roman" w:hAnsi="Times New Roman" w:cs="Times New Roman"/>
        </w:rPr>
        <w:t xml:space="preserve"> kirjutama.</w:t>
      </w:r>
      <w:commentRangeEnd w:id="126"/>
      <w:r w:rsidR="00597FAB">
        <w:rPr>
          <w:rStyle w:val="Kommentaariviide"/>
          <w:kern w:val="2"/>
          <w14:ligatures w14:val="standardContextual"/>
        </w:rPr>
        <w:commentReference w:id="126"/>
      </w:r>
    </w:p>
    <w:p w14:paraId="5EA4443A" w14:textId="47AA69D0" w:rsidR="005C68BC" w:rsidRPr="005C68BC" w:rsidRDefault="6F3C13DB"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Kavandatav muudatus: </w:t>
      </w:r>
      <w:r w:rsidR="28C39C90" w:rsidRPr="780DE211">
        <w:rPr>
          <w:rFonts w:ascii="Times New Roman" w:eastAsia="Times New Roman" w:hAnsi="Times New Roman" w:cs="Times New Roman"/>
          <w:b/>
          <w:bCs/>
        </w:rPr>
        <w:t xml:space="preserve">komisjoni esimehele </w:t>
      </w:r>
      <w:r w:rsidR="00D74745" w:rsidRPr="780DE211">
        <w:rPr>
          <w:rFonts w:ascii="Times New Roman" w:eastAsia="Times New Roman" w:hAnsi="Times New Roman" w:cs="Times New Roman"/>
          <w:b/>
          <w:bCs/>
        </w:rPr>
        <w:t xml:space="preserve">antakse </w:t>
      </w:r>
      <w:r w:rsidR="28C39C90" w:rsidRPr="780DE211">
        <w:rPr>
          <w:rFonts w:ascii="Times New Roman" w:eastAsia="Times New Roman" w:hAnsi="Times New Roman" w:cs="Times New Roman"/>
          <w:b/>
          <w:bCs/>
        </w:rPr>
        <w:t>õigus otsustada suulise istungi vajalikkuse või mittevajalikkuse üle.</w:t>
      </w:r>
    </w:p>
    <w:p w14:paraId="1B26D1C5" w14:textId="3CDB698E" w:rsidR="7CC6308F" w:rsidRDefault="042C2073" w:rsidP="780DE211">
      <w:pPr>
        <w:spacing w:line="240" w:lineRule="auto"/>
        <w:jc w:val="both"/>
        <w:rPr>
          <w:rFonts w:ascii="Times New Roman" w:eastAsia="Times New Roman" w:hAnsi="Times New Roman" w:cs="Times New Roman"/>
          <w:u w:val="single"/>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riigivalitsemine</w:t>
      </w:r>
    </w:p>
    <w:p w14:paraId="2E290347" w14:textId="3698DAE7" w:rsidR="7CC6308F" w:rsidRDefault="042C2073" w:rsidP="780DE211">
      <w:pPr>
        <w:spacing w:line="240" w:lineRule="auto"/>
        <w:jc w:val="both"/>
        <w:rPr>
          <w:rFonts w:ascii="Times New Roman" w:eastAsia="Times New Roman" w:hAnsi="Times New Roman" w:cs="Times New Roman"/>
          <w:u w:val="single"/>
        </w:rPr>
      </w:pPr>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TTJA</w:t>
      </w:r>
    </w:p>
    <w:p w14:paraId="4870D9B3" w14:textId="3507FFB1" w:rsidR="005C68BC" w:rsidRDefault="6B3220EF" w:rsidP="780DE211">
      <w:pPr>
        <w:spacing w:line="240" w:lineRule="auto"/>
        <w:jc w:val="both"/>
        <w:rPr>
          <w:rFonts w:ascii="Times New Roman" w:eastAsia="Times New Roman" w:hAnsi="Times New Roman" w:cs="Times New Roman"/>
        </w:rPr>
      </w:pPr>
      <w:commentRangeStart w:id="127"/>
      <w:r w:rsidRPr="780DE211">
        <w:rPr>
          <w:rFonts w:ascii="Times New Roman" w:eastAsia="Times New Roman" w:hAnsi="Times New Roman" w:cs="Times New Roman"/>
        </w:rPr>
        <w:t>Mõju TTJA-</w:t>
      </w:r>
      <w:proofErr w:type="spellStart"/>
      <w:r w:rsidRPr="780DE211">
        <w:rPr>
          <w:rFonts w:ascii="Times New Roman" w:eastAsia="Times New Roman" w:hAnsi="Times New Roman" w:cs="Times New Roman"/>
        </w:rPr>
        <w:t>le</w:t>
      </w:r>
      <w:proofErr w:type="spellEnd"/>
      <w:r w:rsidRPr="780DE211">
        <w:rPr>
          <w:rFonts w:ascii="Times New Roman" w:eastAsia="Times New Roman" w:hAnsi="Times New Roman" w:cs="Times New Roman"/>
        </w:rPr>
        <w:t xml:space="preserve"> on suur</w:t>
      </w:r>
      <w:commentRangeEnd w:id="127"/>
      <w:r w:rsidR="00F476DD">
        <w:rPr>
          <w:rStyle w:val="Kommentaariviide"/>
          <w:kern w:val="2"/>
          <w14:ligatures w14:val="standardContextual"/>
        </w:rPr>
        <w:commentReference w:id="127"/>
      </w:r>
      <w:r w:rsidRPr="780DE211">
        <w:rPr>
          <w:rFonts w:ascii="Times New Roman" w:eastAsia="Times New Roman" w:hAnsi="Times New Roman" w:cs="Times New Roman"/>
        </w:rPr>
        <w:t xml:space="preserve">, sest </w:t>
      </w:r>
      <w:r w:rsidR="371B9985" w:rsidRPr="780DE211">
        <w:rPr>
          <w:rFonts w:ascii="Times New Roman" w:eastAsia="Times New Roman" w:hAnsi="Times New Roman" w:cs="Times New Roman"/>
        </w:rPr>
        <w:t>kehtiva regulatsiooni kohaselt puudub komisjonil alus keelduda suulise istungi korraldamisest, kui tarbija seda soovib, kuigi tegelikult on vaidluse asjaolud selged. Seega ant</w:t>
      </w:r>
      <w:r w:rsidR="1EBE2F85" w:rsidRPr="780DE211">
        <w:rPr>
          <w:rFonts w:ascii="Times New Roman" w:eastAsia="Times New Roman" w:hAnsi="Times New Roman" w:cs="Times New Roman"/>
        </w:rPr>
        <w:t>akse komisjoni esimehele kaalutlusõigus otsustada, kas istungi korraldamine on vajalik või mitte. Seega vähen</w:t>
      </w:r>
      <w:r w:rsidR="00D74745">
        <w:rPr>
          <w:rFonts w:ascii="Times New Roman" w:eastAsia="Times New Roman" w:hAnsi="Times New Roman" w:cs="Times New Roman"/>
        </w:rPr>
        <w:t>eb</w:t>
      </w:r>
      <w:r w:rsidR="1EBE2F85" w:rsidRPr="780DE211">
        <w:rPr>
          <w:rFonts w:ascii="Times New Roman" w:eastAsia="Times New Roman" w:hAnsi="Times New Roman" w:cs="Times New Roman"/>
        </w:rPr>
        <w:t xml:space="preserve"> TTJA </w:t>
      </w:r>
      <w:r w:rsidR="00EE3AF5">
        <w:rPr>
          <w:rFonts w:ascii="Times New Roman" w:eastAsia="Times New Roman" w:hAnsi="Times New Roman" w:cs="Times New Roman"/>
        </w:rPr>
        <w:t>töö</w:t>
      </w:r>
      <w:r w:rsidR="00EE3AF5" w:rsidRPr="780DE211">
        <w:rPr>
          <w:rFonts w:ascii="Times New Roman" w:eastAsia="Times New Roman" w:hAnsi="Times New Roman" w:cs="Times New Roman"/>
        </w:rPr>
        <w:t>koormus</w:t>
      </w:r>
      <w:r w:rsidR="1EBE2F85" w:rsidRPr="780DE211">
        <w:rPr>
          <w:rFonts w:ascii="Times New Roman" w:eastAsia="Times New Roman" w:hAnsi="Times New Roman" w:cs="Times New Roman"/>
        </w:rPr>
        <w:t>, sest istungeid korraldatakse üksnes siis, kui komisjoni esimees selleks vajadust nä</w:t>
      </w:r>
      <w:r w:rsidR="792FAC6B" w:rsidRPr="780DE211">
        <w:rPr>
          <w:rFonts w:ascii="Times New Roman" w:eastAsia="Times New Roman" w:hAnsi="Times New Roman" w:cs="Times New Roman"/>
        </w:rPr>
        <w:t>eb.</w:t>
      </w:r>
    </w:p>
    <w:p w14:paraId="1175411D" w14:textId="1956459F" w:rsidR="6988AD63" w:rsidRDefault="792FAC6B"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00D74745">
        <w:rPr>
          <w:rFonts w:ascii="Times New Roman" w:eastAsia="Times New Roman" w:hAnsi="Times New Roman" w:cs="Times New Roman"/>
          <w:u w:val="single"/>
        </w:rPr>
        <w:t>:</w:t>
      </w:r>
      <w:r w:rsidRPr="780DE211">
        <w:rPr>
          <w:rFonts w:ascii="Times New Roman" w:eastAsia="Times New Roman" w:hAnsi="Times New Roman" w:cs="Times New Roman"/>
        </w:rPr>
        <w:t xml:space="preserve"> mõju majandusele</w:t>
      </w:r>
    </w:p>
    <w:p w14:paraId="570FA7BB" w14:textId="739B4261" w:rsidR="6988AD63" w:rsidRDefault="792FAC6B"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00D74745">
        <w:rPr>
          <w:rFonts w:ascii="Times New Roman" w:eastAsia="Times New Roman" w:hAnsi="Times New Roman" w:cs="Times New Roman"/>
          <w:u w:val="single"/>
        </w:rPr>
        <w:t>:</w:t>
      </w:r>
      <w:r w:rsidRPr="780DE211">
        <w:rPr>
          <w:rFonts w:ascii="Times New Roman" w:eastAsia="Times New Roman" w:hAnsi="Times New Roman" w:cs="Times New Roman"/>
        </w:rPr>
        <w:t xml:space="preserve"> tarbijad ja kauplejad, kes osalevad tarbijavaidluste komisjoni menetluses</w:t>
      </w:r>
    </w:p>
    <w:p w14:paraId="261B7160" w14:textId="7908DFDA" w:rsidR="7E525E5C" w:rsidRDefault="2FC45821" w:rsidP="780DE211">
      <w:pPr>
        <w:spacing w:line="240" w:lineRule="auto"/>
        <w:jc w:val="both"/>
        <w:rPr>
          <w:rFonts w:ascii="Times New Roman" w:eastAsia="Times New Roman" w:hAnsi="Times New Roman" w:cs="Times New Roman"/>
        </w:rPr>
      </w:pPr>
      <w:commentRangeStart w:id="128"/>
      <w:r w:rsidRPr="780DE211">
        <w:rPr>
          <w:rFonts w:ascii="Times New Roman" w:eastAsia="Times New Roman" w:hAnsi="Times New Roman" w:cs="Times New Roman"/>
        </w:rPr>
        <w:t xml:space="preserve">Mõju menetlusosalistele on väheoluline, sest suurem osa vaidlusi lahendatakse </w:t>
      </w:r>
      <w:r w:rsidR="00FF0E9B">
        <w:rPr>
          <w:rFonts w:ascii="Times New Roman" w:eastAsia="Times New Roman" w:hAnsi="Times New Roman" w:cs="Times New Roman"/>
        </w:rPr>
        <w:t xml:space="preserve">ka praegu </w:t>
      </w:r>
      <w:r w:rsidRPr="780DE211">
        <w:rPr>
          <w:rFonts w:ascii="Times New Roman" w:eastAsia="Times New Roman" w:hAnsi="Times New Roman" w:cs="Times New Roman"/>
        </w:rPr>
        <w:t>ära kirjaliku</w:t>
      </w:r>
      <w:r w:rsidR="3448CFB5" w:rsidRPr="780DE211">
        <w:rPr>
          <w:rFonts w:ascii="Times New Roman" w:eastAsia="Times New Roman" w:hAnsi="Times New Roman" w:cs="Times New Roman"/>
        </w:rPr>
        <w:t>s</w:t>
      </w:r>
      <w:r w:rsidRPr="780DE211">
        <w:rPr>
          <w:rFonts w:ascii="Times New Roman" w:eastAsia="Times New Roman" w:hAnsi="Times New Roman" w:cs="Times New Roman"/>
        </w:rPr>
        <w:t xml:space="preserve"> menetluses ning </w:t>
      </w:r>
      <w:r w:rsidR="006E34DF" w:rsidRPr="780DE211">
        <w:rPr>
          <w:rFonts w:ascii="Times New Roman" w:eastAsia="Times New Roman" w:hAnsi="Times New Roman" w:cs="Times New Roman"/>
        </w:rPr>
        <w:t>suulis</w:t>
      </w:r>
      <w:r w:rsidR="006E34DF">
        <w:rPr>
          <w:rFonts w:ascii="Times New Roman" w:eastAsia="Times New Roman" w:hAnsi="Times New Roman" w:cs="Times New Roman"/>
        </w:rPr>
        <w:t>i</w:t>
      </w:r>
      <w:r w:rsidR="006E34DF" w:rsidRPr="780DE211">
        <w:rPr>
          <w:rFonts w:ascii="Times New Roman" w:eastAsia="Times New Roman" w:hAnsi="Times New Roman" w:cs="Times New Roman"/>
        </w:rPr>
        <w:t xml:space="preserve"> </w:t>
      </w:r>
      <w:r w:rsidRPr="780DE211">
        <w:rPr>
          <w:rFonts w:ascii="Times New Roman" w:eastAsia="Times New Roman" w:hAnsi="Times New Roman" w:cs="Times New Roman"/>
        </w:rPr>
        <w:t>istungeid korraldatakse väga harva.</w:t>
      </w:r>
      <w:commentRangeEnd w:id="128"/>
      <w:r w:rsidR="00D12A35">
        <w:rPr>
          <w:rStyle w:val="Kommentaariviide"/>
          <w:kern w:val="2"/>
          <w14:ligatures w14:val="standardContextual"/>
        </w:rPr>
        <w:commentReference w:id="128"/>
      </w:r>
    </w:p>
    <w:p w14:paraId="778429B8" w14:textId="18514BEA" w:rsidR="00720B75" w:rsidRDefault="6F3C13DB"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T</w:t>
      </w:r>
      <w:r w:rsidR="7E497EBE" w:rsidRPr="780DE211">
        <w:rPr>
          <w:rFonts w:ascii="Times New Roman" w:eastAsia="Times New Roman" w:hAnsi="Times New Roman" w:cs="Times New Roman"/>
          <w:b/>
          <w:bCs/>
        </w:rPr>
        <w:t>ubakaseadus</w:t>
      </w:r>
    </w:p>
    <w:p w14:paraId="31712DF8" w14:textId="22D47861" w:rsidR="005C68BC" w:rsidRPr="005C68BC" w:rsidRDefault="6F3C13DB"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 xml:space="preserve">Kavandatav muudatus: </w:t>
      </w:r>
      <w:r w:rsidR="4FB8F310" w:rsidRPr="780DE211">
        <w:rPr>
          <w:rFonts w:ascii="Times New Roman" w:eastAsia="Times New Roman" w:hAnsi="Times New Roman" w:cs="Times New Roman"/>
          <w:b/>
          <w:bCs/>
        </w:rPr>
        <w:t>täpsustatakse, et tubakatoote ja tubakatootega seonduva toote müügisaaliga müügikoht on kaupleja valduses asuv selgelt eristatav ja piiritletud eraldi ruum või ruumi osa, kuhu tarbija siseneb tehingu tegemiseks.</w:t>
      </w:r>
    </w:p>
    <w:p w14:paraId="5DFD5297" w14:textId="6F929991" w:rsidR="005C68BC" w:rsidRPr="005C68BC" w:rsidRDefault="6F3C13DB"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4FFF2A76" w:rsidRPr="780DE211">
        <w:rPr>
          <w:rFonts w:ascii="Times New Roman" w:eastAsia="Times New Roman" w:hAnsi="Times New Roman" w:cs="Times New Roman"/>
        </w:rPr>
        <w:t xml:space="preserve"> mõju majandusele</w:t>
      </w:r>
    </w:p>
    <w:p w14:paraId="5A566057" w14:textId="39F9AD4D" w:rsidR="005C68BC" w:rsidRPr="005C68BC" w:rsidRDefault="6F3C13DB" w:rsidP="780DE211">
      <w:pPr>
        <w:spacing w:line="240" w:lineRule="auto"/>
        <w:jc w:val="both"/>
        <w:rPr>
          <w:rFonts w:ascii="Times New Roman" w:eastAsia="Times New Roman" w:hAnsi="Times New Roman" w:cs="Times New Roman"/>
        </w:rPr>
      </w:pPr>
      <w:commentRangeStart w:id="129"/>
      <w:r w:rsidRPr="780DE211">
        <w:rPr>
          <w:rFonts w:ascii="Times New Roman" w:eastAsia="Times New Roman" w:hAnsi="Times New Roman" w:cs="Times New Roman"/>
          <w:u w:val="single"/>
        </w:rPr>
        <w:lastRenderedPageBreak/>
        <w:t>Sihtrühm:</w:t>
      </w:r>
      <w:r w:rsidR="69ABAC5E" w:rsidRPr="780DE211">
        <w:rPr>
          <w:rFonts w:ascii="Times New Roman" w:eastAsia="Times New Roman" w:hAnsi="Times New Roman" w:cs="Times New Roman"/>
        </w:rPr>
        <w:t xml:space="preserve"> tubakatoodete jaemüüjad, avalike ürituste korraldajad</w:t>
      </w:r>
      <w:commentRangeEnd w:id="129"/>
      <w:r w:rsidR="00E052EF">
        <w:rPr>
          <w:rStyle w:val="Kommentaariviide"/>
          <w:kern w:val="2"/>
          <w14:ligatures w14:val="standardContextual"/>
        </w:rPr>
        <w:commentReference w:id="129"/>
      </w:r>
    </w:p>
    <w:p w14:paraId="7B5D7EFE" w14:textId="5D343D48" w:rsidR="61AFD369" w:rsidRDefault="40818892"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Mõju võib pidada väheoluliseks, aga positiivseks. </w:t>
      </w:r>
      <w:r w:rsidR="69ABAC5E" w:rsidRPr="780DE211">
        <w:rPr>
          <w:rFonts w:ascii="Times New Roman" w:eastAsia="Times New Roman" w:hAnsi="Times New Roman" w:cs="Times New Roman"/>
        </w:rPr>
        <w:t>Muudatus loob õigusselgust ja ettevõtjad saavad paremini aru, millised tingimused peavad olema täidetud, et müügikoht vastaks seadusele. See vähendab vaidlusi ja menetlusi</w:t>
      </w:r>
      <w:r w:rsidR="038DDB47" w:rsidRPr="780DE211">
        <w:rPr>
          <w:rFonts w:ascii="Times New Roman" w:eastAsia="Times New Roman" w:hAnsi="Times New Roman" w:cs="Times New Roman"/>
        </w:rPr>
        <w:t xml:space="preserve"> ning toetab ausat konkurentsi.</w:t>
      </w:r>
    </w:p>
    <w:p w14:paraId="0E3A0D62" w14:textId="6B9754A7" w:rsidR="7B5D4065" w:rsidRDefault="6A67A2F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w:t>
      </w:r>
      <w:r w:rsidR="4D1DD8AD" w:rsidRPr="780DE211">
        <w:rPr>
          <w:rFonts w:ascii="Times New Roman" w:eastAsia="Times New Roman" w:hAnsi="Times New Roman" w:cs="Times New Roman"/>
        </w:rPr>
        <w:t>riigivalitsemine</w:t>
      </w:r>
    </w:p>
    <w:p w14:paraId="6E3AA135" w14:textId="76206B47" w:rsidR="0B73C5E5" w:rsidRDefault="3D3EE503"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TTJA</w:t>
      </w:r>
      <w:r w:rsidR="4215AC68" w:rsidRPr="780DE211">
        <w:rPr>
          <w:rFonts w:ascii="Times New Roman" w:eastAsia="Times New Roman" w:hAnsi="Times New Roman" w:cs="Times New Roman"/>
        </w:rPr>
        <w:t>, valla- ja linnavalitsused</w:t>
      </w:r>
    </w:p>
    <w:p w14:paraId="56D405FA" w14:textId="7E8BE1EC" w:rsidR="780DE211" w:rsidRDefault="3D3EE503" w:rsidP="780DE211">
      <w:pPr>
        <w:spacing w:line="240" w:lineRule="auto"/>
        <w:jc w:val="both"/>
        <w:rPr>
          <w:rFonts w:ascii="Times New Roman" w:eastAsia="Times New Roman" w:hAnsi="Times New Roman" w:cs="Times New Roman"/>
          <w:b/>
          <w:bCs/>
        </w:rPr>
      </w:pPr>
      <w:commentRangeStart w:id="130"/>
      <w:r w:rsidRPr="780DE211">
        <w:rPr>
          <w:rFonts w:ascii="Times New Roman" w:eastAsia="Times New Roman" w:hAnsi="Times New Roman" w:cs="Times New Roman"/>
        </w:rPr>
        <w:t xml:space="preserve">Õigusselgus müügikoha definitsioonis vähendab järelevalveasutuste koormust, kuna väheneb </w:t>
      </w:r>
      <w:r w:rsidR="231A3AF2" w:rsidRPr="780DE211">
        <w:rPr>
          <w:rFonts w:ascii="Times New Roman" w:eastAsia="Times New Roman" w:hAnsi="Times New Roman" w:cs="Times New Roman"/>
        </w:rPr>
        <w:t>vaieldavate juhtumite arv ja seaduse tõlgendamiseks kuluv a</w:t>
      </w:r>
      <w:r w:rsidR="0097263C">
        <w:rPr>
          <w:rFonts w:ascii="Times New Roman" w:eastAsia="Times New Roman" w:hAnsi="Times New Roman" w:cs="Times New Roman"/>
        </w:rPr>
        <w:t>eg</w:t>
      </w:r>
      <w:r w:rsidRPr="780DE211">
        <w:rPr>
          <w:rFonts w:ascii="Times New Roman" w:eastAsia="Times New Roman" w:hAnsi="Times New Roman" w:cs="Times New Roman"/>
        </w:rPr>
        <w:t>.</w:t>
      </w:r>
      <w:commentRangeEnd w:id="130"/>
      <w:r w:rsidR="003C1B09">
        <w:rPr>
          <w:rStyle w:val="Kommentaariviide"/>
          <w:kern w:val="2"/>
          <w14:ligatures w14:val="standardContextual"/>
        </w:rPr>
        <w:commentReference w:id="130"/>
      </w:r>
    </w:p>
    <w:p w14:paraId="24417ECB" w14:textId="2E1ADD3F" w:rsidR="00720B75" w:rsidRDefault="0243099F"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T</w:t>
      </w:r>
      <w:r w:rsidR="7FEF93CA" w:rsidRPr="780DE211">
        <w:rPr>
          <w:rFonts w:ascii="Times New Roman" w:eastAsia="Times New Roman" w:hAnsi="Times New Roman" w:cs="Times New Roman"/>
          <w:b/>
          <w:bCs/>
        </w:rPr>
        <w:t>urismiseadus</w:t>
      </w:r>
    </w:p>
    <w:p w14:paraId="3A473753" w14:textId="154F47B0" w:rsidR="00873B33" w:rsidRPr="00873B33" w:rsidRDefault="2C54A74F"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b/>
          <w:bCs/>
        </w:rPr>
        <w:t xml:space="preserve">Kavandatav muudatus: </w:t>
      </w:r>
      <w:r w:rsidR="6A1D3857" w:rsidRPr="780DE211">
        <w:rPr>
          <w:rFonts w:ascii="Times New Roman" w:eastAsia="Times New Roman" w:hAnsi="Times New Roman" w:cs="Times New Roman"/>
          <w:b/>
          <w:bCs/>
        </w:rPr>
        <w:t>muudatuse tulemusel esitavad turismiettevõtjad edaspidi tagatise dokumendid TTJA-</w:t>
      </w:r>
      <w:proofErr w:type="spellStart"/>
      <w:r w:rsidR="6A1D3857" w:rsidRPr="780DE211">
        <w:rPr>
          <w:rFonts w:ascii="Times New Roman" w:eastAsia="Times New Roman" w:hAnsi="Times New Roman" w:cs="Times New Roman"/>
          <w:b/>
          <w:bCs/>
        </w:rPr>
        <w:t>le</w:t>
      </w:r>
      <w:proofErr w:type="spellEnd"/>
      <w:r w:rsidR="6A1D3857" w:rsidRPr="780DE211">
        <w:rPr>
          <w:rFonts w:ascii="Times New Roman" w:eastAsia="Times New Roman" w:hAnsi="Times New Roman" w:cs="Times New Roman"/>
          <w:b/>
          <w:bCs/>
        </w:rPr>
        <w:t xml:space="preserve"> üksnes majandustegevus</w:t>
      </w:r>
      <w:r w:rsidR="00C421EB">
        <w:rPr>
          <w:rFonts w:ascii="Times New Roman" w:eastAsia="Times New Roman" w:hAnsi="Times New Roman" w:cs="Times New Roman"/>
          <w:b/>
          <w:bCs/>
        </w:rPr>
        <w:t xml:space="preserve">e </w:t>
      </w:r>
      <w:r w:rsidR="6A1D3857" w:rsidRPr="780DE211">
        <w:rPr>
          <w:rFonts w:ascii="Times New Roman" w:eastAsia="Times New Roman" w:hAnsi="Times New Roman" w:cs="Times New Roman"/>
          <w:b/>
          <w:bCs/>
        </w:rPr>
        <w:t xml:space="preserve">registri kaudu (Eesti teabevärava või notari kaudu), </w:t>
      </w:r>
      <w:r w:rsidR="00506CEE">
        <w:rPr>
          <w:rFonts w:ascii="Times New Roman" w:eastAsia="Times New Roman" w:hAnsi="Times New Roman" w:cs="Times New Roman"/>
          <w:b/>
          <w:bCs/>
        </w:rPr>
        <w:t xml:space="preserve">nii </w:t>
      </w:r>
      <w:r w:rsidR="6A1D3857" w:rsidRPr="780DE211">
        <w:rPr>
          <w:rFonts w:ascii="Times New Roman" w:eastAsia="Times New Roman" w:hAnsi="Times New Roman" w:cs="Times New Roman"/>
          <w:b/>
          <w:bCs/>
        </w:rPr>
        <w:t xml:space="preserve">nagu </w:t>
      </w:r>
      <w:r w:rsidR="00213720">
        <w:rPr>
          <w:rFonts w:ascii="Times New Roman" w:eastAsia="Times New Roman" w:hAnsi="Times New Roman" w:cs="Times New Roman"/>
          <w:b/>
          <w:bCs/>
        </w:rPr>
        <w:t>esitatakse</w:t>
      </w:r>
      <w:r w:rsidR="6A1D3857" w:rsidRPr="780DE211">
        <w:rPr>
          <w:rFonts w:ascii="Times New Roman" w:eastAsia="Times New Roman" w:hAnsi="Times New Roman" w:cs="Times New Roman"/>
          <w:b/>
          <w:bCs/>
        </w:rPr>
        <w:t xml:space="preserve"> ka majandustegevusteate</w:t>
      </w:r>
      <w:r w:rsidR="00506CEE">
        <w:rPr>
          <w:rFonts w:ascii="Times New Roman" w:eastAsia="Times New Roman" w:hAnsi="Times New Roman" w:cs="Times New Roman"/>
          <w:b/>
          <w:bCs/>
        </w:rPr>
        <w:t>id</w:t>
      </w:r>
      <w:r w:rsidR="6A1D3857" w:rsidRPr="780DE211">
        <w:rPr>
          <w:rFonts w:ascii="Times New Roman" w:eastAsia="Times New Roman" w:hAnsi="Times New Roman" w:cs="Times New Roman"/>
          <w:b/>
          <w:bCs/>
        </w:rPr>
        <w:t>.</w:t>
      </w:r>
    </w:p>
    <w:p w14:paraId="238CCCF8" w14:textId="596A67C3" w:rsidR="00873B33" w:rsidRPr="00873B33" w:rsidRDefault="4B569EBD" w:rsidP="780DE211">
      <w:pPr>
        <w:spacing w:line="240" w:lineRule="auto"/>
        <w:jc w:val="both"/>
        <w:rPr>
          <w:rFonts w:ascii="Times New Roman" w:eastAsia="Times New Roman" w:hAnsi="Times New Roman" w:cs="Times New Roman"/>
          <w:u w:val="single"/>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majanduslik mõju</w:t>
      </w:r>
    </w:p>
    <w:p w14:paraId="05B08186" w14:textId="4EA45FC3" w:rsidR="00873B33" w:rsidRPr="00873B33" w:rsidRDefault="4B569EB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00006606">
        <w:rPr>
          <w:rFonts w:ascii="Times New Roman" w:eastAsia="Times New Roman" w:hAnsi="Times New Roman" w:cs="Times New Roman"/>
          <w:u w:val="single"/>
        </w:rPr>
        <w:t>:</w:t>
      </w:r>
      <w:r w:rsidRPr="780DE211">
        <w:rPr>
          <w:rFonts w:ascii="Times New Roman" w:eastAsia="Times New Roman" w:hAnsi="Times New Roman" w:cs="Times New Roman"/>
        </w:rPr>
        <w:t xml:space="preserve"> </w:t>
      </w:r>
      <w:r w:rsidR="00006606">
        <w:rPr>
          <w:rFonts w:ascii="Times New Roman" w:eastAsia="Times New Roman" w:hAnsi="Times New Roman" w:cs="Times New Roman"/>
        </w:rPr>
        <w:t>r</w:t>
      </w:r>
      <w:r w:rsidRPr="780DE211">
        <w:rPr>
          <w:rFonts w:ascii="Times New Roman" w:eastAsia="Times New Roman" w:hAnsi="Times New Roman" w:cs="Times New Roman"/>
        </w:rPr>
        <w:t>eisiettevõtjad, kellel on turismiseaduse tähenduses kohustus omada tagatist ning §</w:t>
      </w:r>
      <w:r w:rsidR="00BE2D0F">
        <w:rPr>
          <w:rFonts w:ascii="Times New Roman" w:eastAsia="Times New Roman" w:hAnsi="Times New Roman" w:cs="Times New Roman"/>
        </w:rPr>
        <w:t> </w:t>
      </w:r>
      <w:r w:rsidRPr="780DE211">
        <w:rPr>
          <w:rFonts w:ascii="Times New Roman" w:eastAsia="Times New Roman" w:hAnsi="Times New Roman" w:cs="Times New Roman"/>
        </w:rPr>
        <w:t>15</w:t>
      </w:r>
      <w:r w:rsidR="00006606">
        <w:rPr>
          <w:rFonts w:ascii="Times New Roman" w:eastAsia="Times New Roman" w:hAnsi="Times New Roman" w:cs="Times New Roman"/>
          <w:vertAlign w:val="superscript"/>
        </w:rPr>
        <w:t>1</w:t>
      </w:r>
      <w:r w:rsidRPr="780DE211">
        <w:rPr>
          <w:rFonts w:ascii="Times New Roman" w:eastAsia="Times New Roman" w:hAnsi="Times New Roman" w:cs="Times New Roman"/>
        </w:rPr>
        <w:t xml:space="preserve"> kohaselt esitada sellekohane tõend TTJA-</w:t>
      </w:r>
      <w:proofErr w:type="spellStart"/>
      <w:r w:rsidRPr="780DE211">
        <w:rPr>
          <w:rFonts w:ascii="Times New Roman" w:eastAsia="Times New Roman" w:hAnsi="Times New Roman" w:cs="Times New Roman"/>
        </w:rPr>
        <w:t>le</w:t>
      </w:r>
      <w:proofErr w:type="spellEnd"/>
      <w:r w:rsidRPr="780DE211">
        <w:rPr>
          <w:rFonts w:ascii="Times New Roman" w:eastAsia="Times New Roman" w:hAnsi="Times New Roman" w:cs="Times New Roman"/>
        </w:rPr>
        <w:t xml:space="preserve">. </w:t>
      </w:r>
      <w:r w:rsidR="502E1707" w:rsidRPr="780DE211">
        <w:rPr>
          <w:rFonts w:ascii="Times New Roman" w:eastAsia="Times New Roman" w:hAnsi="Times New Roman" w:cs="Times New Roman"/>
        </w:rPr>
        <w:t>M</w:t>
      </w:r>
      <w:r w:rsidR="00346BB4">
        <w:rPr>
          <w:rFonts w:ascii="Times New Roman" w:eastAsia="Times New Roman" w:hAnsi="Times New Roman" w:cs="Times New Roman"/>
        </w:rPr>
        <w:t>ajandustegevus</w:t>
      </w:r>
      <w:r w:rsidR="00211F1B">
        <w:rPr>
          <w:rFonts w:ascii="Times New Roman" w:eastAsia="Times New Roman" w:hAnsi="Times New Roman" w:cs="Times New Roman"/>
        </w:rPr>
        <w:t xml:space="preserve">e </w:t>
      </w:r>
      <w:r w:rsidR="00976C7E">
        <w:rPr>
          <w:rFonts w:ascii="Times New Roman" w:eastAsia="Times New Roman" w:hAnsi="Times New Roman" w:cs="Times New Roman"/>
        </w:rPr>
        <w:t>registr</w:t>
      </w:r>
      <w:r w:rsidR="502E1707" w:rsidRPr="780DE211">
        <w:rPr>
          <w:rFonts w:ascii="Times New Roman" w:eastAsia="Times New Roman" w:hAnsi="Times New Roman" w:cs="Times New Roman"/>
        </w:rPr>
        <w:t>i kohaselt on 12.08.2025. a seisuga 326 ettevõtjat, kes on teatanud, et tegutsevad reisiettevõtjana.</w:t>
      </w:r>
      <w:r w:rsidR="666D7CCE" w:rsidRPr="780DE211">
        <w:rPr>
          <w:rFonts w:ascii="Times New Roman" w:eastAsia="Times New Roman" w:hAnsi="Times New Roman" w:cs="Times New Roman"/>
        </w:rPr>
        <w:t xml:space="preserve"> Nendest 209 reisiettevõtjat on tagatiskohustuslased ehk on kohustatud omama tagatist ning seadnud kas ühe või mitu tagatist.</w:t>
      </w:r>
    </w:p>
    <w:p w14:paraId="5C03B0C4" w14:textId="5D7AAA07" w:rsidR="00873B33" w:rsidRPr="00873B33" w:rsidRDefault="4B569EB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Suurem osa reisiettevõtjatest esitab tagatise dokumendi juba praegu majandustegevuse registri kaudu. Muul viisil (e-posti teel) </w:t>
      </w:r>
      <w:commentRangeStart w:id="131"/>
      <w:r w:rsidRPr="780DE211">
        <w:rPr>
          <w:rFonts w:ascii="Times New Roman" w:eastAsia="Times New Roman" w:hAnsi="Times New Roman" w:cs="Times New Roman"/>
        </w:rPr>
        <w:t>esitab</w:t>
      </w:r>
      <w:r w:rsidR="06C0BFFC" w:rsidRPr="780DE211">
        <w:rPr>
          <w:rFonts w:ascii="Times New Roman" w:eastAsia="Times New Roman" w:hAnsi="Times New Roman" w:cs="Times New Roman"/>
        </w:rPr>
        <w:t xml:space="preserve"> tagatise dokumendi</w:t>
      </w:r>
      <w:r w:rsidRPr="780DE211">
        <w:rPr>
          <w:rFonts w:ascii="Times New Roman" w:eastAsia="Times New Roman" w:hAnsi="Times New Roman" w:cs="Times New Roman"/>
        </w:rPr>
        <w:t xml:space="preserve"> TTJA hinnangul</w:t>
      </w:r>
      <w:r w:rsidR="3A2F9CE6" w:rsidRPr="780DE211">
        <w:rPr>
          <w:rFonts w:ascii="Times New Roman" w:eastAsia="Times New Roman" w:hAnsi="Times New Roman" w:cs="Times New Roman"/>
        </w:rPr>
        <w:t xml:space="preserve"> </w:t>
      </w:r>
      <w:r w:rsidRPr="780DE211">
        <w:rPr>
          <w:rFonts w:ascii="Times New Roman" w:eastAsia="Times New Roman" w:hAnsi="Times New Roman" w:cs="Times New Roman"/>
        </w:rPr>
        <w:t>iga</w:t>
      </w:r>
      <w:r w:rsidR="00213720">
        <w:rPr>
          <w:rFonts w:ascii="Times New Roman" w:eastAsia="Times New Roman" w:hAnsi="Times New Roman" w:cs="Times New Roman"/>
        </w:rPr>
        <w:t xml:space="preserve"> </w:t>
      </w:r>
      <w:r w:rsidR="00213720" w:rsidRPr="780DE211">
        <w:rPr>
          <w:rFonts w:ascii="Times New Roman" w:eastAsia="Times New Roman" w:hAnsi="Times New Roman" w:cs="Times New Roman"/>
        </w:rPr>
        <w:t>ku</w:t>
      </w:r>
      <w:r w:rsidR="00213720">
        <w:rPr>
          <w:rFonts w:ascii="Times New Roman" w:eastAsia="Times New Roman" w:hAnsi="Times New Roman" w:cs="Times New Roman"/>
        </w:rPr>
        <w:t>u</w:t>
      </w:r>
      <w:r w:rsidR="00213720" w:rsidRPr="780DE211">
        <w:rPr>
          <w:rFonts w:ascii="Times New Roman" w:eastAsia="Times New Roman" w:hAnsi="Times New Roman" w:cs="Times New Roman"/>
        </w:rPr>
        <w:t xml:space="preserve"> </w:t>
      </w:r>
      <w:r w:rsidRPr="780DE211">
        <w:rPr>
          <w:rFonts w:ascii="Times New Roman" w:eastAsia="Times New Roman" w:hAnsi="Times New Roman" w:cs="Times New Roman"/>
        </w:rPr>
        <w:t>vaid 10–15 reisiettevõtjat. Seega on muudatusest mõjutatud sihtrühm väike.</w:t>
      </w:r>
      <w:commentRangeEnd w:id="131"/>
      <w:r w:rsidR="00192370">
        <w:rPr>
          <w:rStyle w:val="Kommentaariviide"/>
          <w:kern w:val="2"/>
          <w14:ligatures w14:val="standardContextual"/>
        </w:rPr>
        <w:commentReference w:id="131"/>
      </w:r>
    </w:p>
    <w:p w14:paraId="7A751129" w14:textId="758BCC69" w:rsidR="00873B33" w:rsidRPr="00873B33" w:rsidRDefault="4B569EB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Ka muudatuse mõju on sihtrühmale pigem väike, </w:t>
      </w:r>
      <w:r w:rsidR="00213720" w:rsidRPr="780DE211">
        <w:rPr>
          <w:rFonts w:ascii="Times New Roman" w:eastAsia="Times New Roman" w:hAnsi="Times New Roman" w:cs="Times New Roman"/>
        </w:rPr>
        <w:t>ku</w:t>
      </w:r>
      <w:r w:rsidR="00213720">
        <w:rPr>
          <w:rFonts w:ascii="Times New Roman" w:eastAsia="Times New Roman" w:hAnsi="Times New Roman" w:cs="Times New Roman"/>
        </w:rPr>
        <w:t>na</w:t>
      </w:r>
      <w:r w:rsidR="00213720" w:rsidRPr="780DE211">
        <w:rPr>
          <w:rFonts w:ascii="Times New Roman" w:eastAsia="Times New Roman" w:hAnsi="Times New Roman" w:cs="Times New Roman"/>
        </w:rPr>
        <w:t xml:space="preserve"> </w:t>
      </w:r>
      <w:r w:rsidRPr="780DE211">
        <w:rPr>
          <w:rFonts w:ascii="Times New Roman" w:eastAsia="Times New Roman" w:hAnsi="Times New Roman" w:cs="Times New Roman"/>
        </w:rPr>
        <w:t>eelnõuga muutub vaid see, mil viisil võib dokumenti edaspidi TTJA-</w:t>
      </w:r>
      <w:proofErr w:type="spellStart"/>
      <w:r w:rsidRPr="780DE211">
        <w:rPr>
          <w:rFonts w:ascii="Times New Roman" w:eastAsia="Times New Roman" w:hAnsi="Times New Roman" w:cs="Times New Roman"/>
        </w:rPr>
        <w:t>le</w:t>
      </w:r>
      <w:proofErr w:type="spellEnd"/>
      <w:r w:rsidRPr="780DE211">
        <w:rPr>
          <w:rFonts w:ascii="Times New Roman" w:eastAsia="Times New Roman" w:hAnsi="Times New Roman" w:cs="Times New Roman"/>
        </w:rPr>
        <w:t xml:space="preserve"> esitada. Kui varem sai seda teha mitmel viisil, siis nüüd saab seda teha vaid </w:t>
      </w:r>
      <w:r w:rsidR="00F14990">
        <w:rPr>
          <w:rFonts w:ascii="Times New Roman" w:eastAsia="Times New Roman" w:hAnsi="Times New Roman" w:cs="Times New Roman"/>
        </w:rPr>
        <w:t>majandustegevuse registri</w:t>
      </w:r>
      <w:r w:rsidRPr="780DE211">
        <w:rPr>
          <w:rFonts w:ascii="Times New Roman" w:eastAsia="Times New Roman" w:hAnsi="Times New Roman" w:cs="Times New Roman"/>
        </w:rPr>
        <w:t xml:space="preserve"> kaudu. Kuivõrd samad ettevõtjad niikuinii esitavad juba teisi dokumente </w:t>
      </w:r>
      <w:r w:rsidR="00F14990">
        <w:rPr>
          <w:rFonts w:ascii="Times New Roman" w:eastAsia="Times New Roman" w:hAnsi="Times New Roman" w:cs="Times New Roman"/>
        </w:rPr>
        <w:t>majandustegevuse registri</w:t>
      </w:r>
      <w:r w:rsidR="00F14990"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kaudu, siis muudatus ei </w:t>
      </w:r>
      <w:r w:rsidR="00FF5247" w:rsidRPr="780DE211">
        <w:rPr>
          <w:rFonts w:ascii="Times New Roman" w:eastAsia="Times New Roman" w:hAnsi="Times New Roman" w:cs="Times New Roman"/>
        </w:rPr>
        <w:t>t</w:t>
      </w:r>
      <w:r w:rsidR="00FF5247">
        <w:rPr>
          <w:rFonts w:ascii="Times New Roman" w:eastAsia="Times New Roman" w:hAnsi="Times New Roman" w:cs="Times New Roman"/>
        </w:rPr>
        <w:t>ekita</w:t>
      </w:r>
      <w:r w:rsidR="00FF5247" w:rsidRPr="780DE211">
        <w:rPr>
          <w:rFonts w:ascii="Times New Roman" w:eastAsia="Times New Roman" w:hAnsi="Times New Roman" w:cs="Times New Roman"/>
        </w:rPr>
        <w:t xml:space="preserve"> </w:t>
      </w:r>
      <w:r w:rsidRPr="780DE211">
        <w:rPr>
          <w:rFonts w:ascii="Times New Roman" w:eastAsia="Times New Roman" w:hAnsi="Times New Roman" w:cs="Times New Roman"/>
        </w:rPr>
        <w:t>neile olulis</w:t>
      </w:r>
      <w:r w:rsidR="007E4FE2">
        <w:rPr>
          <w:rFonts w:ascii="Times New Roman" w:eastAsia="Times New Roman" w:hAnsi="Times New Roman" w:cs="Times New Roman"/>
        </w:rPr>
        <w:t>t</w:t>
      </w:r>
      <w:r w:rsidRPr="780DE211">
        <w:rPr>
          <w:rFonts w:ascii="Times New Roman" w:eastAsia="Times New Roman" w:hAnsi="Times New Roman" w:cs="Times New Roman"/>
        </w:rPr>
        <w:t xml:space="preserve"> negatiivse</w:t>
      </w:r>
      <w:r w:rsidR="007E4FE2">
        <w:rPr>
          <w:rFonts w:ascii="Times New Roman" w:eastAsia="Times New Roman" w:hAnsi="Times New Roman" w:cs="Times New Roman"/>
        </w:rPr>
        <w:t>t</w:t>
      </w:r>
      <w:r w:rsidRPr="780DE211">
        <w:rPr>
          <w:rFonts w:ascii="Times New Roman" w:eastAsia="Times New Roman" w:hAnsi="Times New Roman" w:cs="Times New Roman"/>
        </w:rPr>
        <w:t xml:space="preserve"> mõju. Küll aga ühtlustub dokumentide esitamine ning see omakorda muudab riigiasutusega suhtlemise lihtsamaks ja kiiremaks. Samuti </w:t>
      </w:r>
      <w:r w:rsidR="009E3815">
        <w:rPr>
          <w:rFonts w:ascii="Times New Roman" w:eastAsia="Times New Roman" w:hAnsi="Times New Roman" w:cs="Times New Roman"/>
        </w:rPr>
        <w:t>vähendab</w:t>
      </w:r>
      <w:r w:rsidR="009E3815"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see ettevõtja halduskoormust, </w:t>
      </w:r>
      <w:r w:rsidR="007E4FE2" w:rsidRPr="780DE211">
        <w:rPr>
          <w:rFonts w:ascii="Times New Roman" w:eastAsia="Times New Roman" w:hAnsi="Times New Roman" w:cs="Times New Roman"/>
        </w:rPr>
        <w:t>ku</w:t>
      </w:r>
      <w:r w:rsidR="007E4FE2">
        <w:rPr>
          <w:rFonts w:ascii="Times New Roman" w:eastAsia="Times New Roman" w:hAnsi="Times New Roman" w:cs="Times New Roman"/>
        </w:rPr>
        <w:t>na</w:t>
      </w:r>
      <w:r w:rsidR="007E4FE2" w:rsidRPr="780DE211">
        <w:rPr>
          <w:rFonts w:ascii="Times New Roman" w:eastAsia="Times New Roman" w:hAnsi="Times New Roman" w:cs="Times New Roman"/>
        </w:rPr>
        <w:t xml:space="preserve"> </w:t>
      </w:r>
      <w:r w:rsidRPr="780DE211">
        <w:rPr>
          <w:rFonts w:ascii="Times New Roman" w:eastAsia="Times New Roman" w:hAnsi="Times New Roman" w:cs="Times New Roman"/>
        </w:rPr>
        <w:t>reisiettevõtja peab niikuinii majandustegevuse registrisse sisse logima, et sinna tagatise andmed lisada</w:t>
      </w:r>
      <w:r w:rsidR="00287AD5">
        <w:rPr>
          <w:rFonts w:ascii="Times New Roman" w:eastAsia="Times New Roman" w:hAnsi="Times New Roman" w:cs="Times New Roman"/>
        </w:rPr>
        <w:t>,</w:t>
      </w:r>
      <w:r w:rsidRPr="780DE211">
        <w:rPr>
          <w:rFonts w:ascii="Times New Roman" w:eastAsia="Times New Roman" w:hAnsi="Times New Roman" w:cs="Times New Roman"/>
        </w:rPr>
        <w:t xml:space="preserve"> </w:t>
      </w:r>
      <w:r w:rsidR="00287AD5">
        <w:rPr>
          <w:rFonts w:ascii="Times New Roman" w:eastAsia="Times New Roman" w:hAnsi="Times New Roman" w:cs="Times New Roman"/>
        </w:rPr>
        <w:t>mille käigus</w:t>
      </w:r>
      <w:r w:rsidRPr="780DE211">
        <w:rPr>
          <w:rFonts w:ascii="Times New Roman" w:eastAsia="Times New Roman" w:hAnsi="Times New Roman" w:cs="Times New Roman"/>
        </w:rPr>
        <w:t xml:space="preserve"> on tal </w:t>
      </w:r>
      <w:r w:rsidR="00287AD5">
        <w:rPr>
          <w:rFonts w:ascii="Times New Roman" w:eastAsia="Times New Roman" w:hAnsi="Times New Roman" w:cs="Times New Roman"/>
        </w:rPr>
        <w:t>praegu</w:t>
      </w:r>
      <w:r w:rsidRPr="780DE211">
        <w:rPr>
          <w:rFonts w:ascii="Times New Roman" w:eastAsia="Times New Roman" w:hAnsi="Times New Roman" w:cs="Times New Roman"/>
        </w:rPr>
        <w:t xml:space="preserve"> võimalus (mitte kohustus) kohe ka tagatise dokument </w:t>
      </w:r>
      <w:r w:rsidR="003A0311" w:rsidRPr="780DE211">
        <w:rPr>
          <w:rFonts w:ascii="Times New Roman" w:eastAsia="Times New Roman" w:hAnsi="Times New Roman" w:cs="Times New Roman"/>
        </w:rPr>
        <w:t>s</w:t>
      </w:r>
      <w:r w:rsidR="003A0311">
        <w:rPr>
          <w:rFonts w:ascii="Times New Roman" w:eastAsia="Times New Roman" w:hAnsi="Times New Roman" w:cs="Times New Roman"/>
        </w:rPr>
        <w:t>amasse</w:t>
      </w:r>
      <w:r w:rsidR="003A0311"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üles laadida. Muudatuse tulemusena on ettevõtjal kohustus see dokument sealsamas lisada, mis tähendab, et ettevõtja ei </w:t>
      </w:r>
      <w:r w:rsidR="003A0311">
        <w:rPr>
          <w:rFonts w:ascii="Times New Roman" w:eastAsia="Times New Roman" w:hAnsi="Times New Roman" w:cs="Times New Roman"/>
        </w:rPr>
        <w:t>tee</w:t>
      </w:r>
      <w:r w:rsidRPr="780DE211">
        <w:rPr>
          <w:rFonts w:ascii="Times New Roman" w:eastAsia="Times New Roman" w:hAnsi="Times New Roman" w:cs="Times New Roman"/>
        </w:rPr>
        <w:t xml:space="preserve"> lisaks registris t</w:t>
      </w:r>
      <w:r w:rsidR="003A0311">
        <w:rPr>
          <w:rFonts w:ascii="Times New Roman" w:eastAsia="Times New Roman" w:hAnsi="Times New Roman" w:cs="Times New Roman"/>
        </w:rPr>
        <w:t>egutsemisele</w:t>
      </w:r>
      <w:r w:rsidR="00B86FD5">
        <w:rPr>
          <w:rFonts w:ascii="Times New Roman" w:eastAsia="Times New Roman" w:hAnsi="Times New Roman" w:cs="Times New Roman"/>
        </w:rPr>
        <w:t xml:space="preserve"> midagi</w:t>
      </w:r>
      <w:r w:rsidRPr="780DE211">
        <w:rPr>
          <w:rFonts w:ascii="Times New Roman" w:eastAsia="Times New Roman" w:hAnsi="Times New Roman" w:cs="Times New Roman"/>
        </w:rPr>
        <w:t xml:space="preserve"> e-posti teel. Kokkuvõtlikult on mõjutatud sihtrühm väike ning muudatusel on väike, kui</w:t>
      </w:r>
      <w:r w:rsidR="5BD28FCD" w:rsidRPr="780DE211">
        <w:rPr>
          <w:rFonts w:ascii="Times New Roman" w:eastAsia="Times New Roman" w:hAnsi="Times New Roman" w:cs="Times New Roman"/>
        </w:rPr>
        <w:t>d</w:t>
      </w:r>
      <w:r w:rsidRPr="780DE211">
        <w:rPr>
          <w:rFonts w:ascii="Times New Roman" w:eastAsia="Times New Roman" w:hAnsi="Times New Roman" w:cs="Times New Roman"/>
        </w:rPr>
        <w:t xml:space="preserve"> positiivne mõju.</w:t>
      </w:r>
    </w:p>
    <w:p w14:paraId="29097B0A" w14:textId="0394D918" w:rsidR="00873B33" w:rsidRPr="00873B33" w:rsidRDefault="4B569EB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mõju riigiasutuste korraldusele ning avaliku sektori tuludele ja kuludele</w:t>
      </w:r>
    </w:p>
    <w:p w14:paraId="64743422" w14:textId="2C60C24E" w:rsidR="00873B33" w:rsidRPr="00873B33" w:rsidRDefault="4B569EBD" w:rsidP="780DE211">
      <w:pPr>
        <w:spacing w:line="240" w:lineRule="auto"/>
        <w:jc w:val="both"/>
        <w:rPr>
          <w:rFonts w:ascii="Times New Roman" w:eastAsia="Times New Roman" w:hAnsi="Times New Roman" w:cs="Times New Roman"/>
          <w:u w:val="single"/>
        </w:rPr>
      </w:pPr>
      <w:r w:rsidRPr="780DE211">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TTJA</w:t>
      </w:r>
    </w:p>
    <w:p w14:paraId="1B4AFDF3" w14:textId="556CEB2F" w:rsidR="00873B33" w:rsidRPr="00873B33" w:rsidRDefault="4B569EB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Muudatus aitab tagada TTJA-s avalik</w:t>
      </w:r>
      <w:r w:rsidR="00B86FD5">
        <w:rPr>
          <w:rFonts w:ascii="Times New Roman" w:eastAsia="Times New Roman" w:hAnsi="Times New Roman" w:cs="Times New Roman"/>
        </w:rPr>
        <w:t>u</w:t>
      </w:r>
      <w:r w:rsidRPr="780DE211">
        <w:rPr>
          <w:rFonts w:ascii="Times New Roman" w:eastAsia="Times New Roman" w:hAnsi="Times New Roman" w:cs="Times New Roman"/>
        </w:rPr>
        <w:t xml:space="preserve"> ressursi tulemusliku ja efektiivse kasutuse, vähendades koormust</w:t>
      </w:r>
      <w:r w:rsidR="00D7636D">
        <w:rPr>
          <w:rFonts w:ascii="Times New Roman" w:eastAsia="Times New Roman" w:hAnsi="Times New Roman" w:cs="Times New Roman"/>
        </w:rPr>
        <w:t xml:space="preserve">, mis </w:t>
      </w:r>
      <w:r w:rsidR="00B33F70">
        <w:rPr>
          <w:rFonts w:ascii="Times New Roman" w:eastAsia="Times New Roman" w:hAnsi="Times New Roman" w:cs="Times New Roman"/>
        </w:rPr>
        <w:t>tek</w:t>
      </w:r>
      <w:r w:rsidR="000F1B53">
        <w:rPr>
          <w:rFonts w:ascii="Times New Roman" w:eastAsia="Times New Roman" w:hAnsi="Times New Roman" w:cs="Times New Roman"/>
        </w:rPr>
        <w:t>ib</w:t>
      </w:r>
      <w:r w:rsidRPr="780DE211">
        <w:rPr>
          <w:rFonts w:ascii="Times New Roman" w:eastAsia="Times New Roman" w:hAnsi="Times New Roman" w:cs="Times New Roman"/>
        </w:rPr>
        <w:t xml:space="preserve"> tagatisega seotud andmete ja dokumentide eri viisil vastuvõtmisel, registreerimisel ja vastavuse kontrollimisel. Reisiettevõtjaid, kes esita</w:t>
      </w:r>
      <w:r w:rsidR="00B33F70">
        <w:rPr>
          <w:rFonts w:ascii="Times New Roman" w:eastAsia="Times New Roman" w:hAnsi="Times New Roman" w:cs="Times New Roman"/>
        </w:rPr>
        <w:t>vad</w:t>
      </w:r>
      <w:r w:rsidRPr="780DE211">
        <w:rPr>
          <w:rFonts w:ascii="Times New Roman" w:eastAsia="Times New Roman" w:hAnsi="Times New Roman" w:cs="Times New Roman"/>
        </w:rPr>
        <w:t xml:space="preserve"> oma tagatist tõendava dokumendi e-posti teel</w:t>
      </w:r>
      <w:r w:rsidR="00B33F70">
        <w:rPr>
          <w:rFonts w:ascii="Times New Roman" w:eastAsia="Times New Roman" w:hAnsi="Times New Roman" w:cs="Times New Roman"/>
        </w:rPr>
        <w:t>,</w:t>
      </w:r>
      <w:r w:rsidRPr="780DE211">
        <w:rPr>
          <w:rFonts w:ascii="Times New Roman" w:eastAsia="Times New Roman" w:hAnsi="Times New Roman" w:cs="Times New Roman"/>
        </w:rPr>
        <w:t xml:space="preserve"> on iga</w:t>
      </w:r>
      <w:r w:rsidR="00B33F70">
        <w:rPr>
          <w:rFonts w:ascii="Times New Roman" w:eastAsia="Times New Roman" w:hAnsi="Times New Roman" w:cs="Times New Roman"/>
        </w:rPr>
        <w:t xml:space="preserve"> </w:t>
      </w:r>
      <w:r w:rsidRPr="780DE211">
        <w:rPr>
          <w:rFonts w:ascii="Times New Roman" w:eastAsia="Times New Roman" w:hAnsi="Times New Roman" w:cs="Times New Roman"/>
        </w:rPr>
        <w:t>ku</w:t>
      </w:r>
      <w:r w:rsidR="00B33F70">
        <w:rPr>
          <w:rFonts w:ascii="Times New Roman" w:eastAsia="Times New Roman" w:hAnsi="Times New Roman" w:cs="Times New Roman"/>
        </w:rPr>
        <w:t>u</w:t>
      </w:r>
      <w:r w:rsidRPr="780DE211">
        <w:rPr>
          <w:rFonts w:ascii="Times New Roman" w:eastAsia="Times New Roman" w:hAnsi="Times New Roman" w:cs="Times New Roman"/>
        </w:rPr>
        <w:t xml:space="preserve"> hinnanguliselt 10–15. </w:t>
      </w:r>
      <w:r w:rsidR="004A60C3">
        <w:rPr>
          <w:rFonts w:ascii="Times New Roman" w:eastAsia="Times New Roman" w:hAnsi="Times New Roman" w:cs="Times New Roman"/>
        </w:rPr>
        <w:t xml:space="preserve">E-posti teel saadetud </w:t>
      </w:r>
      <w:r w:rsidRPr="780DE211">
        <w:rPr>
          <w:rFonts w:ascii="Times New Roman" w:eastAsia="Times New Roman" w:hAnsi="Times New Roman" w:cs="Times New Roman"/>
        </w:rPr>
        <w:t>dokumentide vastuvõtmisele kulub iga</w:t>
      </w:r>
      <w:r w:rsidR="004A60C3">
        <w:rPr>
          <w:rFonts w:ascii="Times New Roman" w:eastAsia="Times New Roman" w:hAnsi="Times New Roman" w:cs="Times New Roman"/>
        </w:rPr>
        <w:t xml:space="preserve"> </w:t>
      </w:r>
      <w:r w:rsidRPr="780DE211">
        <w:rPr>
          <w:rFonts w:ascii="Times New Roman" w:eastAsia="Times New Roman" w:hAnsi="Times New Roman" w:cs="Times New Roman"/>
        </w:rPr>
        <w:t>ku</w:t>
      </w:r>
      <w:r w:rsidR="004A60C3">
        <w:rPr>
          <w:rFonts w:ascii="Times New Roman" w:eastAsia="Times New Roman" w:hAnsi="Times New Roman" w:cs="Times New Roman"/>
        </w:rPr>
        <w:t>u</w:t>
      </w:r>
      <w:r w:rsidRPr="780DE211">
        <w:rPr>
          <w:rFonts w:ascii="Times New Roman" w:eastAsia="Times New Roman" w:hAnsi="Times New Roman" w:cs="Times New Roman"/>
        </w:rPr>
        <w:t xml:space="preserve"> pea üks tööpäev, </w:t>
      </w:r>
      <w:r w:rsidR="004A60C3">
        <w:rPr>
          <w:rFonts w:ascii="Times New Roman" w:eastAsia="Times New Roman" w:hAnsi="Times New Roman" w:cs="Times New Roman"/>
        </w:rPr>
        <w:t>kui arvestada</w:t>
      </w:r>
      <w:r w:rsidRPr="780DE211">
        <w:rPr>
          <w:rFonts w:ascii="Times New Roman" w:eastAsia="Times New Roman" w:hAnsi="Times New Roman" w:cs="Times New Roman"/>
        </w:rPr>
        <w:t xml:space="preserve"> kõikide ametnike töö</w:t>
      </w:r>
      <w:r w:rsidR="004A60C3">
        <w:rPr>
          <w:rFonts w:ascii="Times New Roman" w:eastAsia="Times New Roman" w:hAnsi="Times New Roman" w:cs="Times New Roman"/>
        </w:rPr>
        <w:t>d</w:t>
      </w:r>
      <w:r w:rsidRPr="780DE211">
        <w:rPr>
          <w:rFonts w:ascii="Times New Roman" w:eastAsia="Times New Roman" w:hAnsi="Times New Roman" w:cs="Times New Roman"/>
        </w:rPr>
        <w:t xml:space="preserve">, kes e-kirjade vastuvõtmise, registreerimise ja menetlemisega TTJA infosüsteemis </w:t>
      </w:r>
      <w:r w:rsidR="004A60C3" w:rsidRPr="780DE211">
        <w:rPr>
          <w:rFonts w:ascii="Times New Roman" w:eastAsia="Times New Roman" w:hAnsi="Times New Roman" w:cs="Times New Roman"/>
        </w:rPr>
        <w:t>tegele</w:t>
      </w:r>
      <w:r w:rsidR="004A60C3">
        <w:rPr>
          <w:rFonts w:ascii="Times New Roman" w:eastAsia="Times New Roman" w:hAnsi="Times New Roman" w:cs="Times New Roman"/>
        </w:rPr>
        <w:t>vad</w:t>
      </w:r>
      <w:r w:rsidRPr="780DE211">
        <w:rPr>
          <w:rFonts w:ascii="Times New Roman" w:eastAsia="Times New Roman" w:hAnsi="Times New Roman" w:cs="Times New Roman"/>
        </w:rPr>
        <w:t>.</w:t>
      </w:r>
    </w:p>
    <w:p w14:paraId="0271275E" w14:textId="0BE73862" w:rsidR="00873B33" w:rsidRPr="00873B33" w:rsidRDefault="4B569EB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lastRenderedPageBreak/>
        <w:t xml:space="preserve">Juhul, kui reisiettevõtja esitab tagatise dokumendi majandustegevuse registri kaudu, jääb see osa tööst (s.o dokumendi menetlemine TTJA infosüsteemis enne </w:t>
      </w:r>
      <w:r w:rsidR="001F0CE7">
        <w:rPr>
          <w:rFonts w:ascii="Times New Roman" w:eastAsia="Times New Roman" w:hAnsi="Times New Roman" w:cs="Times New Roman"/>
        </w:rPr>
        <w:t>majandustegevuse registrisse</w:t>
      </w:r>
      <w:r w:rsidR="001F0CE7" w:rsidRPr="780DE211">
        <w:rPr>
          <w:rFonts w:ascii="Times New Roman" w:eastAsia="Times New Roman" w:hAnsi="Times New Roman" w:cs="Times New Roman"/>
        </w:rPr>
        <w:t xml:space="preserve"> </w:t>
      </w:r>
      <w:r w:rsidRPr="780DE211">
        <w:rPr>
          <w:rFonts w:ascii="Times New Roman" w:eastAsia="Times New Roman" w:hAnsi="Times New Roman" w:cs="Times New Roman"/>
        </w:rPr>
        <w:t xml:space="preserve">jõudmist) ära ning amet saab tööressurssi säästa. Seega väheneb TTJA töökoormus tagatist tõendava dokumendi menetlemisel. </w:t>
      </w:r>
      <w:commentRangeStart w:id="132"/>
      <w:r w:rsidRPr="780DE211">
        <w:rPr>
          <w:rFonts w:ascii="Times New Roman" w:eastAsia="Times New Roman" w:hAnsi="Times New Roman" w:cs="Times New Roman"/>
        </w:rPr>
        <w:t>Mõju on oluline.</w:t>
      </w:r>
      <w:commentRangeEnd w:id="132"/>
      <w:r w:rsidR="00D952E3">
        <w:rPr>
          <w:rStyle w:val="Kommentaariviide"/>
          <w:kern w:val="2"/>
          <w14:ligatures w14:val="standardContextual"/>
        </w:rPr>
        <w:commentReference w:id="132"/>
      </w:r>
    </w:p>
    <w:p w14:paraId="5E8AE2AD" w14:textId="70DC565B" w:rsidR="6D8307FB" w:rsidRDefault="16A92F96" w:rsidP="780DE211">
      <w:pPr>
        <w:spacing w:line="240" w:lineRule="auto"/>
        <w:jc w:val="both"/>
        <w:rPr>
          <w:rFonts w:ascii="Times New Roman" w:eastAsia="Times New Roman" w:hAnsi="Times New Roman" w:cs="Times New Roman"/>
        </w:rPr>
      </w:pPr>
      <w:commentRangeStart w:id="133"/>
      <w:r w:rsidRPr="780DE211">
        <w:rPr>
          <w:rFonts w:ascii="Times New Roman" w:eastAsia="Times New Roman" w:hAnsi="Times New Roman" w:cs="Times New Roman"/>
          <w:u w:val="single"/>
        </w:rPr>
        <w:t>Mõju valdkond:</w:t>
      </w:r>
      <w:r w:rsidRPr="780DE211">
        <w:rPr>
          <w:rFonts w:ascii="Times New Roman" w:eastAsia="Times New Roman" w:hAnsi="Times New Roman" w:cs="Times New Roman"/>
        </w:rPr>
        <w:t xml:space="preserve"> sotsiaalne mõju</w:t>
      </w:r>
    </w:p>
    <w:p w14:paraId="1E61E009" w14:textId="300179D7" w:rsidR="6D8307FB" w:rsidRDefault="16A92F96" w:rsidP="780DE211">
      <w:pPr>
        <w:spacing w:line="240" w:lineRule="auto"/>
        <w:jc w:val="both"/>
        <w:rPr>
          <w:rFonts w:ascii="Times New Roman" w:eastAsia="Times New Roman" w:hAnsi="Times New Roman" w:cs="Times New Roman"/>
        </w:rPr>
      </w:pPr>
      <w:r w:rsidRPr="00581D1F">
        <w:rPr>
          <w:rFonts w:ascii="Times New Roman" w:eastAsia="Times New Roman" w:hAnsi="Times New Roman" w:cs="Times New Roman"/>
          <w:u w:val="single"/>
        </w:rPr>
        <w:t>Sihtrühm:</w:t>
      </w:r>
      <w:r w:rsidRPr="780DE211">
        <w:rPr>
          <w:rFonts w:ascii="Times New Roman" w:eastAsia="Times New Roman" w:hAnsi="Times New Roman" w:cs="Times New Roman"/>
        </w:rPr>
        <w:t xml:space="preserve"> tarbijad (reisijad)</w:t>
      </w:r>
    </w:p>
    <w:p w14:paraId="603637C4" w14:textId="6C9C3FA0" w:rsidR="00873B33" w:rsidRPr="00873B33" w:rsidRDefault="16A92F96"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rPr>
        <w:t xml:space="preserve">Muudatusel on reisiettevõtjate teenuseid tarbivatele inimestele kaudne mõju </w:t>
      </w:r>
      <w:r w:rsidR="00AB1560">
        <w:rPr>
          <w:rFonts w:ascii="Times New Roman" w:eastAsia="Times New Roman" w:hAnsi="Times New Roman" w:cs="Times New Roman"/>
        </w:rPr>
        <w:t>see</w:t>
      </w:r>
      <w:r w:rsidRPr="780DE211">
        <w:rPr>
          <w:rFonts w:ascii="Times New Roman" w:eastAsia="Times New Roman" w:hAnsi="Times New Roman" w:cs="Times New Roman"/>
        </w:rPr>
        <w:t xml:space="preserve">läbi, et TTJA </w:t>
      </w:r>
      <w:r w:rsidR="00AB1560">
        <w:rPr>
          <w:rFonts w:ascii="Times New Roman" w:eastAsia="Times New Roman" w:hAnsi="Times New Roman" w:cs="Times New Roman"/>
        </w:rPr>
        <w:t xml:space="preserve">saab oma </w:t>
      </w:r>
      <w:r w:rsidRPr="780DE211">
        <w:rPr>
          <w:rFonts w:ascii="Times New Roman" w:eastAsia="Times New Roman" w:hAnsi="Times New Roman" w:cs="Times New Roman"/>
        </w:rPr>
        <w:t xml:space="preserve">töö </w:t>
      </w:r>
      <w:proofErr w:type="spellStart"/>
      <w:r w:rsidRPr="780DE211">
        <w:rPr>
          <w:rFonts w:ascii="Times New Roman" w:eastAsia="Times New Roman" w:hAnsi="Times New Roman" w:cs="Times New Roman"/>
        </w:rPr>
        <w:t>efektiivistamise</w:t>
      </w:r>
      <w:proofErr w:type="spellEnd"/>
      <w:r w:rsidRPr="780DE211">
        <w:rPr>
          <w:rFonts w:ascii="Times New Roman" w:eastAsia="Times New Roman" w:hAnsi="Times New Roman" w:cs="Times New Roman"/>
        </w:rPr>
        <w:t xml:space="preserve"> </w:t>
      </w:r>
      <w:r w:rsidR="00AB1560">
        <w:rPr>
          <w:rFonts w:ascii="Times New Roman" w:eastAsia="Times New Roman" w:hAnsi="Times New Roman" w:cs="Times New Roman"/>
        </w:rPr>
        <w:t>tõttu</w:t>
      </w:r>
      <w:r w:rsidRPr="780DE211">
        <w:rPr>
          <w:rFonts w:ascii="Times New Roman" w:eastAsia="Times New Roman" w:hAnsi="Times New Roman" w:cs="Times New Roman"/>
        </w:rPr>
        <w:t xml:space="preserve"> rohkem aega ja ressurssi suunata järelevalvesse ning seeläbi aidata rohkem kaasa tarbijate õiguste tagamisele.</w:t>
      </w:r>
      <w:commentRangeEnd w:id="133"/>
      <w:r w:rsidR="00D952E3">
        <w:rPr>
          <w:rStyle w:val="Kommentaariviide"/>
          <w:kern w:val="2"/>
          <w14:ligatures w14:val="standardContextual"/>
        </w:rPr>
        <w:commentReference w:id="133"/>
      </w:r>
    </w:p>
    <w:p w14:paraId="2B4176F4" w14:textId="77CED17B" w:rsidR="00873B33" w:rsidRDefault="1D322CB7"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V</w:t>
      </w:r>
      <w:r w:rsidR="0FC38A16" w:rsidRPr="780DE211">
        <w:rPr>
          <w:rFonts w:ascii="Times New Roman" w:eastAsia="Times New Roman" w:hAnsi="Times New Roman" w:cs="Times New Roman"/>
          <w:b/>
          <w:bCs/>
        </w:rPr>
        <w:t>äärismetalltoodete seadus</w:t>
      </w:r>
    </w:p>
    <w:p w14:paraId="45D694AE" w14:textId="767D3AF1" w:rsidR="00AF1EB9" w:rsidRPr="005C68BC" w:rsidRDefault="7688CECD" w:rsidP="780DE211">
      <w:p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Kavandatav muudatus:</w:t>
      </w:r>
      <w:r w:rsidR="1FAA0C60" w:rsidRPr="780DE211">
        <w:rPr>
          <w:rFonts w:ascii="Times New Roman" w:eastAsia="Times New Roman" w:hAnsi="Times New Roman" w:cs="Times New Roman"/>
          <w:b/>
          <w:bCs/>
        </w:rPr>
        <w:t xml:space="preserve"> väärismetalltoodete nimemärgise registreerimine </w:t>
      </w:r>
      <w:r w:rsidR="00FF76DC" w:rsidRPr="780DE211">
        <w:rPr>
          <w:rFonts w:ascii="Times New Roman" w:eastAsia="Times New Roman" w:hAnsi="Times New Roman" w:cs="Times New Roman"/>
          <w:b/>
          <w:bCs/>
        </w:rPr>
        <w:t xml:space="preserve">muudetakse </w:t>
      </w:r>
      <w:r w:rsidR="1FAA0C60" w:rsidRPr="780DE211">
        <w:rPr>
          <w:rFonts w:ascii="Times New Roman" w:eastAsia="Times New Roman" w:hAnsi="Times New Roman" w:cs="Times New Roman"/>
          <w:b/>
          <w:bCs/>
        </w:rPr>
        <w:t>ühekordseks tegevuseks</w:t>
      </w:r>
      <w:r w:rsidR="784ECE8B" w:rsidRPr="780DE211">
        <w:rPr>
          <w:rFonts w:ascii="Times New Roman" w:eastAsia="Times New Roman" w:hAnsi="Times New Roman" w:cs="Times New Roman"/>
          <w:b/>
          <w:bCs/>
        </w:rPr>
        <w:t>.</w:t>
      </w:r>
      <w:r w:rsidR="3DE3F291" w:rsidRPr="780DE211">
        <w:rPr>
          <w:rFonts w:ascii="Times New Roman" w:eastAsia="Times New Roman" w:hAnsi="Times New Roman" w:cs="Times New Roman"/>
          <w:b/>
          <w:bCs/>
        </w:rPr>
        <w:t xml:space="preserve"> Erandina </w:t>
      </w:r>
      <w:r w:rsidR="589E939A" w:rsidRPr="780DE211">
        <w:rPr>
          <w:rFonts w:ascii="Times New Roman" w:eastAsia="Times New Roman" w:hAnsi="Times New Roman" w:cs="Times New Roman"/>
          <w:b/>
          <w:bCs/>
        </w:rPr>
        <w:t>säilib</w:t>
      </w:r>
      <w:r w:rsidR="3DE3F291" w:rsidRPr="780DE211">
        <w:rPr>
          <w:rFonts w:ascii="Times New Roman" w:eastAsia="Times New Roman" w:hAnsi="Times New Roman" w:cs="Times New Roman"/>
          <w:b/>
          <w:bCs/>
        </w:rPr>
        <w:t xml:space="preserve"> nimemärgise registreeringu </w:t>
      </w:r>
      <w:r w:rsidR="60B5BB48" w:rsidRPr="780DE211">
        <w:rPr>
          <w:rFonts w:ascii="Times New Roman" w:eastAsia="Times New Roman" w:hAnsi="Times New Roman" w:cs="Times New Roman"/>
          <w:b/>
          <w:bCs/>
        </w:rPr>
        <w:t>uuenda</w:t>
      </w:r>
      <w:r w:rsidR="012226DE" w:rsidRPr="780DE211">
        <w:rPr>
          <w:rFonts w:ascii="Times New Roman" w:eastAsia="Times New Roman" w:hAnsi="Times New Roman" w:cs="Times New Roman"/>
          <w:b/>
          <w:bCs/>
        </w:rPr>
        <w:t xml:space="preserve">mise kohustus </w:t>
      </w:r>
      <w:r w:rsidR="3DE3F291" w:rsidRPr="780DE211">
        <w:rPr>
          <w:rFonts w:ascii="Times New Roman" w:eastAsia="Times New Roman" w:hAnsi="Times New Roman" w:cs="Times New Roman"/>
          <w:b/>
          <w:bCs/>
        </w:rPr>
        <w:t>juhul</w:t>
      </w:r>
      <w:r w:rsidR="00FF76DC">
        <w:rPr>
          <w:rFonts w:ascii="Times New Roman" w:eastAsia="Times New Roman" w:hAnsi="Times New Roman" w:cs="Times New Roman"/>
          <w:b/>
          <w:bCs/>
        </w:rPr>
        <w:t>,</w:t>
      </w:r>
      <w:r w:rsidR="3DE3F291" w:rsidRPr="780DE211">
        <w:rPr>
          <w:rFonts w:ascii="Times New Roman" w:eastAsia="Times New Roman" w:hAnsi="Times New Roman" w:cs="Times New Roman"/>
          <w:b/>
          <w:bCs/>
        </w:rPr>
        <w:t xml:space="preserve"> kui </w:t>
      </w:r>
      <w:r w:rsidR="3DE3F291" w:rsidRPr="00411C10">
        <w:rPr>
          <w:rFonts w:ascii="Times New Roman" w:eastAsia="Times New Roman" w:hAnsi="Times New Roman" w:cs="Times New Roman"/>
          <w:b/>
          <w:bCs/>
        </w:rPr>
        <w:t xml:space="preserve">nimemärgise registreerimisel </w:t>
      </w:r>
      <w:proofErr w:type="spellStart"/>
      <w:r w:rsidR="00A26FE0" w:rsidRPr="00411C10">
        <w:rPr>
          <w:rFonts w:ascii="Times New Roman" w:eastAsia="Times New Roman" w:hAnsi="Times New Roman" w:cs="Times New Roman"/>
          <w:b/>
          <w:bCs/>
        </w:rPr>
        <w:t>sissevedaja</w:t>
      </w:r>
      <w:proofErr w:type="spellEnd"/>
      <w:r w:rsidR="00A26FE0" w:rsidRPr="00411C10">
        <w:rPr>
          <w:rFonts w:ascii="Times New Roman" w:eastAsia="Times New Roman" w:hAnsi="Times New Roman" w:cs="Times New Roman"/>
          <w:b/>
          <w:bCs/>
        </w:rPr>
        <w:t xml:space="preserve"> </w:t>
      </w:r>
      <w:r w:rsidR="3DE3F291" w:rsidRPr="00411C10">
        <w:rPr>
          <w:rFonts w:ascii="Times New Roman" w:eastAsia="Times New Roman" w:hAnsi="Times New Roman" w:cs="Times New Roman"/>
          <w:b/>
          <w:bCs/>
        </w:rPr>
        <w:t>esitatud sisseveetava väärismetalltoote valmistanud ettevõtja kirjalik nõusolek on tähtajaline</w:t>
      </w:r>
      <w:r w:rsidR="3DE3F291" w:rsidRPr="780DE211">
        <w:rPr>
          <w:rFonts w:ascii="Times New Roman" w:eastAsia="Times New Roman" w:hAnsi="Times New Roman" w:cs="Times New Roman"/>
          <w:b/>
          <w:bCs/>
        </w:rPr>
        <w:t>.</w:t>
      </w:r>
    </w:p>
    <w:p w14:paraId="180CBA35" w14:textId="37C71442" w:rsidR="00AF1EB9" w:rsidRDefault="0ADDDDB4"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63FD8B18" w:rsidRPr="780DE211">
        <w:rPr>
          <w:rFonts w:ascii="Times New Roman" w:eastAsia="Times New Roman" w:hAnsi="Times New Roman" w:cs="Times New Roman"/>
        </w:rPr>
        <w:t xml:space="preserve"> mõju majandusele</w:t>
      </w:r>
    </w:p>
    <w:p w14:paraId="69F72A39" w14:textId="62164A13" w:rsidR="00AF1EB9" w:rsidRPr="005C68BC" w:rsidRDefault="7688CECD" w:rsidP="780DE211">
      <w:pPr>
        <w:spacing w:line="240" w:lineRule="auto"/>
        <w:jc w:val="both"/>
        <w:rPr>
          <w:rFonts w:ascii="Times New Roman" w:eastAsia="Times New Roman" w:hAnsi="Times New Roman" w:cs="Times New Roman"/>
          <w:color w:val="000000" w:themeColor="text1"/>
        </w:rPr>
      </w:pPr>
      <w:r w:rsidRPr="780DE211">
        <w:rPr>
          <w:rFonts w:ascii="Times New Roman" w:eastAsia="Times New Roman" w:hAnsi="Times New Roman" w:cs="Times New Roman"/>
          <w:u w:val="single"/>
        </w:rPr>
        <w:t>Sihtrühm:</w:t>
      </w:r>
      <w:r w:rsidR="7B94DA24" w:rsidRPr="780DE211">
        <w:rPr>
          <w:rFonts w:ascii="Times New Roman" w:eastAsia="Times New Roman" w:hAnsi="Times New Roman" w:cs="Times New Roman"/>
        </w:rPr>
        <w:t xml:space="preserve"> </w:t>
      </w:r>
      <w:r w:rsidR="004B1A46">
        <w:rPr>
          <w:rFonts w:ascii="Times New Roman" w:eastAsia="Times New Roman" w:hAnsi="Times New Roman" w:cs="Times New Roman"/>
        </w:rPr>
        <w:t>v</w:t>
      </w:r>
      <w:r w:rsidR="7B94DA24" w:rsidRPr="780DE211">
        <w:rPr>
          <w:rFonts w:ascii="Times New Roman" w:eastAsia="Times New Roman" w:hAnsi="Times New Roman" w:cs="Times New Roman"/>
          <w:color w:val="000000" w:themeColor="text1"/>
        </w:rPr>
        <w:t xml:space="preserve">äärismetalltoodete valmistajad ja </w:t>
      </w:r>
      <w:proofErr w:type="spellStart"/>
      <w:r w:rsidR="7B94DA24" w:rsidRPr="780DE211">
        <w:rPr>
          <w:rFonts w:ascii="Times New Roman" w:eastAsia="Times New Roman" w:hAnsi="Times New Roman" w:cs="Times New Roman"/>
          <w:color w:val="000000" w:themeColor="text1"/>
        </w:rPr>
        <w:t>sissevedajad</w:t>
      </w:r>
      <w:proofErr w:type="spellEnd"/>
    </w:p>
    <w:p w14:paraId="2EC3578A" w14:textId="12FAA112" w:rsidR="0DE2F1EC" w:rsidRDefault="7B94DA24"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color w:val="000000" w:themeColor="text1"/>
        </w:rPr>
        <w:t>Nimemärgiste registris on 304 kehtivat registreeringut. 2023. aastal esitati 25 taotlust, 2024.</w:t>
      </w:r>
      <w:r w:rsidR="00BE2D0F">
        <w:rPr>
          <w:rFonts w:ascii="Times New Roman" w:eastAsia="Times New Roman" w:hAnsi="Times New Roman" w:cs="Times New Roman"/>
          <w:color w:val="000000" w:themeColor="text1"/>
        </w:rPr>
        <w:t> </w:t>
      </w:r>
      <w:r w:rsidRPr="780DE211">
        <w:rPr>
          <w:rFonts w:ascii="Times New Roman" w:eastAsia="Times New Roman" w:hAnsi="Times New Roman" w:cs="Times New Roman"/>
          <w:color w:val="000000" w:themeColor="text1"/>
        </w:rPr>
        <w:t>aastal 39 taotlust ja 2025.</w:t>
      </w:r>
      <w:r w:rsidR="004B1A46">
        <w:rPr>
          <w:rFonts w:ascii="Times New Roman" w:eastAsia="Times New Roman" w:hAnsi="Times New Roman" w:cs="Times New Roman"/>
          <w:color w:val="000000" w:themeColor="text1"/>
        </w:rPr>
        <w:t xml:space="preserve"> </w:t>
      </w:r>
      <w:r w:rsidRPr="780DE211">
        <w:rPr>
          <w:rFonts w:ascii="Times New Roman" w:eastAsia="Times New Roman" w:hAnsi="Times New Roman" w:cs="Times New Roman"/>
          <w:color w:val="000000" w:themeColor="text1"/>
        </w:rPr>
        <w:t>a I poolaastal 12</w:t>
      </w:r>
      <w:r w:rsidR="00BD7F7E">
        <w:rPr>
          <w:rFonts w:ascii="Times New Roman" w:eastAsia="Times New Roman" w:hAnsi="Times New Roman" w:cs="Times New Roman"/>
          <w:color w:val="000000" w:themeColor="text1"/>
        </w:rPr>
        <w:t xml:space="preserve"> taotlust</w:t>
      </w:r>
      <w:r w:rsidRPr="780DE211">
        <w:rPr>
          <w:rFonts w:ascii="Times New Roman" w:eastAsia="Times New Roman" w:hAnsi="Times New Roman" w:cs="Times New Roman"/>
          <w:color w:val="000000" w:themeColor="text1"/>
        </w:rPr>
        <w:t xml:space="preserve">. </w:t>
      </w:r>
      <w:commentRangeStart w:id="134"/>
      <w:r w:rsidRPr="780DE211">
        <w:rPr>
          <w:rFonts w:ascii="Times New Roman" w:eastAsia="Times New Roman" w:hAnsi="Times New Roman" w:cs="Times New Roman"/>
          <w:color w:val="000000" w:themeColor="text1"/>
        </w:rPr>
        <w:t xml:space="preserve">Tähtajatu registreering vähendab halduskoormust ja </w:t>
      </w:r>
      <w:r w:rsidR="00A26FE0" w:rsidRPr="780DE211">
        <w:rPr>
          <w:rFonts w:ascii="Times New Roman" w:eastAsia="Times New Roman" w:hAnsi="Times New Roman" w:cs="Times New Roman"/>
          <w:color w:val="000000" w:themeColor="text1"/>
        </w:rPr>
        <w:t xml:space="preserve">kulu </w:t>
      </w:r>
      <w:r w:rsidRPr="780DE211">
        <w:rPr>
          <w:rFonts w:ascii="Times New Roman" w:eastAsia="Times New Roman" w:hAnsi="Times New Roman" w:cs="Times New Roman"/>
          <w:color w:val="000000" w:themeColor="text1"/>
        </w:rPr>
        <w:t>riigilõivu</w:t>
      </w:r>
      <w:r w:rsidR="00A26FE0">
        <w:rPr>
          <w:rFonts w:ascii="Times New Roman" w:eastAsia="Times New Roman" w:hAnsi="Times New Roman" w:cs="Times New Roman"/>
          <w:color w:val="000000" w:themeColor="text1"/>
        </w:rPr>
        <w:t xml:space="preserve"> maksmiseks</w:t>
      </w:r>
      <w:commentRangeEnd w:id="134"/>
      <w:r w:rsidR="007A4663">
        <w:rPr>
          <w:rStyle w:val="Kommentaariviide"/>
          <w:kern w:val="2"/>
          <w14:ligatures w14:val="standardContextual"/>
        </w:rPr>
        <w:commentReference w:id="134"/>
      </w:r>
      <w:r w:rsidRPr="780DE211">
        <w:rPr>
          <w:rFonts w:ascii="Times New Roman" w:eastAsia="Times New Roman" w:hAnsi="Times New Roman" w:cs="Times New Roman"/>
          <w:color w:val="000000" w:themeColor="text1"/>
        </w:rPr>
        <w:t xml:space="preserve">. Seisuga 30.06.2025 on nimemärgise registris 306 „korras“ staatusega </w:t>
      </w:r>
      <w:r w:rsidR="007C4640" w:rsidRPr="780DE211">
        <w:rPr>
          <w:rFonts w:ascii="Times New Roman" w:eastAsia="Times New Roman" w:hAnsi="Times New Roman" w:cs="Times New Roman"/>
          <w:color w:val="000000" w:themeColor="text1"/>
        </w:rPr>
        <w:t>ettevõt</w:t>
      </w:r>
      <w:r w:rsidR="007C4640">
        <w:rPr>
          <w:rFonts w:ascii="Times New Roman" w:eastAsia="Times New Roman" w:hAnsi="Times New Roman" w:cs="Times New Roman"/>
          <w:color w:val="000000" w:themeColor="text1"/>
        </w:rPr>
        <w:t>ja</w:t>
      </w:r>
      <w:r w:rsidR="007C4640" w:rsidRPr="780DE211">
        <w:rPr>
          <w:rFonts w:ascii="Times New Roman" w:eastAsia="Times New Roman" w:hAnsi="Times New Roman" w:cs="Times New Roman"/>
          <w:color w:val="000000" w:themeColor="text1"/>
        </w:rPr>
        <w:t xml:space="preserve">t </w:t>
      </w:r>
      <w:r w:rsidRPr="780DE211">
        <w:rPr>
          <w:rFonts w:ascii="Times New Roman" w:eastAsia="Times New Roman" w:hAnsi="Times New Roman" w:cs="Times New Roman"/>
          <w:color w:val="000000" w:themeColor="text1"/>
        </w:rPr>
        <w:t xml:space="preserve">(aktiivsed turuosalised), lisaks 23 „kehtetu“ ja 21 „kustutatud“ staatusega </w:t>
      </w:r>
      <w:r w:rsidR="00A26FE0" w:rsidRPr="780DE211">
        <w:rPr>
          <w:rFonts w:ascii="Times New Roman" w:eastAsia="Times New Roman" w:hAnsi="Times New Roman" w:cs="Times New Roman"/>
          <w:color w:val="000000" w:themeColor="text1"/>
        </w:rPr>
        <w:t>ettevõt</w:t>
      </w:r>
      <w:r w:rsidR="00A26FE0">
        <w:rPr>
          <w:rFonts w:ascii="Times New Roman" w:eastAsia="Times New Roman" w:hAnsi="Times New Roman" w:cs="Times New Roman"/>
          <w:color w:val="000000" w:themeColor="text1"/>
        </w:rPr>
        <w:t>ja</w:t>
      </w:r>
      <w:r w:rsidR="00A26FE0" w:rsidRPr="780DE211">
        <w:rPr>
          <w:rFonts w:ascii="Times New Roman" w:eastAsia="Times New Roman" w:hAnsi="Times New Roman" w:cs="Times New Roman"/>
          <w:color w:val="000000" w:themeColor="text1"/>
        </w:rPr>
        <w:t xml:space="preserve">t </w:t>
      </w:r>
      <w:r w:rsidRPr="780DE211">
        <w:rPr>
          <w:rFonts w:ascii="Times New Roman" w:eastAsia="Times New Roman" w:hAnsi="Times New Roman" w:cs="Times New Roman"/>
          <w:color w:val="000000" w:themeColor="text1"/>
        </w:rPr>
        <w:t>ning 425 arhiveeritud üksust, mistõttu tähtajatu registreering vähendab halduskoormust ja kulusid vähemalt 300 ettevõtjal. Mõju on väheoluline, kuid ettevõtjatele soodne.</w:t>
      </w:r>
    </w:p>
    <w:p w14:paraId="6E07BC6A" w14:textId="41DEE65B" w:rsidR="00AF1EB9" w:rsidRPr="005C68BC" w:rsidRDefault="7688CEC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00E91E6D">
        <w:rPr>
          <w:rFonts w:ascii="Times New Roman" w:eastAsia="Times New Roman" w:hAnsi="Times New Roman" w:cs="Times New Roman"/>
          <w:u w:val="single"/>
        </w:rPr>
        <w:t>:</w:t>
      </w:r>
      <w:r w:rsidR="0FFF0100" w:rsidRPr="780DE211">
        <w:rPr>
          <w:rFonts w:ascii="Times New Roman" w:eastAsia="Times New Roman" w:hAnsi="Times New Roman" w:cs="Times New Roman"/>
        </w:rPr>
        <w:t xml:space="preserve"> </w:t>
      </w:r>
      <w:r w:rsidR="00E91E6D">
        <w:rPr>
          <w:rFonts w:ascii="Times New Roman" w:eastAsia="Times New Roman" w:hAnsi="Times New Roman" w:cs="Times New Roman"/>
        </w:rPr>
        <w:t>m</w:t>
      </w:r>
      <w:r w:rsidR="0FFF0100" w:rsidRPr="780DE211">
        <w:rPr>
          <w:rFonts w:ascii="Times New Roman" w:eastAsia="Times New Roman" w:hAnsi="Times New Roman" w:cs="Times New Roman"/>
          <w:color w:val="000000" w:themeColor="text1"/>
        </w:rPr>
        <w:t>õju riigivalitsemisele</w:t>
      </w:r>
    </w:p>
    <w:p w14:paraId="39D424BF" w14:textId="5EA1FB22" w:rsidR="00AF1EB9" w:rsidRPr="005C68BC" w:rsidRDefault="7688CECD" w:rsidP="780DE211">
      <w:pPr>
        <w:spacing w:line="240" w:lineRule="auto"/>
        <w:jc w:val="both"/>
        <w:rPr>
          <w:rFonts w:ascii="Times New Roman" w:eastAsia="Times New Roman" w:hAnsi="Times New Roman" w:cs="Times New Roman"/>
          <w:color w:val="000000" w:themeColor="text1"/>
        </w:rPr>
      </w:pPr>
      <w:r w:rsidRPr="780DE211">
        <w:rPr>
          <w:rFonts w:ascii="Times New Roman" w:eastAsia="Times New Roman" w:hAnsi="Times New Roman" w:cs="Times New Roman"/>
          <w:u w:val="single"/>
        </w:rPr>
        <w:t>Sihtrühm</w:t>
      </w:r>
      <w:r w:rsidRPr="00977D08">
        <w:rPr>
          <w:rFonts w:ascii="Times New Roman" w:eastAsia="Times New Roman" w:hAnsi="Times New Roman" w:cs="Times New Roman"/>
          <w:u w:val="single"/>
        </w:rPr>
        <w:t>:</w:t>
      </w:r>
      <w:r w:rsidR="7F1A46B0" w:rsidRPr="780DE211">
        <w:rPr>
          <w:rFonts w:ascii="Times New Roman" w:eastAsia="Times New Roman" w:hAnsi="Times New Roman" w:cs="Times New Roman"/>
        </w:rPr>
        <w:t xml:space="preserve"> </w:t>
      </w:r>
      <w:r w:rsidR="7F1A46B0" w:rsidRPr="780DE211">
        <w:rPr>
          <w:rFonts w:ascii="Times New Roman" w:eastAsia="Times New Roman" w:hAnsi="Times New Roman" w:cs="Times New Roman"/>
          <w:color w:val="000000" w:themeColor="text1"/>
        </w:rPr>
        <w:t>TTJA</w:t>
      </w:r>
    </w:p>
    <w:p w14:paraId="0BB2A8C3" w14:textId="3085AB4B" w:rsidR="7109A72C" w:rsidRDefault="7F1A46B0" w:rsidP="780DE211">
      <w:pPr>
        <w:spacing w:line="240" w:lineRule="auto"/>
        <w:jc w:val="both"/>
        <w:rPr>
          <w:rFonts w:ascii="Times New Roman" w:eastAsia="Times New Roman" w:hAnsi="Times New Roman" w:cs="Times New Roman"/>
          <w:color w:val="000000" w:themeColor="text1"/>
        </w:rPr>
      </w:pPr>
      <w:r w:rsidRPr="780DE211">
        <w:rPr>
          <w:rFonts w:ascii="Times New Roman" w:eastAsia="Times New Roman" w:hAnsi="Times New Roman" w:cs="Times New Roman"/>
          <w:color w:val="000000" w:themeColor="text1"/>
        </w:rPr>
        <w:t xml:space="preserve">TTJA-l väheneb järk-järgult iga-aastane </w:t>
      </w:r>
      <w:r w:rsidR="00706440">
        <w:rPr>
          <w:rFonts w:ascii="Times New Roman" w:eastAsia="Times New Roman" w:hAnsi="Times New Roman" w:cs="Times New Roman"/>
          <w:color w:val="000000" w:themeColor="text1"/>
        </w:rPr>
        <w:t>töö</w:t>
      </w:r>
      <w:r w:rsidR="00706440" w:rsidRPr="780DE211">
        <w:rPr>
          <w:rFonts w:ascii="Times New Roman" w:eastAsia="Times New Roman" w:hAnsi="Times New Roman" w:cs="Times New Roman"/>
          <w:color w:val="000000" w:themeColor="text1"/>
        </w:rPr>
        <w:t xml:space="preserve">koormus </w:t>
      </w:r>
      <w:r w:rsidRPr="780DE211">
        <w:rPr>
          <w:rFonts w:ascii="Times New Roman" w:eastAsia="Times New Roman" w:hAnsi="Times New Roman" w:cs="Times New Roman"/>
          <w:color w:val="000000" w:themeColor="text1"/>
        </w:rPr>
        <w:t xml:space="preserve">(menetlused), mis viimastel aastatel on olnud Metrosert AS-il suurusjärgus 25–39 taotlust aastas. </w:t>
      </w:r>
      <w:r w:rsidR="22FCF163" w:rsidRPr="780DE211">
        <w:rPr>
          <w:rFonts w:ascii="Times New Roman" w:eastAsia="Times New Roman" w:hAnsi="Times New Roman" w:cs="Times New Roman"/>
          <w:color w:val="000000" w:themeColor="text1"/>
        </w:rPr>
        <w:t>Metrosert AS</w:t>
      </w:r>
      <w:r w:rsidR="003C59D7">
        <w:rPr>
          <w:rFonts w:ascii="Times New Roman" w:eastAsia="Times New Roman" w:hAnsi="Times New Roman" w:cs="Times New Roman"/>
          <w:color w:val="000000" w:themeColor="text1"/>
        </w:rPr>
        <w:t>-i</w:t>
      </w:r>
      <w:r w:rsidR="22FCF163" w:rsidRPr="780DE211">
        <w:rPr>
          <w:rFonts w:ascii="Times New Roman" w:eastAsia="Times New Roman" w:hAnsi="Times New Roman" w:cs="Times New Roman"/>
          <w:color w:val="000000" w:themeColor="text1"/>
        </w:rPr>
        <w:t xml:space="preserve"> andmed on esitatud, sest </w:t>
      </w:r>
      <w:r w:rsidR="64975982" w:rsidRPr="780DE211">
        <w:rPr>
          <w:rFonts w:ascii="Times New Roman" w:eastAsia="Times New Roman" w:hAnsi="Times New Roman" w:cs="Times New Roman"/>
          <w:color w:val="000000" w:themeColor="text1"/>
        </w:rPr>
        <w:t xml:space="preserve">nimemärgise registreerimise kohustus </w:t>
      </w:r>
      <w:r w:rsidR="129D859D" w:rsidRPr="780DE211">
        <w:rPr>
          <w:rFonts w:ascii="Times New Roman" w:eastAsia="Times New Roman" w:hAnsi="Times New Roman" w:cs="Times New Roman"/>
          <w:color w:val="000000" w:themeColor="text1"/>
        </w:rPr>
        <w:t>anti</w:t>
      </w:r>
      <w:r w:rsidR="64975982" w:rsidRPr="780DE211">
        <w:rPr>
          <w:rFonts w:ascii="Times New Roman" w:eastAsia="Times New Roman" w:hAnsi="Times New Roman" w:cs="Times New Roman"/>
          <w:color w:val="000000" w:themeColor="text1"/>
        </w:rPr>
        <w:t xml:space="preserve"> Metrosert AS-i</w:t>
      </w:r>
      <w:r w:rsidR="126DF38C" w:rsidRPr="780DE211">
        <w:rPr>
          <w:rFonts w:ascii="Times New Roman" w:eastAsia="Times New Roman" w:hAnsi="Times New Roman" w:cs="Times New Roman"/>
          <w:color w:val="000000" w:themeColor="text1"/>
        </w:rPr>
        <w:t>lt</w:t>
      </w:r>
      <w:r w:rsidR="64975982" w:rsidRPr="780DE211">
        <w:rPr>
          <w:rFonts w:ascii="Times New Roman" w:eastAsia="Times New Roman" w:hAnsi="Times New Roman" w:cs="Times New Roman"/>
          <w:color w:val="000000" w:themeColor="text1"/>
        </w:rPr>
        <w:t xml:space="preserve"> TTJA</w:t>
      </w:r>
      <w:r w:rsidR="7F89E6B1" w:rsidRPr="780DE211">
        <w:rPr>
          <w:rFonts w:ascii="Times New Roman" w:eastAsia="Times New Roman" w:hAnsi="Times New Roman" w:cs="Times New Roman"/>
          <w:color w:val="000000" w:themeColor="text1"/>
        </w:rPr>
        <w:t>-</w:t>
      </w:r>
      <w:proofErr w:type="spellStart"/>
      <w:r w:rsidR="7F89E6B1" w:rsidRPr="780DE211">
        <w:rPr>
          <w:rFonts w:ascii="Times New Roman" w:eastAsia="Times New Roman" w:hAnsi="Times New Roman" w:cs="Times New Roman"/>
          <w:color w:val="000000" w:themeColor="text1"/>
        </w:rPr>
        <w:t>le</w:t>
      </w:r>
      <w:proofErr w:type="spellEnd"/>
      <w:r w:rsidR="64975982" w:rsidRPr="780DE211">
        <w:rPr>
          <w:rFonts w:ascii="Times New Roman" w:eastAsia="Times New Roman" w:hAnsi="Times New Roman" w:cs="Times New Roman"/>
          <w:color w:val="000000" w:themeColor="text1"/>
        </w:rPr>
        <w:t xml:space="preserve"> </w:t>
      </w:r>
      <w:r w:rsidR="00F60E97">
        <w:rPr>
          <w:rFonts w:ascii="Times New Roman" w:eastAsia="Times New Roman" w:hAnsi="Times New Roman" w:cs="Times New Roman"/>
          <w:color w:val="000000" w:themeColor="text1"/>
        </w:rPr>
        <w:t xml:space="preserve">üle </w:t>
      </w:r>
      <w:r w:rsidR="64975982" w:rsidRPr="780DE211">
        <w:rPr>
          <w:rFonts w:ascii="Times New Roman" w:eastAsia="Times New Roman" w:hAnsi="Times New Roman" w:cs="Times New Roman"/>
          <w:color w:val="000000" w:themeColor="text1"/>
        </w:rPr>
        <w:t>aastal 2025</w:t>
      </w:r>
      <w:r w:rsidR="422B0644" w:rsidRPr="780DE211">
        <w:rPr>
          <w:rFonts w:ascii="Times New Roman" w:eastAsia="Times New Roman" w:hAnsi="Times New Roman" w:cs="Times New Roman"/>
          <w:color w:val="000000" w:themeColor="text1"/>
        </w:rPr>
        <w:t xml:space="preserve">. </w:t>
      </w:r>
      <w:r w:rsidRPr="780DE211">
        <w:rPr>
          <w:rFonts w:ascii="Times New Roman" w:eastAsia="Times New Roman" w:hAnsi="Times New Roman" w:cs="Times New Roman"/>
          <w:color w:val="000000" w:themeColor="text1"/>
        </w:rPr>
        <w:t xml:space="preserve">Kuna enamik registreeringuid on juba pikendatud kümneks aastaks, avaldub mõju töömahule järk-järgult. Mõju on mõõdukas, kuid toob kaasa selge </w:t>
      </w:r>
      <w:r w:rsidR="0071166C">
        <w:rPr>
          <w:rFonts w:ascii="Times New Roman" w:eastAsia="Times New Roman" w:hAnsi="Times New Roman" w:cs="Times New Roman"/>
          <w:color w:val="000000" w:themeColor="text1"/>
        </w:rPr>
        <w:t>töö</w:t>
      </w:r>
      <w:r w:rsidR="0071166C" w:rsidRPr="780DE211">
        <w:rPr>
          <w:rFonts w:ascii="Times New Roman" w:eastAsia="Times New Roman" w:hAnsi="Times New Roman" w:cs="Times New Roman"/>
          <w:color w:val="000000" w:themeColor="text1"/>
        </w:rPr>
        <w:t xml:space="preserve">koormuse </w:t>
      </w:r>
      <w:r w:rsidRPr="780DE211">
        <w:rPr>
          <w:rFonts w:ascii="Times New Roman" w:eastAsia="Times New Roman" w:hAnsi="Times New Roman" w:cs="Times New Roman"/>
          <w:color w:val="000000" w:themeColor="text1"/>
        </w:rPr>
        <w:t>vähenemise ja ressurs</w:t>
      </w:r>
      <w:r w:rsidR="004B18C0">
        <w:rPr>
          <w:rFonts w:ascii="Times New Roman" w:eastAsia="Times New Roman" w:hAnsi="Times New Roman" w:cs="Times New Roman"/>
          <w:color w:val="000000" w:themeColor="text1"/>
        </w:rPr>
        <w:t>i</w:t>
      </w:r>
      <w:r w:rsidRPr="780DE211">
        <w:rPr>
          <w:rFonts w:ascii="Times New Roman" w:eastAsia="Times New Roman" w:hAnsi="Times New Roman" w:cs="Times New Roman"/>
          <w:color w:val="000000" w:themeColor="text1"/>
        </w:rPr>
        <w:t xml:space="preserve"> vabanemise.</w:t>
      </w:r>
    </w:p>
    <w:p w14:paraId="72DC1F24" w14:textId="3EF037E7" w:rsidR="00AF1EB9" w:rsidRPr="005C68BC" w:rsidRDefault="7688CEC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Mõju valdkond</w:t>
      </w:r>
      <w:r w:rsidRPr="008F7482">
        <w:rPr>
          <w:rFonts w:ascii="Times New Roman" w:eastAsia="Times New Roman" w:hAnsi="Times New Roman" w:cs="Times New Roman"/>
          <w:u w:val="single"/>
        </w:rPr>
        <w:t>:</w:t>
      </w:r>
      <w:r w:rsidR="56EC9B19" w:rsidRPr="780DE211">
        <w:rPr>
          <w:rFonts w:ascii="Times New Roman" w:eastAsia="Times New Roman" w:hAnsi="Times New Roman" w:cs="Times New Roman"/>
        </w:rPr>
        <w:t xml:space="preserve"> </w:t>
      </w:r>
      <w:r w:rsidR="008F7482">
        <w:rPr>
          <w:rFonts w:ascii="Times New Roman" w:eastAsia="Times New Roman" w:hAnsi="Times New Roman" w:cs="Times New Roman"/>
          <w:color w:val="000000" w:themeColor="text1"/>
        </w:rPr>
        <w:t>õ</w:t>
      </w:r>
      <w:r w:rsidR="56EC9B19" w:rsidRPr="780DE211">
        <w:rPr>
          <w:rFonts w:ascii="Times New Roman" w:eastAsia="Times New Roman" w:hAnsi="Times New Roman" w:cs="Times New Roman"/>
          <w:color w:val="000000" w:themeColor="text1"/>
        </w:rPr>
        <w:t>iguslik ja sotsiaalne mõju</w:t>
      </w:r>
    </w:p>
    <w:p w14:paraId="01A39AA6" w14:textId="515424A6" w:rsidR="00AF1EB9" w:rsidRPr="005C68BC" w:rsidRDefault="7688CECD"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u w:val="single"/>
        </w:rPr>
        <w:t>Sihtrühm</w:t>
      </w:r>
      <w:r w:rsidRPr="008F7482">
        <w:rPr>
          <w:rFonts w:ascii="Times New Roman" w:eastAsia="Times New Roman" w:hAnsi="Times New Roman" w:cs="Times New Roman"/>
          <w:u w:val="single"/>
        </w:rPr>
        <w:t>:</w:t>
      </w:r>
      <w:r w:rsidR="5A7A1E80" w:rsidRPr="780DE211">
        <w:rPr>
          <w:rFonts w:ascii="Times New Roman" w:eastAsia="Times New Roman" w:hAnsi="Times New Roman" w:cs="Times New Roman"/>
        </w:rPr>
        <w:t xml:space="preserve"> </w:t>
      </w:r>
      <w:r w:rsidR="008F7482">
        <w:rPr>
          <w:rFonts w:ascii="Times New Roman" w:eastAsia="Times New Roman" w:hAnsi="Times New Roman" w:cs="Times New Roman"/>
        </w:rPr>
        <w:t>t</w:t>
      </w:r>
      <w:r w:rsidR="5A7A1E80" w:rsidRPr="780DE211">
        <w:rPr>
          <w:rFonts w:ascii="Times New Roman" w:eastAsia="Times New Roman" w:hAnsi="Times New Roman" w:cs="Times New Roman"/>
        </w:rPr>
        <w:t>arbijad</w:t>
      </w:r>
    </w:p>
    <w:p w14:paraId="50D4E2F9" w14:textId="1D15FCE1" w:rsidR="6993AAC0" w:rsidRDefault="5A7A1E8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color w:val="000000" w:themeColor="text1"/>
        </w:rPr>
        <w:t xml:space="preserve">Muudatus ei mõjuta tarbijate õigusi ega toote ohutust. </w:t>
      </w:r>
      <w:commentRangeStart w:id="135"/>
      <w:r w:rsidRPr="780DE211">
        <w:rPr>
          <w:rFonts w:ascii="Times New Roman" w:eastAsia="Times New Roman" w:hAnsi="Times New Roman" w:cs="Times New Roman"/>
          <w:color w:val="000000" w:themeColor="text1"/>
        </w:rPr>
        <w:t>Nimemärgis säilib vastutuse tähisena ja järelevalve väärismetalltoodete vastavuse üle jätkub kehtiva korra alusel</w:t>
      </w:r>
      <w:commentRangeEnd w:id="135"/>
      <w:r w:rsidR="00C26968">
        <w:rPr>
          <w:rStyle w:val="Kommentaariviide"/>
          <w:kern w:val="2"/>
          <w14:ligatures w14:val="standardContextual"/>
        </w:rPr>
        <w:commentReference w:id="135"/>
      </w:r>
      <w:r w:rsidRPr="780DE211">
        <w:rPr>
          <w:rFonts w:ascii="Times New Roman" w:eastAsia="Times New Roman" w:hAnsi="Times New Roman" w:cs="Times New Roman"/>
          <w:color w:val="000000" w:themeColor="text1"/>
        </w:rPr>
        <w:t>. Mõju on väheoluline.</w:t>
      </w:r>
    </w:p>
    <w:p w14:paraId="2FA74078" w14:textId="25A7D829" w:rsidR="0089255D" w:rsidRDefault="463FC84C" w:rsidP="780DE211">
      <w:pPr>
        <w:pStyle w:val="Loendilik"/>
        <w:numPr>
          <w:ilvl w:val="0"/>
          <w:numId w:val="1"/>
        </w:numPr>
        <w:spacing w:line="240" w:lineRule="auto"/>
        <w:jc w:val="both"/>
        <w:rPr>
          <w:rFonts w:ascii="Times New Roman" w:eastAsia="Times New Roman" w:hAnsi="Times New Roman" w:cs="Times New Roman"/>
          <w:b/>
          <w:bCs/>
        </w:rPr>
      </w:pPr>
      <w:commentRangeStart w:id="136"/>
      <w:r w:rsidRPr="780DE211">
        <w:rPr>
          <w:rFonts w:ascii="Times New Roman" w:eastAsia="Times New Roman" w:hAnsi="Times New Roman" w:cs="Times New Roman"/>
          <w:b/>
          <w:bCs/>
        </w:rPr>
        <w:t>Seaduse rakendamisega seotud riigi ja kohaliku omavalitsuse tegevused, eeldatavad kulud ja tulud</w:t>
      </w:r>
      <w:commentRangeEnd w:id="136"/>
      <w:r w:rsidR="004214C2">
        <w:rPr>
          <w:rStyle w:val="Kommentaariviide"/>
          <w:kern w:val="2"/>
          <w14:ligatures w14:val="standardContextual"/>
        </w:rPr>
        <w:commentReference w:id="136"/>
      </w:r>
    </w:p>
    <w:p w14:paraId="0C77C9D0" w14:textId="47392AC7" w:rsidR="004A3E67" w:rsidRDefault="466DA66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A</w:t>
      </w:r>
      <w:r w:rsidR="5503B529" w:rsidRPr="780DE211">
        <w:rPr>
          <w:rFonts w:ascii="Times New Roman" w:eastAsia="Times New Roman" w:hAnsi="Times New Roman" w:cs="Times New Roman"/>
        </w:rPr>
        <w:t>lkoholiseadus</w:t>
      </w:r>
      <w:r w:rsidR="00A785DE" w:rsidRPr="780DE211">
        <w:rPr>
          <w:rFonts w:ascii="Times New Roman" w:eastAsia="Times New Roman" w:hAnsi="Times New Roman" w:cs="Times New Roman"/>
        </w:rPr>
        <w:t>e</w:t>
      </w:r>
      <w:r w:rsidR="3BA8FEC4" w:rsidRPr="780DE211">
        <w:rPr>
          <w:rFonts w:ascii="Times New Roman" w:eastAsia="Times New Roman" w:hAnsi="Times New Roman" w:cs="Times New Roman"/>
        </w:rPr>
        <w:t xml:space="preserve"> kavandatavate muudatuste rakendamisega ei kaasne lisakulusid riigieelarvest. Eelnõuga tehtavate muudatuste rakendamise tulemusena tekib mõningane aja ja raha </w:t>
      </w:r>
      <w:r w:rsidR="3BA8FEC4" w:rsidRPr="780DE211">
        <w:rPr>
          <w:rFonts w:ascii="Times New Roman" w:eastAsia="Times New Roman" w:hAnsi="Times New Roman" w:cs="Times New Roman"/>
        </w:rPr>
        <w:lastRenderedPageBreak/>
        <w:t xml:space="preserve">kokkuhoid. Protsessid muutuvad kiiremaks </w:t>
      </w:r>
      <w:r w:rsidR="003E09E3">
        <w:rPr>
          <w:rFonts w:ascii="Times New Roman" w:eastAsia="Times New Roman" w:hAnsi="Times New Roman" w:cs="Times New Roman"/>
        </w:rPr>
        <w:t>ning</w:t>
      </w:r>
      <w:r w:rsidR="003E09E3" w:rsidRPr="780DE211">
        <w:rPr>
          <w:rFonts w:ascii="Times New Roman" w:eastAsia="Times New Roman" w:hAnsi="Times New Roman" w:cs="Times New Roman"/>
        </w:rPr>
        <w:t xml:space="preserve"> </w:t>
      </w:r>
      <w:r w:rsidR="02302473" w:rsidRPr="780DE211">
        <w:rPr>
          <w:rFonts w:ascii="Times New Roman" w:eastAsia="Times New Roman" w:hAnsi="Times New Roman" w:cs="Times New Roman"/>
        </w:rPr>
        <w:t xml:space="preserve">mingis mahus </w:t>
      </w:r>
      <w:r w:rsidR="003E09E3">
        <w:rPr>
          <w:rFonts w:ascii="Times New Roman" w:eastAsia="Times New Roman" w:hAnsi="Times New Roman" w:cs="Times New Roman"/>
        </w:rPr>
        <w:t xml:space="preserve">saab </w:t>
      </w:r>
      <w:r w:rsidR="02302473" w:rsidRPr="780DE211">
        <w:rPr>
          <w:rFonts w:ascii="Times New Roman" w:eastAsia="Times New Roman" w:hAnsi="Times New Roman" w:cs="Times New Roman"/>
        </w:rPr>
        <w:t>vabanev</w:t>
      </w:r>
      <w:r w:rsidR="003E09E3">
        <w:rPr>
          <w:rFonts w:ascii="Times New Roman" w:eastAsia="Times New Roman" w:hAnsi="Times New Roman" w:cs="Times New Roman"/>
        </w:rPr>
        <w:t>at</w:t>
      </w:r>
      <w:r w:rsidR="02302473" w:rsidRPr="780DE211">
        <w:rPr>
          <w:rFonts w:ascii="Times New Roman" w:eastAsia="Times New Roman" w:hAnsi="Times New Roman" w:cs="Times New Roman"/>
        </w:rPr>
        <w:t xml:space="preserve"> </w:t>
      </w:r>
      <w:proofErr w:type="spellStart"/>
      <w:r w:rsidR="02302473" w:rsidRPr="780DE211">
        <w:rPr>
          <w:rFonts w:ascii="Times New Roman" w:eastAsia="Times New Roman" w:hAnsi="Times New Roman" w:cs="Times New Roman"/>
        </w:rPr>
        <w:t>inim</w:t>
      </w:r>
      <w:proofErr w:type="spellEnd"/>
      <w:r w:rsidR="02302473" w:rsidRPr="780DE211">
        <w:rPr>
          <w:rFonts w:ascii="Times New Roman" w:eastAsia="Times New Roman" w:hAnsi="Times New Roman" w:cs="Times New Roman"/>
        </w:rPr>
        <w:t>- ja raharessurss</w:t>
      </w:r>
      <w:r w:rsidR="003E09E3">
        <w:rPr>
          <w:rFonts w:ascii="Times New Roman" w:eastAsia="Times New Roman" w:hAnsi="Times New Roman" w:cs="Times New Roman"/>
        </w:rPr>
        <w:t>i</w:t>
      </w:r>
      <w:r w:rsidR="02302473" w:rsidRPr="780DE211">
        <w:rPr>
          <w:rFonts w:ascii="Times New Roman" w:eastAsia="Times New Roman" w:hAnsi="Times New Roman" w:cs="Times New Roman"/>
        </w:rPr>
        <w:t xml:space="preserve"> </w:t>
      </w:r>
      <w:r w:rsidR="003E09E3" w:rsidRPr="780DE211">
        <w:rPr>
          <w:rFonts w:ascii="Times New Roman" w:eastAsia="Times New Roman" w:hAnsi="Times New Roman" w:cs="Times New Roman"/>
        </w:rPr>
        <w:t xml:space="preserve">suunata </w:t>
      </w:r>
      <w:r w:rsidR="0014758D" w:rsidRPr="780DE211">
        <w:rPr>
          <w:rFonts w:ascii="Times New Roman" w:eastAsia="Times New Roman" w:hAnsi="Times New Roman" w:cs="Times New Roman"/>
        </w:rPr>
        <w:t>prioriteetsemate</w:t>
      </w:r>
      <w:r w:rsidR="0014758D">
        <w:rPr>
          <w:rFonts w:ascii="Times New Roman" w:eastAsia="Times New Roman" w:hAnsi="Times New Roman" w:cs="Times New Roman"/>
        </w:rPr>
        <w:t>ss</w:t>
      </w:r>
      <w:r w:rsidR="0014758D" w:rsidRPr="780DE211">
        <w:rPr>
          <w:rFonts w:ascii="Times New Roman" w:eastAsia="Times New Roman" w:hAnsi="Times New Roman" w:cs="Times New Roman"/>
        </w:rPr>
        <w:t>e tegevuste</w:t>
      </w:r>
      <w:r w:rsidR="0014758D">
        <w:rPr>
          <w:rFonts w:ascii="Times New Roman" w:eastAsia="Times New Roman" w:hAnsi="Times New Roman" w:cs="Times New Roman"/>
        </w:rPr>
        <w:t>ss</w:t>
      </w:r>
      <w:r w:rsidR="0014758D" w:rsidRPr="780DE211">
        <w:rPr>
          <w:rFonts w:ascii="Times New Roman" w:eastAsia="Times New Roman" w:hAnsi="Times New Roman" w:cs="Times New Roman"/>
        </w:rPr>
        <w:t>e</w:t>
      </w:r>
      <w:r w:rsidR="02302473" w:rsidRPr="780DE211">
        <w:rPr>
          <w:rFonts w:ascii="Times New Roman" w:eastAsia="Times New Roman" w:hAnsi="Times New Roman" w:cs="Times New Roman"/>
        </w:rPr>
        <w:t xml:space="preserve">. </w:t>
      </w:r>
      <w:r w:rsidR="008807E3">
        <w:rPr>
          <w:rFonts w:ascii="Times New Roman" w:eastAsia="Times New Roman" w:hAnsi="Times New Roman" w:cs="Times New Roman"/>
        </w:rPr>
        <w:t>Kohalikele omavalitsus</w:t>
      </w:r>
      <w:r w:rsidR="00E55F06">
        <w:rPr>
          <w:rFonts w:ascii="Times New Roman" w:eastAsia="Times New Roman" w:hAnsi="Times New Roman" w:cs="Times New Roman"/>
        </w:rPr>
        <w:t>t</w:t>
      </w:r>
      <w:r w:rsidR="02302473" w:rsidRPr="780DE211">
        <w:rPr>
          <w:rFonts w:ascii="Times New Roman" w:eastAsia="Times New Roman" w:hAnsi="Times New Roman" w:cs="Times New Roman"/>
        </w:rPr>
        <w:t xml:space="preserve">ele muudatused lisategevusi </w:t>
      </w:r>
      <w:r w:rsidR="0014758D">
        <w:rPr>
          <w:rFonts w:ascii="Times New Roman" w:eastAsia="Times New Roman" w:hAnsi="Times New Roman" w:cs="Times New Roman"/>
        </w:rPr>
        <w:t>ega</w:t>
      </w:r>
      <w:r w:rsidR="0014758D" w:rsidRPr="780DE211">
        <w:rPr>
          <w:rFonts w:ascii="Times New Roman" w:eastAsia="Times New Roman" w:hAnsi="Times New Roman" w:cs="Times New Roman"/>
        </w:rPr>
        <w:t xml:space="preserve"> </w:t>
      </w:r>
      <w:r w:rsidR="0014758D">
        <w:rPr>
          <w:rFonts w:ascii="Times New Roman" w:eastAsia="Times New Roman" w:hAnsi="Times New Roman" w:cs="Times New Roman"/>
        </w:rPr>
        <w:t>-</w:t>
      </w:r>
      <w:r w:rsidR="02302473" w:rsidRPr="780DE211">
        <w:rPr>
          <w:rFonts w:ascii="Times New Roman" w:eastAsia="Times New Roman" w:hAnsi="Times New Roman" w:cs="Times New Roman"/>
        </w:rPr>
        <w:t>kohustusi kaasa ei too.</w:t>
      </w:r>
    </w:p>
    <w:p w14:paraId="6308BB24" w14:textId="60B2BB3F" w:rsidR="002950FE" w:rsidRPr="00765E5D" w:rsidRDefault="001455DC" w:rsidP="780DE211">
      <w:pPr>
        <w:spacing w:line="240" w:lineRule="auto"/>
        <w:jc w:val="both"/>
        <w:rPr>
          <w:rFonts w:ascii="Times New Roman" w:eastAsia="Times New Roman" w:hAnsi="Times New Roman" w:cs="Times New Roman"/>
        </w:rPr>
      </w:pPr>
      <w:r>
        <w:rPr>
          <w:rFonts w:ascii="Times New Roman" w:eastAsia="Times New Roman" w:hAnsi="Times New Roman" w:cs="Times New Roman"/>
        </w:rPr>
        <w:t xml:space="preserve">Elektroonilise side seaduse ja riigilõivuseaduse kavandatavate muudatuste rakendamisega </w:t>
      </w:r>
      <w:r w:rsidR="00F934A8">
        <w:rPr>
          <w:rFonts w:ascii="Times New Roman" w:eastAsia="Times New Roman" w:hAnsi="Times New Roman" w:cs="Times New Roman"/>
        </w:rPr>
        <w:t>e</w:t>
      </w:r>
      <w:r w:rsidR="00F934A8" w:rsidRPr="00F934A8">
        <w:rPr>
          <w:rFonts w:ascii="Times New Roman" w:eastAsia="Times New Roman" w:hAnsi="Times New Roman" w:cs="Times New Roman"/>
        </w:rPr>
        <w:t xml:space="preserve">eldatavaid olulisi kulusid ja tulusid </w:t>
      </w:r>
      <w:r w:rsidR="00E045E9">
        <w:rPr>
          <w:rFonts w:ascii="Times New Roman" w:eastAsia="Times New Roman" w:hAnsi="Times New Roman" w:cs="Times New Roman"/>
        </w:rPr>
        <w:t>riigieelarves</w:t>
      </w:r>
      <w:r w:rsidR="00F934A8" w:rsidRPr="00F934A8">
        <w:rPr>
          <w:rFonts w:ascii="Times New Roman" w:eastAsia="Times New Roman" w:hAnsi="Times New Roman" w:cs="Times New Roman"/>
        </w:rPr>
        <w:t xml:space="preserve"> ei teki. Muudatused </w:t>
      </w:r>
      <w:r w:rsidR="008955E5">
        <w:rPr>
          <w:rFonts w:ascii="Times New Roman" w:eastAsia="Times New Roman" w:hAnsi="Times New Roman" w:cs="Times New Roman"/>
        </w:rPr>
        <w:t>v</w:t>
      </w:r>
      <w:r w:rsidR="003A1FC4">
        <w:rPr>
          <w:rFonts w:ascii="Times New Roman" w:eastAsia="Times New Roman" w:hAnsi="Times New Roman" w:cs="Times New Roman"/>
        </w:rPr>
        <w:t>abast</w:t>
      </w:r>
      <w:r w:rsidR="008955E5">
        <w:rPr>
          <w:rFonts w:ascii="Times New Roman" w:eastAsia="Times New Roman" w:hAnsi="Times New Roman" w:cs="Times New Roman"/>
        </w:rPr>
        <w:t>avad</w:t>
      </w:r>
      <w:r w:rsidR="008955E5" w:rsidRPr="00F934A8">
        <w:rPr>
          <w:rFonts w:ascii="Times New Roman" w:eastAsia="Times New Roman" w:hAnsi="Times New Roman" w:cs="Times New Roman"/>
        </w:rPr>
        <w:t xml:space="preserve"> </w:t>
      </w:r>
      <w:r w:rsidR="003A1FC4">
        <w:rPr>
          <w:rFonts w:ascii="Times New Roman" w:eastAsia="Times New Roman" w:hAnsi="Times New Roman" w:cs="Times New Roman"/>
        </w:rPr>
        <w:t>töö</w:t>
      </w:r>
      <w:r w:rsidR="00F934A8" w:rsidRPr="00F934A8">
        <w:rPr>
          <w:rFonts w:ascii="Times New Roman" w:eastAsia="Times New Roman" w:hAnsi="Times New Roman" w:cs="Times New Roman"/>
        </w:rPr>
        <w:t xml:space="preserve">koormuse vähendamise </w:t>
      </w:r>
      <w:r w:rsidR="003A1FC4">
        <w:rPr>
          <w:rFonts w:ascii="Times New Roman" w:eastAsia="Times New Roman" w:hAnsi="Times New Roman" w:cs="Times New Roman"/>
        </w:rPr>
        <w:t>kaudu</w:t>
      </w:r>
      <w:r w:rsidR="00F934A8" w:rsidRPr="00F934A8">
        <w:rPr>
          <w:rFonts w:ascii="Times New Roman" w:eastAsia="Times New Roman" w:hAnsi="Times New Roman" w:cs="Times New Roman"/>
        </w:rPr>
        <w:t xml:space="preserve"> mõningal määral riigi ressurs</w:t>
      </w:r>
      <w:r w:rsidR="003A1FC4">
        <w:rPr>
          <w:rFonts w:ascii="Times New Roman" w:eastAsia="Times New Roman" w:hAnsi="Times New Roman" w:cs="Times New Roman"/>
        </w:rPr>
        <w:t>s</w:t>
      </w:r>
      <w:r w:rsidR="00F934A8" w:rsidRPr="00F934A8">
        <w:rPr>
          <w:rFonts w:ascii="Times New Roman" w:eastAsia="Times New Roman" w:hAnsi="Times New Roman" w:cs="Times New Roman"/>
        </w:rPr>
        <w:t>i.</w:t>
      </w:r>
    </w:p>
    <w:p w14:paraId="6A85E96E" w14:textId="6999EFBF" w:rsidR="004A3E67" w:rsidRPr="00765E5D" w:rsidRDefault="76E783F0" w:rsidP="780DE211">
      <w:pPr>
        <w:spacing w:line="240" w:lineRule="auto"/>
        <w:jc w:val="both"/>
        <w:rPr>
          <w:rFonts w:ascii="Times New Roman" w:eastAsia="Times New Roman" w:hAnsi="Times New Roman" w:cs="Times New Roman"/>
        </w:rPr>
      </w:pPr>
      <w:proofErr w:type="spellStart"/>
      <w:r w:rsidRPr="780DE211">
        <w:rPr>
          <w:rFonts w:ascii="Times New Roman" w:eastAsia="Times New Roman" w:hAnsi="Times New Roman" w:cs="Times New Roman"/>
        </w:rPr>
        <w:t>L</w:t>
      </w:r>
      <w:r w:rsidR="289AB5E6" w:rsidRPr="780DE211">
        <w:rPr>
          <w:rFonts w:ascii="Times New Roman" w:eastAsia="Times New Roman" w:hAnsi="Times New Roman" w:cs="Times New Roman"/>
        </w:rPr>
        <w:t>õhkematerjaliseadus</w:t>
      </w:r>
      <w:r w:rsidR="62357C3A" w:rsidRPr="780DE211">
        <w:rPr>
          <w:rFonts w:ascii="Times New Roman" w:eastAsia="Times New Roman" w:hAnsi="Times New Roman" w:cs="Times New Roman"/>
        </w:rPr>
        <w:t>e</w:t>
      </w:r>
      <w:proofErr w:type="spellEnd"/>
      <w:r w:rsidR="6C94D359" w:rsidRPr="780DE211">
        <w:rPr>
          <w:rFonts w:ascii="Times New Roman" w:eastAsia="Times New Roman" w:hAnsi="Times New Roman" w:cs="Times New Roman"/>
        </w:rPr>
        <w:t xml:space="preserve"> </w:t>
      </w:r>
      <w:r w:rsidR="001455DC">
        <w:rPr>
          <w:rFonts w:ascii="Times New Roman" w:eastAsia="Times New Roman" w:hAnsi="Times New Roman" w:cs="Times New Roman"/>
        </w:rPr>
        <w:t xml:space="preserve">kavandatavate muudatuste </w:t>
      </w:r>
      <w:r w:rsidR="6C94D359" w:rsidRPr="780DE211">
        <w:rPr>
          <w:rFonts w:ascii="Times New Roman" w:eastAsia="Times New Roman" w:hAnsi="Times New Roman" w:cs="Times New Roman"/>
        </w:rPr>
        <w:t xml:space="preserve">rakendamisega lisatulusid riigieelarvesse ei laeku. </w:t>
      </w:r>
      <w:r w:rsidR="000D429B">
        <w:rPr>
          <w:rFonts w:ascii="Times New Roman" w:eastAsia="Times New Roman" w:hAnsi="Times New Roman" w:cs="Times New Roman"/>
        </w:rPr>
        <w:t>R</w:t>
      </w:r>
      <w:r w:rsidR="6C94D359" w:rsidRPr="780DE211">
        <w:rPr>
          <w:rFonts w:ascii="Times New Roman" w:eastAsia="Times New Roman" w:hAnsi="Times New Roman" w:cs="Times New Roman"/>
        </w:rPr>
        <w:t xml:space="preserve">iigieelarvesse laekuv tulu </w:t>
      </w:r>
      <w:r w:rsidR="000D429B">
        <w:rPr>
          <w:rFonts w:ascii="Times New Roman" w:eastAsia="Times New Roman" w:hAnsi="Times New Roman" w:cs="Times New Roman"/>
        </w:rPr>
        <w:t>väheneb</w:t>
      </w:r>
      <w:r w:rsidR="6C94D359" w:rsidRPr="780DE211">
        <w:rPr>
          <w:rFonts w:ascii="Times New Roman" w:eastAsia="Times New Roman" w:hAnsi="Times New Roman" w:cs="Times New Roman"/>
        </w:rPr>
        <w:t xml:space="preserve">, sest </w:t>
      </w:r>
      <w:r w:rsidR="29B02727" w:rsidRPr="780DE211">
        <w:rPr>
          <w:rFonts w:ascii="Times New Roman" w:eastAsia="Times New Roman" w:hAnsi="Times New Roman" w:cs="Times New Roman"/>
        </w:rPr>
        <w:t>loakohustuse asendamise</w:t>
      </w:r>
      <w:r w:rsidR="008F6D7B">
        <w:rPr>
          <w:rFonts w:ascii="Times New Roman" w:eastAsia="Times New Roman" w:hAnsi="Times New Roman" w:cs="Times New Roman"/>
        </w:rPr>
        <w:t xml:space="preserve"> tõttu</w:t>
      </w:r>
      <w:r w:rsidR="29B02727" w:rsidRPr="780DE211">
        <w:rPr>
          <w:rFonts w:ascii="Times New Roman" w:eastAsia="Times New Roman" w:hAnsi="Times New Roman" w:cs="Times New Roman"/>
        </w:rPr>
        <w:t xml:space="preserve"> </w:t>
      </w:r>
      <w:r w:rsidR="29B02727" w:rsidRPr="00294ADB">
        <w:rPr>
          <w:rFonts w:ascii="Times New Roman" w:eastAsia="Times New Roman" w:hAnsi="Times New Roman" w:cs="Times New Roman"/>
        </w:rPr>
        <w:t>teatamiskohustusega</w:t>
      </w:r>
      <w:r w:rsidR="29B02727" w:rsidRPr="780DE211">
        <w:rPr>
          <w:rFonts w:ascii="Times New Roman" w:eastAsia="Times New Roman" w:hAnsi="Times New Roman" w:cs="Times New Roman"/>
        </w:rPr>
        <w:t xml:space="preserve"> kaob ettevõt</w:t>
      </w:r>
      <w:r w:rsidR="008F6D7B">
        <w:rPr>
          <w:rFonts w:ascii="Times New Roman" w:eastAsia="Times New Roman" w:hAnsi="Times New Roman" w:cs="Times New Roman"/>
        </w:rPr>
        <w:t>ja</w:t>
      </w:r>
      <w:r w:rsidR="29B02727" w:rsidRPr="780DE211">
        <w:rPr>
          <w:rFonts w:ascii="Times New Roman" w:eastAsia="Times New Roman" w:hAnsi="Times New Roman" w:cs="Times New Roman"/>
        </w:rPr>
        <w:t xml:space="preserve">tel ära riigilõivu tasumise kohustus. </w:t>
      </w:r>
      <w:r w:rsidR="00E55F06">
        <w:rPr>
          <w:rFonts w:ascii="Times New Roman" w:eastAsia="Times New Roman" w:hAnsi="Times New Roman" w:cs="Times New Roman"/>
        </w:rPr>
        <w:t>Kohalikele omavalitsust</w:t>
      </w:r>
      <w:r w:rsidR="112D8F6C" w:rsidRPr="780DE211">
        <w:rPr>
          <w:rFonts w:ascii="Times New Roman" w:eastAsia="Times New Roman" w:hAnsi="Times New Roman" w:cs="Times New Roman"/>
        </w:rPr>
        <w:t xml:space="preserve">ele muudatused lisategevusi </w:t>
      </w:r>
      <w:r w:rsidR="008F6D7B">
        <w:rPr>
          <w:rFonts w:ascii="Times New Roman" w:eastAsia="Times New Roman" w:hAnsi="Times New Roman" w:cs="Times New Roman"/>
        </w:rPr>
        <w:t>ega -</w:t>
      </w:r>
      <w:r w:rsidR="112D8F6C" w:rsidRPr="780DE211">
        <w:rPr>
          <w:rFonts w:ascii="Times New Roman" w:eastAsia="Times New Roman" w:hAnsi="Times New Roman" w:cs="Times New Roman"/>
        </w:rPr>
        <w:t>kohustusi kaasa ei too.</w:t>
      </w:r>
    </w:p>
    <w:p w14:paraId="2E591BFF" w14:textId="007E1162" w:rsidR="004A3E67" w:rsidRPr="00765E5D" w:rsidRDefault="466DA66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lang w:val="en-US"/>
        </w:rPr>
        <w:t>T</w:t>
      </w:r>
      <w:proofErr w:type="spellStart"/>
      <w:r w:rsidR="3A885C56" w:rsidRPr="780DE211">
        <w:rPr>
          <w:rFonts w:ascii="Times New Roman" w:eastAsia="Times New Roman" w:hAnsi="Times New Roman" w:cs="Times New Roman"/>
        </w:rPr>
        <w:t>arbijakaitseseaduse</w:t>
      </w:r>
      <w:proofErr w:type="spellEnd"/>
      <w:r w:rsidR="3A885C56" w:rsidRPr="780DE211">
        <w:rPr>
          <w:rFonts w:ascii="Times New Roman" w:eastAsia="Times New Roman" w:hAnsi="Times New Roman" w:cs="Times New Roman"/>
        </w:rPr>
        <w:t xml:space="preserve"> kavandavate muudatuste </w:t>
      </w:r>
      <w:r w:rsidR="3195C856" w:rsidRPr="780DE211">
        <w:rPr>
          <w:rFonts w:ascii="Times New Roman" w:eastAsia="Times New Roman" w:hAnsi="Times New Roman" w:cs="Times New Roman"/>
        </w:rPr>
        <w:t xml:space="preserve">rakendamisega ei kaasne lisakulusid </w:t>
      </w:r>
      <w:r w:rsidR="008F6D7B" w:rsidRPr="780DE211">
        <w:rPr>
          <w:rFonts w:ascii="Times New Roman" w:eastAsia="Times New Roman" w:hAnsi="Times New Roman" w:cs="Times New Roman"/>
        </w:rPr>
        <w:t>riigieelarve</w:t>
      </w:r>
      <w:r w:rsidR="008F6D7B">
        <w:rPr>
          <w:rFonts w:ascii="Times New Roman" w:eastAsia="Times New Roman" w:hAnsi="Times New Roman" w:cs="Times New Roman"/>
        </w:rPr>
        <w:t>st</w:t>
      </w:r>
      <w:r w:rsidR="3195C856" w:rsidRPr="780DE211">
        <w:rPr>
          <w:rFonts w:ascii="Times New Roman" w:eastAsia="Times New Roman" w:hAnsi="Times New Roman" w:cs="Times New Roman"/>
        </w:rPr>
        <w:t xml:space="preserve">, muudatused tagavad aja </w:t>
      </w:r>
      <w:r w:rsidR="008F6D7B">
        <w:rPr>
          <w:rFonts w:ascii="Times New Roman" w:eastAsia="Times New Roman" w:hAnsi="Times New Roman" w:cs="Times New Roman"/>
        </w:rPr>
        <w:t>ja</w:t>
      </w:r>
      <w:r w:rsidR="3195C856" w:rsidRPr="780DE211">
        <w:rPr>
          <w:rFonts w:ascii="Times New Roman" w:eastAsia="Times New Roman" w:hAnsi="Times New Roman" w:cs="Times New Roman"/>
        </w:rPr>
        <w:t xml:space="preserve"> raha kokkuhoiu</w:t>
      </w:r>
      <w:r w:rsidR="749891A3" w:rsidRPr="780DE211">
        <w:rPr>
          <w:rFonts w:ascii="Times New Roman" w:eastAsia="Times New Roman" w:hAnsi="Times New Roman" w:cs="Times New Roman"/>
        </w:rPr>
        <w:t xml:space="preserve"> TTJA-</w:t>
      </w:r>
      <w:proofErr w:type="spellStart"/>
      <w:r w:rsidR="749891A3" w:rsidRPr="780DE211">
        <w:rPr>
          <w:rFonts w:ascii="Times New Roman" w:eastAsia="Times New Roman" w:hAnsi="Times New Roman" w:cs="Times New Roman"/>
        </w:rPr>
        <w:t>le</w:t>
      </w:r>
      <w:proofErr w:type="spellEnd"/>
      <w:r w:rsidR="749891A3" w:rsidRPr="780DE211">
        <w:rPr>
          <w:rFonts w:ascii="Times New Roman" w:eastAsia="Times New Roman" w:hAnsi="Times New Roman" w:cs="Times New Roman"/>
        </w:rPr>
        <w:t xml:space="preserve"> ning seeläbi ka riigieelarvele, kuivõrd TTJA tegevust rahastatakse riigieelarvest.</w:t>
      </w:r>
    </w:p>
    <w:p w14:paraId="2B93C2DB" w14:textId="048B4AAA" w:rsidR="004A3E67" w:rsidRPr="00765E5D" w:rsidRDefault="466DA660"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T</w:t>
      </w:r>
      <w:r w:rsidR="4D47FD94" w:rsidRPr="780DE211">
        <w:rPr>
          <w:rFonts w:ascii="Times New Roman" w:eastAsia="Times New Roman" w:hAnsi="Times New Roman" w:cs="Times New Roman"/>
        </w:rPr>
        <w:t xml:space="preserve">ubakaseaduse kavandatavate muudatuste rakendamisega ei kaasne lisakulusid riigieelarvest. Eelnõuga tehtavate muudatuste rakendamise </w:t>
      </w:r>
      <w:r w:rsidR="008F6D7B" w:rsidRPr="780DE211">
        <w:rPr>
          <w:rFonts w:ascii="Times New Roman" w:eastAsia="Times New Roman" w:hAnsi="Times New Roman" w:cs="Times New Roman"/>
        </w:rPr>
        <w:t>tulemuse</w:t>
      </w:r>
      <w:r w:rsidR="008F6D7B">
        <w:rPr>
          <w:rFonts w:ascii="Times New Roman" w:eastAsia="Times New Roman" w:hAnsi="Times New Roman" w:cs="Times New Roman"/>
        </w:rPr>
        <w:t>l</w:t>
      </w:r>
      <w:r w:rsidR="008F6D7B" w:rsidRPr="780DE211">
        <w:rPr>
          <w:rFonts w:ascii="Times New Roman" w:eastAsia="Times New Roman" w:hAnsi="Times New Roman" w:cs="Times New Roman"/>
        </w:rPr>
        <w:t xml:space="preserve"> </w:t>
      </w:r>
      <w:r w:rsidR="4D47FD94" w:rsidRPr="780DE211">
        <w:rPr>
          <w:rFonts w:ascii="Times New Roman" w:eastAsia="Times New Roman" w:hAnsi="Times New Roman" w:cs="Times New Roman"/>
        </w:rPr>
        <w:t xml:space="preserve">tekib </w:t>
      </w:r>
      <w:r w:rsidR="008F6D7B">
        <w:rPr>
          <w:rFonts w:ascii="Times New Roman" w:eastAsia="Times New Roman" w:hAnsi="Times New Roman" w:cs="Times New Roman"/>
        </w:rPr>
        <w:t>väike</w:t>
      </w:r>
      <w:r w:rsidR="008F6D7B" w:rsidRPr="780DE211">
        <w:rPr>
          <w:rFonts w:ascii="Times New Roman" w:eastAsia="Times New Roman" w:hAnsi="Times New Roman" w:cs="Times New Roman"/>
        </w:rPr>
        <w:t xml:space="preserve"> </w:t>
      </w:r>
      <w:r w:rsidR="4D47FD94" w:rsidRPr="780DE211">
        <w:rPr>
          <w:rFonts w:ascii="Times New Roman" w:eastAsia="Times New Roman" w:hAnsi="Times New Roman" w:cs="Times New Roman"/>
        </w:rPr>
        <w:t xml:space="preserve">ajakokkuhoid. </w:t>
      </w:r>
      <w:r w:rsidR="00E55F06">
        <w:rPr>
          <w:rFonts w:ascii="Times New Roman" w:eastAsia="Times New Roman" w:hAnsi="Times New Roman" w:cs="Times New Roman"/>
        </w:rPr>
        <w:t>Kohalikele omavalitsust</w:t>
      </w:r>
      <w:r w:rsidR="7AB28852" w:rsidRPr="780DE211">
        <w:rPr>
          <w:rFonts w:ascii="Times New Roman" w:eastAsia="Times New Roman" w:hAnsi="Times New Roman" w:cs="Times New Roman"/>
        </w:rPr>
        <w:t xml:space="preserve">ele muudatused lisategevusi </w:t>
      </w:r>
      <w:r w:rsidR="008F6D7B">
        <w:rPr>
          <w:rFonts w:ascii="Times New Roman" w:eastAsia="Times New Roman" w:hAnsi="Times New Roman" w:cs="Times New Roman"/>
        </w:rPr>
        <w:t>ega -</w:t>
      </w:r>
      <w:r w:rsidR="7AB28852" w:rsidRPr="780DE211">
        <w:rPr>
          <w:rFonts w:ascii="Times New Roman" w:eastAsia="Times New Roman" w:hAnsi="Times New Roman" w:cs="Times New Roman"/>
        </w:rPr>
        <w:t>kohustusi kaasa ei too.</w:t>
      </w:r>
    </w:p>
    <w:p w14:paraId="5EA70E65" w14:textId="704DFD9A" w:rsidR="004A3E67" w:rsidRPr="00765E5D" w:rsidRDefault="261EEE75"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T</w:t>
      </w:r>
      <w:r w:rsidR="1B6514C2" w:rsidRPr="780DE211">
        <w:rPr>
          <w:rFonts w:ascii="Times New Roman" w:eastAsia="Times New Roman" w:hAnsi="Times New Roman" w:cs="Times New Roman"/>
        </w:rPr>
        <w:t>urismiseadus</w:t>
      </w:r>
      <w:r w:rsidR="2B3FBAC0" w:rsidRPr="780DE211">
        <w:rPr>
          <w:rFonts w:ascii="Times New Roman" w:eastAsia="Times New Roman" w:hAnsi="Times New Roman" w:cs="Times New Roman"/>
        </w:rPr>
        <w:t xml:space="preserve">e kavandavate muudatuste rakendamisega ei kaasne lisakulusid </w:t>
      </w:r>
      <w:r w:rsidR="008F6D7B" w:rsidRPr="780DE211">
        <w:rPr>
          <w:rFonts w:ascii="Times New Roman" w:eastAsia="Times New Roman" w:hAnsi="Times New Roman" w:cs="Times New Roman"/>
        </w:rPr>
        <w:t>riigieelarve</w:t>
      </w:r>
      <w:r w:rsidR="008F6D7B">
        <w:rPr>
          <w:rFonts w:ascii="Times New Roman" w:eastAsia="Times New Roman" w:hAnsi="Times New Roman" w:cs="Times New Roman"/>
        </w:rPr>
        <w:t>st</w:t>
      </w:r>
      <w:r w:rsidR="2B3FBAC0" w:rsidRPr="780DE211">
        <w:rPr>
          <w:rFonts w:ascii="Times New Roman" w:eastAsia="Times New Roman" w:hAnsi="Times New Roman" w:cs="Times New Roman"/>
        </w:rPr>
        <w:t xml:space="preserve">, muudatused </w:t>
      </w:r>
      <w:r w:rsidR="008F6D7B">
        <w:rPr>
          <w:rFonts w:ascii="Times New Roman" w:eastAsia="Times New Roman" w:hAnsi="Times New Roman" w:cs="Times New Roman"/>
        </w:rPr>
        <w:t>anna</w:t>
      </w:r>
      <w:r w:rsidR="008F6D7B" w:rsidRPr="780DE211">
        <w:rPr>
          <w:rFonts w:ascii="Times New Roman" w:eastAsia="Times New Roman" w:hAnsi="Times New Roman" w:cs="Times New Roman"/>
        </w:rPr>
        <w:t xml:space="preserve">vad </w:t>
      </w:r>
      <w:r w:rsidR="2B3FBAC0" w:rsidRPr="780DE211">
        <w:rPr>
          <w:rFonts w:ascii="Times New Roman" w:eastAsia="Times New Roman" w:hAnsi="Times New Roman" w:cs="Times New Roman"/>
        </w:rPr>
        <w:t>TTJA-</w:t>
      </w:r>
      <w:proofErr w:type="spellStart"/>
      <w:r w:rsidR="2B3FBAC0" w:rsidRPr="780DE211">
        <w:rPr>
          <w:rFonts w:ascii="Times New Roman" w:eastAsia="Times New Roman" w:hAnsi="Times New Roman" w:cs="Times New Roman"/>
        </w:rPr>
        <w:t>le</w:t>
      </w:r>
      <w:proofErr w:type="spellEnd"/>
      <w:r w:rsidR="2B3FBAC0" w:rsidRPr="780DE211">
        <w:rPr>
          <w:rFonts w:ascii="Times New Roman" w:eastAsia="Times New Roman" w:hAnsi="Times New Roman" w:cs="Times New Roman"/>
        </w:rPr>
        <w:t xml:space="preserve"> ajakokkuhoiu, mis võimaldab tööd </w:t>
      </w:r>
      <w:proofErr w:type="spellStart"/>
      <w:r w:rsidR="2B3FBAC0" w:rsidRPr="780DE211">
        <w:rPr>
          <w:rFonts w:ascii="Times New Roman" w:eastAsia="Times New Roman" w:hAnsi="Times New Roman" w:cs="Times New Roman"/>
        </w:rPr>
        <w:t>efektiivistada</w:t>
      </w:r>
      <w:proofErr w:type="spellEnd"/>
      <w:r w:rsidR="2B3FBAC0" w:rsidRPr="780DE211">
        <w:rPr>
          <w:rFonts w:ascii="Times New Roman" w:eastAsia="Times New Roman" w:hAnsi="Times New Roman" w:cs="Times New Roman"/>
        </w:rPr>
        <w:t xml:space="preserve"> ning seeläbi riigieelarvest saadud raha efektiivsemalt kasutada.</w:t>
      </w:r>
    </w:p>
    <w:p w14:paraId="3BD613D5" w14:textId="2D1AF80C" w:rsidR="009A4D1C" w:rsidRDefault="090EDE9A"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Väärismetalltoodete seaduse kavandatavate muudatuste rakendamisega lisatulusid riigieelarvesse ei laeku. Tähtajatu registreeringu kehtestamine nimemärgiste registris vähendab </w:t>
      </w:r>
      <w:r w:rsidR="008D471C">
        <w:rPr>
          <w:rFonts w:ascii="Times New Roman" w:eastAsia="Times New Roman" w:hAnsi="Times New Roman" w:cs="Times New Roman"/>
        </w:rPr>
        <w:t xml:space="preserve">ettevõtjate </w:t>
      </w:r>
      <w:r w:rsidRPr="780DE211">
        <w:rPr>
          <w:rFonts w:ascii="Times New Roman" w:eastAsia="Times New Roman" w:hAnsi="Times New Roman" w:cs="Times New Roman"/>
        </w:rPr>
        <w:t>halduskoormust ja riigilõivu</w:t>
      </w:r>
      <w:r w:rsidR="00954DCD">
        <w:rPr>
          <w:rFonts w:ascii="Times New Roman" w:eastAsia="Times New Roman" w:hAnsi="Times New Roman" w:cs="Times New Roman"/>
        </w:rPr>
        <w:t xml:space="preserve"> tasumise</w:t>
      </w:r>
      <w:r w:rsidR="005A25E1">
        <w:rPr>
          <w:rFonts w:ascii="Times New Roman" w:eastAsia="Times New Roman" w:hAnsi="Times New Roman" w:cs="Times New Roman"/>
        </w:rPr>
        <w:t>ga tekkivat</w:t>
      </w:r>
      <w:r w:rsidRPr="780DE211">
        <w:rPr>
          <w:rFonts w:ascii="Times New Roman" w:eastAsia="Times New Roman" w:hAnsi="Times New Roman" w:cs="Times New Roman"/>
        </w:rPr>
        <w:t xml:space="preserve"> k</w:t>
      </w:r>
      <w:r w:rsidR="6F6233CC" w:rsidRPr="780DE211">
        <w:rPr>
          <w:rFonts w:ascii="Times New Roman" w:eastAsia="Times New Roman" w:hAnsi="Times New Roman" w:cs="Times New Roman"/>
        </w:rPr>
        <w:t xml:space="preserve">ulu, mistõttu väheneb mõnevõrra riigieelarvesse laekuv tulu. </w:t>
      </w:r>
      <w:r w:rsidR="30E4ED2A" w:rsidRPr="780DE211">
        <w:rPr>
          <w:rFonts w:ascii="Times New Roman" w:eastAsia="Times New Roman" w:hAnsi="Times New Roman" w:cs="Times New Roman"/>
        </w:rPr>
        <w:t xml:space="preserve">Kohalikele omavalitsustele muudatused lisategevusi </w:t>
      </w:r>
      <w:r w:rsidR="00C0120D">
        <w:rPr>
          <w:rFonts w:ascii="Times New Roman" w:eastAsia="Times New Roman" w:hAnsi="Times New Roman" w:cs="Times New Roman"/>
        </w:rPr>
        <w:t>ega</w:t>
      </w:r>
      <w:r w:rsidR="00923A01">
        <w:rPr>
          <w:rFonts w:ascii="Times New Roman" w:eastAsia="Times New Roman" w:hAnsi="Times New Roman" w:cs="Times New Roman"/>
        </w:rPr>
        <w:t xml:space="preserve"> </w:t>
      </w:r>
      <w:r w:rsidR="30E4ED2A" w:rsidRPr="780DE211">
        <w:rPr>
          <w:rFonts w:ascii="Times New Roman" w:eastAsia="Times New Roman" w:hAnsi="Times New Roman" w:cs="Times New Roman"/>
        </w:rPr>
        <w:t>kohustusi kaasa ei too.</w:t>
      </w:r>
    </w:p>
    <w:p w14:paraId="01CCFDAA" w14:textId="67B13C03" w:rsidR="008027A5" w:rsidRDefault="46049E3F" w:rsidP="780DE211">
      <w:pPr>
        <w:pStyle w:val="Loendilik"/>
        <w:numPr>
          <w:ilvl w:val="0"/>
          <w:numId w:val="1"/>
        </w:num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Rakendusaktid</w:t>
      </w:r>
    </w:p>
    <w:p w14:paraId="46874F8D" w14:textId="48775A10" w:rsidR="00DF0E60" w:rsidRPr="009625A1" w:rsidRDefault="005E737D" w:rsidP="00DF0E60">
      <w:pPr>
        <w:spacing w:after="0" w:line="240" w:lineRule="auto"/>
        <w:jc w:val="both"/>
        <w:rPr>
          <w:rFonts w:ascii="Times New Roman" w:hAnsi="Times New Roman" w:cs="Times New Roman"/>
        </w:rPr>
      </w:pPr>
      <w:r>
        <w:rPr>
          <w:rFonts w:ascii="Times New Roman" w:eastAsia="Times New Roman" w:hAnsi="Times New Roman" w:cs="Times New Roman"/>
        </w:rPr>
        <w:t xml:space="preserve">ESS-is tehtavate muudatuste </w:t>
      </w:r>
      <w:r w:rsidR="00C34DD2">
        <w:rPr>
          <w:rFonts w:ascii="Times New Roman" w:eastAsia="Times New Roman" w:hAnsi="Times New Roman" w:cs="Times New Roman"/>
        </w:rPr>
        <w:t xml:space="preserve">jõustumisel </w:t>
      </w:r>
      <w:r w:rsidR="00DF0E60">
        <w:rPr>
          <w:rFonts w:ascii="Times New Roman" w:hAnsi="Times New Roman" w:cs="Times New Roman"/>
        </w:rPr>
        <w:t>muutuvad</w:t>
      </w:r>
      <w:r w:rsidR="00DF0E60" w:rsidRPr="009625A1">
        <w:rPr>
          <w:rFonts w:ascii="Times New Roman" w:hAnsi="Times New Roman" w:cs="Times New Roman"/>
        </w:rPr>
        <w:t xml:space="preserve"> kehtetuks järgmised volitusnormi kaotavad määrused</w:t>
      </w:r>
      <w:ins w:id="137" w:author="Maarja-Liis Lall - JUSTDIGI" w:date="2025-10-06T08:14:00Z">
        <w:r w:rsidR="02472C80" w:rsidRPr="05C67834">
          <w:rPr>
            <w:rFonts w:ascii="Times New Roman" w:hAnsi="Times New Roman" w:cs="Times New Roman"/>
          </w:rPr>
          <w:t xml:space="preserve"> </w:t>
        </w:r>
        <w:r w:rsidR="328CEBBB" w:rsidRPr="6D294693">
          <w:rPr>
            <w:rFonts w:ascii="Times New Roman" w:hAnsi="Times New Roman" w:cs="Times New Roman"/>
          </w:rPr>
          <w:t>(</w:t>
        </w:r>
        <w:r w:rsidR="328CEBBB" w:rsidRPr="5F1A4753">
          <w:rPr>
            <w:rFonts w:ascii="Times New Roman" w:hAnsi="Times New Roman" w:cs="Times New Roman"/>
          </w:rPr>
          <w:t>haldusmenetluse seaduse</w:t>
        </w:r>
        <w:r w:rsidR="328CEBBB" w:rsidRPr="6D294693">
          <w:rPr>
            <w:rFonts w:ascii="Times New Roman" w:hAnsi="Times New Roman" w:cs="Times New Roman"/>
          </w:rPr>
          <w:t xml:space="preserve"> </w:t>
        </w:r>
        <w:r w:rsidR="328CEBBB" w:rsidRPr="209B8A19">
          <w:rPr>
            <w:rFonts w:ascii="Times New Roman" w:hAnsi="Times New Roman" w:cs="Times New Roman"/>
          </w:rPr>
          <w:t>§ 9</w:t>
        </w:r>
      </w:ins>
      <w:ins w:id="138" w:author="Maarja-Liis Lall - JUSTDIGI" w:date="2025-10-06T08:15:00Z">
        <w:r w:rsidR="328CEBBB" w:rsidRPr="209B8A19">
          <w:rPr>
            <w:rFonts w:ascii="Times New Roman" w:hAnsi="Times New Roman" w:cs="Times New Roman"/>
          </w:rPr>
          <w:t xml:space="preserve">3 lg </w:t>
        </w:r>
        <w:r w:rsidR="328CEBBB" w:rsidRPr="27838ACB">
          <w:rPr>
            <w:rFonts w:ascii="Times New Roman" w:hAnsi="Times New Roman" w:cs="Times New Roman"/>
          </w:rPr>
          <w:t>1)</w:t>
        </w:r>
      </w:ins>
      <w:r w:rsidR="00DF0E60" w:rsidRPr="27838ACB">
        <w:rPr>
          <w:rFonts w:ascii="Times New Roman" w:hAnsi="Times New Roman" w:cs="Times New Roman"/>
        </w:rPr>
        <w:t>:</w:t>
      </w:r>
    </w:p>
    <w:p w14:paraId="5003A705" w14:textId="1D43ADE6" w:rsidR="00DF0E60" w:rsidRPr="009625A1" w:rsidRDefault="00DF0E60" w:rsidP="00DF0E60">
      <w:pPr>
        <w:numPr>
          <w:ilvl w:val="0"/>
          <w:numId w:val="21"/>
        </w:numPr>
        <w:spacing w:after="0" w:line="240" w:lineRule="auto"/>
        <w:jc w:val="both"/>
        <w:rPr>
          <w:rFonts w:ascii="Times New Roman" w:hAnsi="Times New Roman" w:cs="Times New Roman"/>
        </w:rPr>
      </w:pPr>
      <w:r>
        <w:rPr>
          <w:rFonts w:ascii="Times New Roman" w:hAnsi="Times New Roman" w:cs="Times New Roman"/>
        </w:rPr>
        <w:t>m</w:t>
      </w:r>
      <w:r w:rsidRPr="009625A1">
        <w:rPr>
          <w:rFonts w:ascii="Times New Roman" w:hAnsi="Times New Roman" w:cs="Times New Roman"/>
        </w:rPr>
        <w:t>ajandus- ja kommunikatsiooniministri 21. aprilli 2005. a määrus nr 46 „Tehnilise Järelevalve Ameti tehnilise järelevalve teostamise statsionaarsete seadmete paiknemise piirkonnad</w:t>
      </w:r>
      <w:r>
        <w:rPr>
          <w:rFonts w:ascii="Times New Roman" w:hAnsi="Times New Roman" w:cs="Times New Roman"/>
        </w:rPr>
        <w:t>“</w:t>
      </w:r>
      <w:r w:rsidR="009C7DC9">
        <w:rPr>
          <w:rFonts w:ascii="Times New Roman" w:hAnsi="Times New Roman" w:cs="Times New Roman"/>
        </w:rPr>
        <w:t xml:space="preserve"> (</w:t>
      </w:r>
      <w:r w:rsidR="009C0F7D" w:rsidRPr="009C0F7D">
        <w:rPr>
          <w:rFonts w:ascii="Times New Roman" w:hAnsi="Times New Roman" w:cs="Times New Roman"/>
        </w:rPr>
        <w:t>RT I, 13.04.2017, 2</w:t>
      </w:r>
      <w:r w:rsidR="009C0F7D">
        <w:rPr>
          <w:rFonts w:ascii="Times New Roman" w:hAnsi="Times New Roman" w:cs="Times New Roman"/>
        </w:rPr>
        <w:t>)</w:t>
      </w:r>
      <w:r w:rsidRPr="009625A1">
        <w:rPr>
          <w:rFonts w:ascii="Times New Roman" w:hAnsi="Times New Roman" w:cs="Times New Roman"/>
        </w:rPr>
        <w:t>;</w:t>
      </w:r>
    </w:p>
    <w:p w14:paraId="372B39A4" w14:textId="5BCE8CAE" w:rsidR="00DF0E60" w:rsidRPr="009625A1" w:rsidRDefault="00DF0E60" w:rsidP="00DF0E60">
      <w:pPr>
        <w:numPr>
          <w:ilvl w:val="0"/>
          <w:numId w:val="21"/>
        </w:numPr>
        <w:spacing w:after="0" w:line="240" w:lineRule="auto"/>
        <w:jc w:val="both"/>
        <w:rPr>
          <w:rFonts w:ascii="Times New Roman" w:hAnsi="Times New Roman" w:cs="Times New Roman"/>
        </w:rPr>
      </w:pPr>
      <w:r>
        <w:rPr>
          <w:rFonts w:ascii="Times New Roman" w:hAnsi="Times New Roman" w:cs="Times New Roman"/>
        </w:rPr>
        <w:t>m</w:t>
      </w:r>
      <w:r w:rsidRPr="009625A1">
        <w:rPr>
          <w:rFonts w:ascii="Times New Roman" w:hAnsi="Times New Roman" w:cs="Times New Roman"/>
        </w:rPr>
        <w:t>ajandus- ja kommunikatsiooniministri 1. juuli 2011. a määrus nr 61 „Raadiosageduste kasutamise õiguse üleandmise ja kasutuslepingu alusel kasutamiseks andmise kord</w:t>
      </w:r>
      <w:r>
        <w:rPr>
          <w:rFonts w:ascii="Times New Roman" w:hAnsi="Times New Roman" w:cs="Times New Roman"/>
        </w:rPr>
        <w:t>“</w:t>
      </w:r>
      <w:r w:rsidR="002A08BA">
        <w:rPr>
          <w:rFonts w:ascii="Times New Roman" w:hAnsi="Times New Roman" w:cs="Times New Roman"/>
        </w:rPr>
        <w:t xml:space="preserve"> (</w:t>
      </w:r>
      <w:r w:rsidR="002A08BA" w:rsidRPr="002A08BA">
        <w:rPr>
          <w:rFonts w:ascii="Times New Roman" w:hAnsi="Times New Roman" w:cs="Times New Roman"/>
        </w:rPr>
        <w:t>RT I, 06.07.2011, 5</w:t>
      </w:r>
      <w:r w:rsidR="002A08BA">
        <w:rPr>
          <w:rFonts w:ascii="Times New Roman" w:hAnsi="Times New Roman" w:cs="Times New Roman"/>
        </w:rPr>
        <w:t>)</w:t>
      </w:r>
      <w:r w:rsidRPr="009625A1">
        <w:rPr>
          <w:rFonts w:ascii="Times New Roman" w:hAnsi="Times New Roman" w:cs="Times New Roman"/>
        </w:rPr>
        <w:t>;</w:t>
      </w:r>
    </w:p>
    <w:p w14:paraId="104F25B8" w14:textId="2708CA06" w:rsidR="00DF0E60" w:rsidRDefault="00DF0E60" w:rsidP="00DF0E60">
      <w:pPr>
        <w:numPr>
          <w:ilvl w:val="0"/>
          <w:numId w:val="21"/>
        </w:numPr>
        <w:spacing w:after="0" w:line="240" w:lineRule="auto"/>
        <w:jc w:val="both"/>
        <w:rPr>
          <w:rFonts w:ascii="Times New Roman" w:hAnsi="Times New Roman" w:cs="Times New Roman"/>
        </w:rPr>
      </w:pPr>
      <w:r>
        <w:rPr>
          <w:rFonts w:ascii="Times New Roman" w:hAnsi="Times New Roman" w:cs="Times New Roman"/>
        </w:rPr>
        <w:t>m</w:t>
      </w:r>
      <w:r w:rsidRPr="009625A1">
        <w:rPr>
          <w:rFonts w:ascii="Times New Roman" w:hAnsi="Times New Roman" w:cs="Times New Roman"/>
        </w:rPr>
        <w:t>ajandus- ja kommunikatsiooniministri 19. oktoobri 2005. a määrus nr 127 „Nõuded kaabellevivõrgu piirkonnas vastuvõetava televisiooniprogrammi edastamise teenuse osutamisele</w:t>
      </w:r>
      <w:r>
        <w:rPr>
          <w:rFonts w:ascii="Times New Roman" w:hAnsi="Times New Roman" w:cs="Times New Roman"/>
        </w:rPr>
        <w:t>“</w:t>
      </w:r>
      <w:r w:rsidR="002A08BA">
        <w:rPr>
          <w:rFonts w:ascii="Times New Roman" w:hAnsi="Times New Roman" w:cs="Times New Roman"/>
        </w:rPr>
        <w:t xml:space="preserve"> (</w:t>
      </w:r>
      <w:r w:rsidR="00524CE6" w:rsidRPr="00524CE6">
        <w:rPr>
          <w:rFonts w:ascii="Times New Roman" w:hAnsi="Times New Roman" w:cs="Times New Roman"/>
        </w:rPr>
        <w:tab/>
        <w:t>RT I, 10.02.2012, 17</w:t>
      </w:r>
      <w:r w:rsidR="00524CE6">
        <w:rPr>
          <w:rFonts w:ascii="Times New Roman" w:hAnsi="Times New Roman" w:cs="Times New Roman"/>
        </w:rPr>
        <w:t>)</w:t>
      </w:r>
      <w:r w:rsidRPr="009625A1">
        <w:rPr>
          <w:rFonts w:ascii="Times New Roman" w:hAnsi="Times New Roman" w:cs="Times New Roman"/>
        </w:rPr>
        <w:t>.</w:t>
      </w:r>
    </w:p>
    <w:p w14:paraId="4766AEDA" w14:textId="77777777" w:rsidR="00DF0E60" w:rsidRDefault="00DF0E60" w:rsidP="00DF0E60">
      <w:pPr>
        <w:spacing w:after="0" w:line="240" w:lineRule="auto"/>
        <w:jc w:val="both"/>
        <w:rPr>
          <w:rFonts w:ascii="Times New Roman" w:hAnsi="Times New Roman" w:cs="Times New Roman"/>
        </w:rPr>
      </w:pPr>
    </w:p>
    <w:p w14:paraId="1E58A6B8" w14:textId="553DFDA6" w:rsidR="00FE07EC" w:rsidRPr="00FE07EC" w:rsidRDefault="00DF0E60" w:rsidP="00DF0E60">
      <w:pPr>
        <w:spacing w:line="240" w:lineRule="auto"/>
        <w:jc w:val="both"/>
        <w:rPr>
          <w:rFonts w:ascii="Times New Roman" w:eastAsia="Times New Roman" w:hAnsi="Times New Roman" w:cs="Times New Roman"/>
        </w:rPr>
      </w:pPr>
      <w:commentRangeStart w:id="139"/>
      <w:r w:rsidRPr="00CC096B">
        <w:rPr>
          <w:rFonts w:ascii="Times New Roman" w:hAnsi="Times New Roman" w:cs="Times New Roman"/>
        </w:rPr>
        <w:t xml:space="preserve">Eelnõuga </w:t>
      </w:r>
      <w:r w:rsidR="00D2792F" w:rsidRPr="00CC096B">
        <w:rPr>
          <w:rFonts w:ascii="Times New Roman" w:hAnsi="Times New Roman" w:cs="Times New Roman"/>
        </w:rPr>
        <w:t>seo</w:t>
      </w:r>
      <w:r w:rsidR="00D2792F">
        <w:rPr>
          <w:rFonts w:ascii="Times New Roman" w:hAnsi="Times New Roman" w:cs="Times New Roman"/>
        </w:rPr>
        <w:t>ses</w:t>
      </w:r>
      <w:r w:rsidR="00D2792F" w:rsidRPr="00CC096B">
        <w:rPr>
          <w:rFonts w:ascii="Times New Roman" w:hAnsi="Times New Roman" w:cs="Times New Roman"/>
        </w:rPr>
        <w:t xml:space="preserve"> </w:t>
      </w:r>
      <w:r w:rsidRPr="00CC096B">
        <w:rPr>
          <w:rFonts w:ascii="Times New Roman" w:hAnsi="Times New Roman" w:cs="Times New Roman"/>
        </w:rPr>
        <w:t>muudetakse majandus- ja kommunikatsiooniministri 28.</w:t>
      </w:r>
      <w:r w:rsidR="00012E9F">
        <w:rPr>
          <w:rFonts w:ascii="Times New Roman" w:hAnsi="Times New Roman" w:cs="Times New Roman"/>
        </w:rPr>
        <w:t xml:space="preserve"> märtsi </w:t>
      </w:r>
      <w:r w:rsidRPr="00CC096B">
        <w:rPr>
          <w:rFonts w:ascii="Times New Roman" w:hAnsi="Times New Roman" w:cs="Times New Roman"/>
        </w:rPr>
        <w:t>2005</w:t>
      </w:r>
      <w:r>
        <w:rPr>
          <w:rFonts w:ascii="Times New Roman" w:hAnsi="Times New Roman" w:cs="Times New Roman"/>
        </w:rPr>
        <w:t>. a</w:t>
      </w:r>
      <w:r w:rsidRPr="00CC096B">
        <w:rPr>
          <w:rFonts w:ascii="Times New Roman" w:hAnsi="Times New Roman" w:cs="Times New Roman"/>
        </w:rPr>
        <w:t xml:space="preserve"> määrust nr 37 „Raadioamatöörile kvalifikatsiooni andmise ja raadiosageduste amatöörraadioside otstarbel kasutamise kord“, mille muutmise kavand on lisatud seletuskirjale</w:t>
      </w:r>
      <w:commentRangeEnd w:id="139"/>
      <w:r>
        <w:rPr>
          <w:rStyle w:val="Kommentaariviide"/>
        </w:rPr>
        <w:commentReference w:id="139"/>
      </w:r>
      <w:r w:rsidRPr="00CC096B">
        <w:rPr>
          <w:rFonts w:ascii="Times New Roman" w:hAnsi="Times New Roman" w:cs="Times New Roman"/>
        </w:rPr>
        <w:t>.</w:t>
      </w:r>
    </w:p>
    <w:p w14:paraId="1E4C804C" w14:textId="0BB169EE" w:rsidR="00DB41C1" w:rsidRPr="009625A1" w:rsidRDefault="30C8F820" w:rsidP="780DE211">
      <w:pPr>
        <w:pStyle w:val="Loendilik"/>
        <w:numPr>
          <w:ilvl w:val="0"/>
          <w:numId w:val="1"/>
        </w:numPr>
        <w:spacing w:line="240" w:lineRule="auto"/>
        <w:jc w:val="both"/>
        <w:rPr>
          <w:rFonts w:ascii="Times New Roman" w:eastAsia="Times New Roman" w:hAnsi="Times New Roman" w:cs="Times New Roman"/>
          <w:b/>
          <w:bCs/>
        </w:rPr>
      </w:pPr>
      <w:commentRangeStart w:id="140"/>
      <w:r w:rsidRPr="780DE211">
        <w:rPr>
          <w:rFonts w:ascii="Times New Roman" w:eastAsia="Times New Roman" w:hAnsi="Times New Roman" w:cs="Times New Roman"/>
          <w:b/>
          <w:bCs/>
        </w:rPr>
        <w:t>Seaduse jõustumine</w:t>
      </w:r>
      <w:commentRangeEnd w:id="140"/>
      <w:r>
        <w:rPr>
          <w:rStyle w:val="Kommentaariviide"/>
        </w:rPr>
        <w:commentReference w:id="140"/>
      </w:r>
    </w:p>
    <w:p w14:paraId="660DAE65" w14:textId="2662A5EF" w:rsidR="00A41E75" w:rsidRPr="009625A1" w:rsidRDefault="568FD555"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lastRenderedPageBreak/>
        <w:t xml:space="preserve">Eelnõuga </w:t>
      </w:r>
      <w:r w:rsidR="00D2792F" w:rsidRPr="780DE211">
        <w:rPr>
          <w:rFonts w:ascii="Times New Roman" w:eastAsia="Times New Roman" w:hAnsi="Times New Roman" w:cs="Times New Roman"/>
        </w:rPr>
        <w:t>kavandatava</w:t>
      </w:r>
      <w:r w:rsidR="00D2792F">
        <w:rPr>
          <w:rFonts w:ascii="Times New Roman" w:eastAsia="Times New Roman" w:hAnsi="Times New Roman" w:cs="Times New Roman"/>
        </w:rPr>
        <w:t>d</w:t>
      </w:r>
      <w:r w:rsidR="00D2792F" w:rsidRPr="780DE211">
        <w:rPr>
          <w:rFonts w:ascii="Times New Roman" w:eastAsia="Times New Roman" w:hAnsi="Times New Roman" w:cs="Times New Roman"/>
        </w:rPr>
        <w:t xml:space="preserve"> muudatus</w:t>
      </w:r>
      <w:r w:rsidR="00D2792F">
        <w:rPr>
          <w:rFonts w:ascii="Times New Roman" w:eastAsia="Times New Roman" w:hAnsi="Times New Roman" w:cs="Times New Roman"/>
        </w:rPr>
        <w:t>ed</w:t>
      </w:r>
      <w:r w:rsidR="00D2792F" w:rsidRPr="780DE211">
        <w:rPr>
          <w:rFonts w:ascii="Times New Roman" w:eastAsia="Times New Roman" w:hAnsi="Times New Roman" w:cs="Times New Roman"/>
        </w:rPr>
        <w:t xml:space="preserve"> </w:t>
      </w:r>
      <w:r w:rsidRPr="780DE211">
        <w:rPr>
          <w:rFonts w:ascii="Times New Roman" w:eastAsia="Times New Roman" w:hAnsi="Times New Roman" w:cs="Times New Roman"/>
        </w:rPr>
        <w:t>jõustu</w:t>
      </w:r>
      <w:r w:rsidR="00D2792F">
        <w:rPr>
          <w:rFonts w:ascii="Times New Roman" w:eastAsia="Times New Roman" w:hAnsi="Times New Roman" w:cs="Times New Roman"/>
        </w:rPr>
        <w:t>vad</w:t>
      </w:r>
      <w:r w:rsidRPr="780DE211">
        <w:rPr>
          <w:rFonts w:ascii="Times New Roman" w:eastAsia="Times New Roman" w:hAnsi="Times New Roman" w:cs="Times New Roman"/>
        </w:rPr>
        <w:t xml:space="preserve"> </w:t>
      </w:r>
      <w:proofErr w:type="spellStart"/>
      <w:r w:rsidRPr="780DE211">
        <w:rPr>
          <w:rFonts w:ascii="Times New Roman" w:eastAsia="Times New Roman" w:hAnsi="Times New Roman" w:cs="Times New Roman"/>
        </w:rPr>
        <w:t>üldkorras</w:t>
      </w:r>
      <w:proofErr w:type="spellEnd"/>
      <w:r w:rsidRPr="780DE211">
        <w:rPr>
          <w:rFonts w:ascii="Times New Roman" w:eastAsia="Times New Roman" w:hAnsi="Times New Roman" w:cs="Times New Roman"/>
        </w:rPr>
        <w:t xml:space="preserve"> ehk kümnendal päeval pärast Riigi Teatajas avaldamist</w:t>
      </w:r>
      <w:r w:rsidR="5F2F1EFF" w:rsidRPr="780DE211">
        <w:rPr>
          <w:rFonts w:ascii="Times New Roman" w:eastAsia="Times New Roman" w:hAnsi="Times New Roman" w:cs="Times New Roman"/>
        </w:rPr>
        <w:t>, v.a eelnõu §</w:t>
      </w:r>
      <w:r w:rsidR="00A25CC4">
        <w:rPr>
          <w:rFonts w:ascii="Times New Roman" w:eastAsia="Times New Roman" w:hAnsi="Times New Roman" w:cs="Times New Roman"/>
        </w:rPr>
        <w:t>-ga</w:t>
      </w:r>
      <w:r w:rsidR="5F2F1EFF" w:rsidRPr="780DE211">
        <w:rPr>
          <w:rFonts w:ascii="Times New Roman" w:eastAsia="Times New Roman" w:hAnsi="Times New Roman" w:cs="Times New Roman"/>
        </w:rPr>
        <w:t xml:space="preserve"> </w:t>
      </w:r>
      <w:r w:rsidR="00DE258C">
        <w:rPr>
          <w:rFonts w:ascii="Times New Roman" w:eastAsia="Times New Roman" w:hAnsi="Times New Roman" w:cs="Times New Roman"/>
        </w:rPr>
        <w:t>7</w:t>
      </w:r>
      <w:r w:rsidR="005501B4">
        <w:rPr>
          <w:rFonts w:ascii="Times New Roman" w:eastAsia="Times New Roman" w:hAnsi="Times New Roman" w:cs="Times New Roman"/>
        </w:rPr>
        <w:t xml:space="preserve"> </w:t>
      </w:r>
      <w:r w:rsidR="00A25CC4">
        <w:rPr>
          <w:rFonts w:ascii="Times New Roman" w:eastAsia="Times New Roman" w:hAnsi="Times New Roman" w:cs="Times New Roman"/>
        </w:rPr>
        <w:t xml:space="preserve">tehtav </w:t>
      </w:r>
      <w:r w:rsidR="5F2F1EFF" w:rsidRPr="780DE211">
        <w:rPr>
          <w:rFonts w:ascii="Times New Roman" w:eastAsia="Times New Roman" w:hAnsi="Times New Roman" w:cs="Times New Roman"/>
        </w:rPr>
        <w:t>turismiseaduse muudatus</w:t>
      </w:r>
      <w:r w:rsidR="005501B4">
        <w:rPr>
          <w:rFonts w:ascii="Times New Roman" w:eastAsia="Times New Roman" w:hAnsi="Times New Roman" w:cs="Times New Roman"/>
        </w:rPr>
        <w:t>, mis jõustub</w:t>
      </w:r>
      <w:r w:rsidR="5F2F1EFF" w:rsidRPr="780DE211">
        <w:rPr>
          <w:rFonts w:ascii="Times New Roman" w:eastAsia="Times New Roman" w:hAnsi="Times New Roman" w:cs="Times New Roman"/>
        </w:rPr>
        <w:t xml:space="preserve"> </w:t>
      </w:r>
      <w:r w:rsidR="00EA1B48">
        <w:rPr>
          <w:rFonts w:ascii="Times New Roman" w:eastAsia="Times New Roman" w:hAnsi="Times New Roman" w:cs="Times New Roman"/>
        </w:rPr>
        <w:t>30.</w:t>
      </w:r>
      <w:r w:rsidR="00EA1B48" w:rsidRPr="780DE211">
        <w:rPr>
          <w:rFonts w:ascii="Times New Roman" w:eastAsia="Times New Roman" w:hAnsi="Times New Roman" w:cs="Times New Roman"/>
        </w:rPr>
        <w:t xml:space="preserve"> </w:t>
      </w:r>
      <w:r w:rsidR="6BC92378" w:rsidRPr="780DE211">
        <w:rPr>
          <w:rFonts w:ascii="Times New Roman" w:eastAsia="Times New Roman" w:hAnsi="Times New Roman" w:cs="Times New Roman"/>
        </w:rPr>
        <w:t>päeval pärast Riigi Teatajas avaldamist</w:t>
      </w:r>
      <w:r w:rsidRPr="780DE211">
        <w:rPr>
          <w:rFonts w:ascii="Times New Roman" w:eastAsia="Times New Roman" w:hAnsi="Times New Roman" w:cs="Times New Roman"/>
        </w:rPr>
        <w:t xml:space="preserve">. </w:t>
      </w:r>
    </w:p>
    <w:p w14:paraId="7D5CC75A" w14:textId="58D31D38" w:rsidR="00DB41C1" w:rsidRPr="009625A1" w:rsidRDefault="30C8F820" w:rsidP="780DE211">
      <w:pPr>
        <w:pStyle w:val="Loendilik"/>
        <w:numPr>
          <w:ilvl w:val="0"/>
          <w:numId w:val="1"/>
        </w:numPr>
        <w:spacing w:line="240" w:lineRule="auto"/>
        <w:jc w:val="both"/>
        <w:rPr>
          <w:rFonts w:ascii="Times New Roman" w:eastAsia="Times New Roman" w:hAnsi="Times New Roman" w:cs="Times New Roman"/>
          <w:b/>
          <w:bCs/>
        </w:rPr>
      </w:pPr>
      <w:r w:rsidRPr="780DE211">
        <w:rPr>
          <w:rFonts w:ascii="Times New Roman" w:eastAsia="Times New Roman" w:hAnsi="Times New Roman" w:cs="Times New Roman"/>
          <w:b/>
          <w:bCs/>
        </w:rPr>
        <w:t>Eelnõu kooskõlastamine, huvirühmade kaasamine ja avalik konsultatsioon</w:t>
      </w:r>
    </w:p>
    <w:p w14:paraId="352F0501" w14:textId="36AF4F8E" w:rsidR="00F43C76" w:rsidRPr="003A6DA6" w:rsidRDefault="6B9902B6" w:rsidP="780DE211">
      <w:pPr>
        <w:spacing w:line="240" w:lineRule="auto"/>
        <w:jc w:val="both"/>
        <w:rPr>
          <w:rFonts w:ascii="Times New Roman" w:eastAsia="Times New Roman" w:hAnsi="Times New Roman" w:cs="Times New Roman"/>
        </w:rPr>
      </w:pPr>
      <w:r w:rsidRPr="780DE211">
        <w:rPr>
          <w:rFonts w:ascii="Times New Roman" w:eastAsia="Times New Roman" w:hAnsi="Times New Roman" w:cs="Times New Roman"/>
        </w:rPr>
        <w:t xml:space="preserve">Eelnõu esitatakse kooskõlastamiseks eelnõude infosüsteemi kaudu </w:t>
      </w:r>
      <w:r w:rsidR="00A860DB" w:rsidRPr="780DE211">
        <w:rPr>
          <w:rFonts w:ascii="Times New Roman" w:eastAsia="Times New Roman" w:hAnsi="Times New Roman" w:cs="Times New Roman"/>
        </w:rPr>
        <w:t>Justiits- ja Digiministeeriumile</w:t>
      </w:r>
      <w:r w:rsidR="00A860DB">
        <w:rPr>
          <w:rFonts w:ascii="Times New Roman" w:eastAsia="Times New Roman" w:hAnsi="Times New Roman" w:cs="Times New Roman"/>
        </w:rPr>
        <w:t>,</w:t>
      </w:r>
      <w:r w:rsidR="00A860DB" w:rsidRPr="780DE211">
        <w:rPr>
          <w:rFonts w:ascii="Times New Roman" w:eastAsia="Times New Roman" w:hAnsi="Times New Roman" w:cs="Times New Roman"/>
        </w:rPr>
        <w:t xml:space="preserve"> Rahandusministeeriumile</w:t>
      </w:r>
      <w:r w:rsidR="00A860DB">
        <w:rPr>
          <w:rFonts w:ascii="Times New Roman" w:eastAsia="Times New Roman" w:hAnsi="Times New Roman" w:cs="Times New Roman"/>
        </w:rPr>
        <w:t xml:space="preserve">, </w:t>
      </w:r>
      <w:r w:rsidR="00EF1060" w:rsidRPr="780DE211">
        <w:rPr>
          <w:rFonts w:ascii="Times New Roman" w:eastAsia="Times New Roman" w:hAnsi="Times New Roman" w:cs="Times New Roman"/>
        </w:rPr>
        <w:t>Regionaal- ja Põllumajandusministeeriumile</w:t>
      </w:r>
      <w:r w:rsidR="00EF1060">
        <w:rPr>
          <w:rFonts w:ascii="Times New Roman" w:eastAsia="Times New Roman" w:hAnsi="Times New Roman" w:cs="Times New Roman"/>
        </w:rPr>
        <w:t>,</w:t>
      </w:r>
      <w:r w:rsidR="00EF1060" w:rsidRPr="780DE211">
        <w:rPr>
          <w:rFonts w:ascii="Times New Roman" w:eastAsia="Times New Roman" w:hAnsi="Times New Roman" w:cs="Times New Roman"/>
        </w:rPr>
        <w:t xml:space="preserve"> </w:t>
      </w:r>
      <w:r w:rsidR="5ED029B0" w:rsidRPr="003A6DA6">
        <w:rPr>
          <w:rFonts w:ascii="Times New Roman" w:eastAsia="Times New Roman" w:hAnsi="Times New Roman" w:cs="Times New Roman"/>
        </w:rPr>
        <w:t>Siseministeeriumi</w:t>
      </w:r>
      <w:r w:rsidR="3B22315D" w:rsidRPr="003A6DA6">
        <w:rPr>
          <w:rFonts w:ascii="Times New Roman" w:eastAsia="Times New Roman" w:hAnsi="Times New Roman" w:cs="Times New Roman"/>
        </w:rPr>
        <w:t>le</w:t>
      </w:r>
      <w:r w:rsidR="00EF1060" w:rsidRPr="003A6DA6">
        <w:rPr>
          <w:rFonts w:ascii="Times New Roman" w:eastAsia="Times New Roman" w:hAnsi="Times New Roman" w:cs="Times New Roman"/>
        </w:rPr>
        <w:t xml:space="preserve"> ning</w:t>
      </w:r>
      <w:r w:rsidR="3B22315D" w:rsidRPr="003A6DA6">
        <w:rPr>
          <w:rFonts w:ascii="Times New Roman" w:eastAsia="Times New Roman" w:hAnsi="Times New Roman" w:cs="Times New Roman"/>
        </w:rPr>
        <w:t xml:space="preserve"> </w:t>
      </w:r>
      <w:r w:rsidR="47307DD0" w:rsidRPr="003A6DA6">
        <w:rPr>
          <w:rFonts w:ascii="Times New Roman" w:eastAsia="Times New Roman" w:hAnsi="Times New Roman" w:cs="Times New Roman"/>
        </w:rPr>
        <w:t>Sotsiaalministeerium</w:t>
      </w:r>
      <w:r w:rsidR="5D3D808F" w:rsidRPr="003A6DA6">
        <w:rPr>
          <w:rFonts w:ascii="Times New Roman" w:eastAsia="Times New Roman" w:hAnsi="Times New Roman" w:cs="Times New Roman"/>
        </w:rPr>
        <w:t>ile</w:t>
      </w:r>
      <w:r w:rsidR="384F03FB" w:rsidRPr="003A6DA6">
        <w:rPr>
          <w:rFonts w:ascii="Times New Roman" w:eastAsia="Times New Roman" w:hAnsi="Times New Roman" w:cs="Times New Roman"/>
        </w:rPr>
        <w:t>.</w:t>
      </w:r>
    </w:p>
    <w:p w14:paraId="3F48877A" w14:textId="3401F23A" w:rsidR="00743AB4" w:rsidRDefault="2BCD8F9D" w:rsidP="780DE211">
      <w:pPr>
        <w:spacing w:line="240" w:lineRule="auto"/>
        <w:jc w:val="both"/>
        <w:rPr>
          <w:rFonts w:ascii="Times New Roman" w:eastAsia="Times New Roman" w:hAnsi="Times New Roman" w:cs="Times New Roman"/>
        </w:rPr>
      </w:pPr>
      <w:r w:rsidRPr="003A6DA6">
        <w:rPr>
          <w:rFonts w:ascii="Times New Roman" w:eastAsia="Times New Roman" w:hAnsi="Times New Roman" w:cs="Times New Roman"/>
        </w:rPr>
        <w:t>Eelnõu esitatakse</w:t>
      </w:r>
      <w:r w:rsidR="66E8AF5F" w:rsidRPr="003A6DA6">
        <w:rPr>
          <w:rFonts w:ascii="Times New Roman" w:eastAsia="Times New Roman" w:hAnsi="Times New Roman" w:cs="Times New Roman"/>
        </w:rPr>
        <w:t xml:space="preserve"> arvamuse avaldamiseks </w:t>
      </w:r>
      <w:r w:rsidR="2A8CC2BE" w:rsidRPr="003A6DA6">
        <w:rPr>
          <w:rFonts w:ascii="Times New Roman" w:eastAsia="Times New Roman" w:hAnsi="Times New Roman" w:cs="Times New Roman"/>
        </w:rPr>
        <w:t xml:space="preserve">Tarbijakaitse ja Tehnilise Järelevalve Ametile, Kaitsepolitseiametile, Politsei- ja Piirivalveametile, </w:t>
      </w:r>
      <w:r w:rsidR="6FBF18B3" w:rsidRPr="003A6DA6">
        <w:rPr>
          <w:rFonts w:ascii="Times New Roman" w:eastAsia="Times New Roman" w:hAnsi="Times New Roman" w:cs="Times New Roman"/>
        </w:rPr>
        <w:t xml:space="preserve">MTÜ-le </w:t>
      </w:r>
      <w:r w:rsidR="004A2D59" w:rsidRPr="003A6DA6">
        <w:rPr>
          <w:rFonts w:ascii="Times New Roman" w:eastAsia="Times New Roman" w:hAnsi="Times New Roman" w:cs="Times New Roman"/>
        </w:rPr>
        <w:t xml:space="preserve">Eesti </w:t>
      </w:r>
      <w:r w:rsidR="6FBF18B3" w:rsidRPr="003A6DA6">
        <w:rPr>
          <w:rFonts w:ascii="Times New Roman" w:eastAsia="Times New Roman" w:hAnsi="Times New Roman" w:cs="Times New Roman"/>
        </w:rPr>
        <w:t>Kulla- ja Kellalii</w:t>
      </w:r>
      <w:r w:rsidR="00712C30" w:rsidRPr="003A6DA6">
        <w:rPr>
          <w:rFonts w:ascii="Times New Roman" w:eastAsia="Times New Roman" w:hAnsi="Times New Roman" w:cs="Times New Roman"/>
        </w:rPr>
        <w:t>t</w:t>
      </w:r>
      <w:r w:rsidR="34D42954" w:rsidRPr="003A6DA6">
        <w:rPr>
          <w:rFonts w:ascii="Times New Roman" w:eastAsia="Times New Roman" w:hAnsi="Times New Roman" w:cs="Times New Roman"/>
        </w:rPr>
        <w:t>,</w:t>
      </w:r>
      <w:r w:rsidR="6FBF18B3" w:rsidRPr="003A6DA6">
        <w:rPr>
          <w:rFonts w:ascii="Times New Roman" w:eastAsia="Times New Roman" w:hAnsi="Times New Roman" w:cs="Times New Roman"/>
        </w:rPr>
        <w:t xml:space="preserve"> MTÜ-le Eesti Metallikunstnike Lii</w:t>
      </w:r>
      <w:r w:rsidR="00712C30" w:rsidRPr="003A6DA6">
        <w:rPr>
          <w:rFonts w:ascii="Times New Roman" w:eastAsia="Times New Roman" w:hAnsi="Times New Roman" w:cs="Times New Roman"/>
        </w:rPr>
        <w:t>t</w:t>
      </w:r>
      <w:r w:rsidR="5F47E955" w:rsidRPr="003A6DA6">
        <w:rPr>
          <w:rFonts w:ascii="Times New Roman" w:eastAsia="Times New Roman" w:hAnsi="Times New Roman" w:cs="Times New Roman"/>
        </w:rPr>
        <w:t xml:space="preserve">, </w:t>
      </w:r>
      <w:r w:rsidR="002626AE" w:rsidRPr="003A6DA6">
        <w:rPr>
          <w:rFonts w:ascii="Times New Roman" w:eastAsia="Times New Roman" w:hAnsi="Times New Roman" w:cs="Times New Roman"/>
        </w:rPr>
        <w:t xml:space="preserve">MTÜ-le Eesti </w:t>
      </w:r>
      <w:r w:rsidR="5F47E955" w:rsidRPr="003A6DA6">
        <w:rPr>
          <w:rFonts w:ascii="Times New Roman" w:eastAsia="Times New Roman" w:hAnsi="Times New Roman" w:cs="Times New Roman"/>
        </w:rPr>
        <w:t>Kaubandus-Tööstusko</w:t>
      </w:r>
      <w:r w:rsidR="002626AE" w:rsidRPr="003A6DA6">
        <w:rPr>
          <w:rFonts w:ascii="Times New Roman" w:eastAsia="Times New Roman" w:hAnsi="Times New Roman" w:cs="Times New Roman"/>
        </w:rPr>
        <w:t>da</w:t>
      </w:r>
      <w:r w:rsidR="5F47E955" w:rsidRPr="003A6DA6">
        <w:rPr>
          <w:rFonts w:ascii="Times New Roman" w:eastAsia="Times New Roman" w:hAnsi="Times New Roman" w:cs="Times New Roman"/>
        </w:rPr>
        <w:t xml:space="preserve">, </w:t>
      </w:r>
      <w:r w:rsidR="002D2FE9" w:rsidRPr="003A6DA6">
        <w:rPr>
          <w:rFonts w:ascii="Times New Roman" w:eastAsia="Times New Roman" w:hAnsi="Times New Roman" w:cs="Times New Roman"/>
        </w:rPr>
        <w:t xml:space="preserve">MTÜ-le </w:t>
      </w:r>
      <w:r w:rsidR="5F47E955" w:rsidRPr="003A6DA6">
        <w:rPr>
          <w:rFonts w:ascii="Times New Roman" w:eastAsia="Times New Roman" w:hAnsi="Times New Roman" w:cs="Times New Roman"/>
        </w:rPr>
        <w:t>Eesti Kaupmeeste Lii</w:t>
      </w:r>
      <w:r w:rsidR="002D2FE9" w:rsidRPr="003A6DA6">
        <w:rPr>
          <w:rFonts w:ascii="Times New Roman" w:eastAsia="Times New Roman" w:hAnsi="Times New Roman" w:cs="Times New Roman"/>
        </w:rPr>
        <w:t>t</w:t>
      </w:r>
      <w:r w:rsidR="5F47E955" w:rsidRPr="003A6DA6">
        <w:rPr>
          <w:rFonts w:ascii="Times New Roman" w:eastAsia="Times New Roman" w:hAnsi="Times New Roman" w:cs="Times New Roman"/>
        </w:rPr>
        <w:t xml:space="preserve">, </w:t>
      </w:r>
      <w:r w:rsidR="00916FB2" w:rsidRPr="003A6DA6">
        <w:rPr>
          <w:rFonts w:ascii="Times New Roman" w:eastAsia="Times New Roman" w:hAnsi="Times New Roman" w:cs="Times New Roman"/>
        </w:rPr>
        <w:t xml:space="preserve">MTÜ-le </w:t>
      </w:r>
      <w:r w:rsidR="00667500" w:rsidRPr="003A6DA6">
        <w:rPr>
          <w:rFonts w:ascii="Times New Roman" w:eastAsia="Times New Roman" w:hAnsi="Times New Roman" w:cs="Times New Roman"/>
        </w:rPr>
        <w:t>Eesti E-Kaubanduse Lii</w:t>
      </w:r>
      <w:r w:rsidR="00916FB2" w:rsidRPr="003A6DA6">
        <w:rPr>
          <w:rFonts w:ascii="Times New Roman" w:eastAsia="Times New Roman" w:hAnsi="Times New Roman" w:cs="Times New Roman"/>
        </w:rPr>
        <w:t>t</w:t>
      </w:r>
      <w:r w:rsidR="6A242CA8" w:rsidRPr="003A6DA6">
        <w:rPr>
          <w:rFonts w:ascii="Times New Roman" w:eastAsia="Times New Roman" w:hAnsi="Times New Roman" w:cs="Times New Roman"/>
        </w:rPr>
        <w:t xml:space="preserve">, </w:t>
      </w:r>
      <w:r w:rsidR="00632D15" w:rsidRPr="003A6DA6">
        <w:rPr>
          <w:rFonts w:ascii="Times New Roman" w:eastAsia="Times New Roman" w:hAnsi="Times New Roman" w:cs="Times New Roman"/>
        </w:rPr>
        <w:t xml:space="preserve">MTÜ-le </w:t>
      </w:r>
      <w:r w:rsidR="6A242CA8" w:rsidRPr="003A6DA6">
        <w:rPr>
          <w:rFonts w:ascii="Times New Roman" w:eastAsia="Times New Roman" w:hAnsi="Times New Roman" w:cs="Times New Roman"/>
        </w:rPr>
        <w:t>Eesti Turismi- ja Reisifirmade Lii</w:t>
      </w:r>
      <w:r w:rsidR="00632D15" w:rsidRPr="003A6DA6">
        <w:rPr>
          <w:rFonts w:ascii="Times New Roman" w:eastAsia="Times New Roman" w:hAnsi="Times New Roman" w:cs="Times New Roman"/>
        </w:rPr>
        <w:t>t</w:t>
      </w:r>
      <w:r w:rsidR="7A6F5E4A" w:rsidRPr="003A6DA6">
        <w:rPr>
          <w:rFonts w:ascii="Times New Roman" w:eastAsia="Times New Roman" w:hAnsi="Times New Roman" w:cs="Times New Roman"/>
        </w:rPr>
        <w:t xml:space="preserve">, </w:t>
      </w:r>
      <w:r w:rsidR="00632D15" w:rsidRPr="003A6DA6">
        <w:rPr>
          <w:rFonts w:ascii="Times New Roman" w:eastAsia="Times New Roman" w:hAnsi="Times New Roman" w:cs="Times New Roman"/>
        </w:rPr>
        <w:t xml:space="preserve">MTÜ-le </w:t>
      </w:r>
      <w:r w:rsidR="7A6F5E4A" w:rsidRPr="003A6DA6">
        <w:rPr>
          <w:rFonts w:ascii="Times New Roman" w:eastAsia="Times New Roman" w:hAnsi="Times New Roman" w:cs="Times New Roman"/>
        </w:rPr>
        <w:t>Alkoholitootjate ja Maaletoojate Lii</w:t>
      </w:r>
      <w:r w:rsidR="00632D15" w:rsidRPr="003A6DA6">
        <w:rPr>
          <w:rFonts w:ascii="Times New Roman" w:eastAsia="Times New Roman" w:hAnsi="Times New Roman" w:cs="Times New Roman"/>
        </w:rPr>
        <w:t>t</w:t>
      </w:r>
      <w:r w:rsidR="6807EE59" w:rsidRPr="003A6DA6">
        <w:rPr>
          <w:rFonts w:ascii="Times New Roman" w:eastAsia="Times New Roman" w:hAnsi="Times New Roman" w:cs="Times New Roman"/>
        </w:rPr>
        <w:t xml:space="preserve">, </w:t>
      </w:r>
      <w:r w:rsidR="00336D02" w:rsidRPr="003A6DA6">
        <w:rPr>
          <w:rFonts w:ascii="Times New Roman" w:eastAsia="Times New Roman" w:hAnsi="Times New Roman" w:cs="Times New Roman"/>
        </w:rPr>
        <w:t xml:space="preserve">MTÜ-le </w:t>
      </w:r>
      <w:r w:rsidR="6807EE59" w:rsidRPr="003A6DA6">
        <w:rPr>
          <w:rFonts w:ascii="Times New Roman" w:eastAsia="Times New Roman" w:hAnsi="Times New Roman" w:cs="Times New Roman"/>
        </w:rPr>
        <w:t>Eesti Õlletootjate Lii</w:t>
      </w:r>
      <w:r w:rsidR="00336D02" w:rsidRPr="003A6DA6">
        <w:rPr>
          <w:rFonts w:ascii="Times New Roman" w:eastAsia="Times New Roman" w:hAnsi="Times New Roman" w:cs="Times New Roman"/>
        </w:rPr>
        <w:t>t</w:t>
      </w:r>
      <w:r w:rsidR="6807EE59" w:rsidRPr="003A6DA6">
        <w:rPr>
          <w:rFonts w:ascii="Times New Roman" w:eastAsia="Times New Roman" w:hAnsi="Times New Roman" w:cs="Times New Roman"/>
        </w:rPr>
        <w:t xml:space="preserve">, </w:t>
      </w:r>
      <w:r w:rsidR="00623323" w:rsidRPr="003A6DA6">
        <w:rPr>
          <w:rFonts w:ascii="Times New Roman" w:eastAsia="Times New Roman" w:hAnsi="Times New Roman" w:cs="Times New Roman"/>
        </w:rPr>
        <w:t xml:space="preserve">MTÜ-le </w:t>
      </w:r>
      <w:r w:rsidR="6807EE59" w:rsidRPr="003A6DA6">
        <w:rPr>
          <w:rFonts w:ascii="Times New Roman" w:eastAsia="Times New Roman" w:hAnsi="Times New Roman" w:cs="Times New Roman"/>
        </w:rPr>
        <w:t xml:space="preserve">Eesti </w:t>
      </w:r>
      <w:proofErr w:type="spellStart"/>
      <w:r w:rsidR="69096118" w:rsidRPr="003A6DA6">
        <w:rPr>
          <w:rFonts w:ascii="Times New Roman" w:eastAsia="Times New Roman" w:hAnsi="Times New Roman" w:cs="Times New Roman"/>
        </w:rPr>
        <w:t>Väikepruulijate</w:t>
      </w:r>
      <w:proofErr w:type="spellEnd"/>
      <w:r w:rsidR="6807EE59" w:rsidRPr="003A6DA6">
        <w:rPr>
          <w:rFonts w:ascii="Times New Roman" w:eastAsia="Times New Roman" w:hAnsi="Times New Roman" w:cs="Times New Roman"/>
        </w:rPr>
        <w:t xml:space="preserve"> Lii</w:t>
      </w:r>
      <w:r w:rsidR="00623323" w:rsidRPr="003A6DA6">
        <w:rPr>
          <w:rFonts w:ascii="Times New Roman" w:eastAsia="Times New Roman" w:hAnsi="Times New Roman" w:cs="Times New Roman"/>
        </w:rPr>
        <w:t>t</w:t>
      </w:r>
      <w:r w:rsidR="00333CEE" w:rsidRPr="003A6DA6">
        <w:rPr>
          <w:rFonts w:ascii="Times New Roman" w:eastAsia="Times New Roman" w:hAnsi="Times New Roman" w:cs="Times New Roman"/>
        </w:rPr>
        <w:t>, Eesti Rahvusringhäälingule, MTÜ-le Eesti Infotehnoloogia ja Telekommunikatsiooni Liit, MTÜ-le Eesti Meediaettevõtete Liit ning MTÜ-le Eesti Ringhäälingute Liit</w:t>
      </w:r>
      <w:r w:rsidR="00730741" w:rsidRPr="003A6DA6">
        <w:rPr>
          <w:rFonts w:ascii="Times New Roman" w:eastAsia="Times New Roman" w:hAnsi="Times New Roman" w:cs="Times New Roman"/>
        </w:rPr>
        <w:t xml:space="preserve">, </w:t>
      </w:r>
      <w:r w:rsidR="003A6DA6" w:rsidRPr="003A6DA6">
        <w:rPr>
          <w:rFonts w:ascii="Times New Roman" w:eastAsia="Times New Roman" w:hAnsi="Times New Roman" w:cs="Times New Roman"/>
        </w:rPr>
        <w:t>MTÜ-le Reisibüroode Liit</w:t>
      </w:r>
      <w:r w:rsidR="00BE2D0F">
        <w:rPr>
          <w:rFonts w:ascii="Times New Roman" w:eastAsia="Times New Roman" w:hAnsi="Times New Roman" w:cs="Times New Roman"/>
        </w:rPr>
        <w:t>.</w:t>
      </w:r>
      <w:r w:rsidR="007348EB">
        <w:rPr>
          <w:rFonts w:ascii="Times New Roman" w:eastAsia="Times New Roman" w:hAnsi="Times New Roman" w:cs="Times New Roman"/>
        </w:rPr>
        <w:t xml:space="preserve"> </w:t>
      </w:r>
    </w:p>
    <w:p w14:paraId="6E7FD766" w14:textId="15D472AF" w:rsidR="006D1B48" w:rsidRDefault="006D1B48" w:rsidP="780DE211">
      <w:pPr>
        <w:spacing w:line="240" w:lineRule="auto"/>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w:t>
      </w:r>
    </w:p>
    <w:p w14:paraId="0A6A2422" w14:textId="77777777" w:rsidR="006D1B48" w:rsidRPr="006D1B48" w:rsidRDefault="006D1B48" w:rsidP="006D1B48">
      <w:pPr>
        <w:spacing w:line="240" w:lineRule="auto"/>
        <w:jc w:val="both"/>
        <w:rPr>
          <w:ins w:id="141" w:author="Maarja-Liis Lall - JUSTDIGI" w:date="2025-10-06T12:21:00Z" w16du:dateUtc="2025-10-06T12:21:20Z"/>
          <w:rFonts w:ascii="Times New Roman" w:eastAsia="Times New Roman" w:hAnsi="Times New Roman" w:cs="Times New Roman"/>
        </w:rPr>
      </w:pPr>
      <w:r w:rsidRPr="006D1B48">
        <w:rPr>
          <w:rFonts w:ascii="Times New Roman" w:eastAsia="Times New Roman" w:hAnsi="Times New Roman" w:cs="Times New Roman"/>
        </w:rPr>
        <w:t>Algatab Vabariigi Valitsus …………………………….. 2025</w:t>
      </w:r>
    </w:p>
    <w:p w14:paraId="224FCF39" w14:textId="07BBC88B" w:rsidR="5C55F4BC" w:rsidRDefault="4F108E0F" w:rsidP="5C55F4BC">
      <w:pPr>
        <w:spacing w:line="240" w:lineRule="auto"/>
        <w:jc w:val="both"/>
        <w:rPr>
          <w:rFonts w:ascii="Times New Roman" w:eastAsia="Times New Roman" w:hAnsi="Times New Roman" w:cs="Times New Roman"/>
        </w:rPr>
      </w:pPr>
      <w:commentRangeStart w:id="142"/>
      <w:commentRangeEnd w:id="142"/>
      <w:r>
        <w:rPr>
          <w:rStyle w:val="Kommentaariviide"/>
        </w:rPr>
        <w:commentReference w:id="142"/>
      </w:r>
    </w:p>
    <w:p w14:paraId="22421666" w14:textId="24F8DA49" w:rsidR="006D1B48" w:rsidRDefault="006D1B48" w:rsidP="006D1B48">
      <w:pPr>
        <w:spacing w:line="240" w:lineRule="auto"/>
        <w:jc w:val="both"/>
        <w:rPr>
          <w:rFonts w:ascii="Times New Roman" w:eastAsia="Times New Roman" w:hAnsi="Times New Roman" w:cs="Times New Roman"/>
        </w:rPr>
      </w:pPr>
      <w:r w:rsidRPr="006D1B48">
        <w:rPr>
          <w:rFonts w:ascii="Times New Roman" w:eastAsia="Times New Roman" w:hAnsi="Times New Roman" w:cs="Times New Roman"/>
        </w:rPr>
        <w:t>(allkirjastatud digitaalselt)</w:t>
      </w:r>
    </w:p>
    <w:p w14:paraId="36A04280" w14:textId="77777777" w:rsidR="0062765C" w:rsidRPr="009625A1" w:rsidRDefault="0062765C" w:rsidP="006D1B48">
      <w:pPr>
        <w:spacing w:line="240" w:lineRule="auto"/>
        <w:jc w:val="both"/>
        <w:rPr>
          <w:rFonts w:ascii="Times New Roman" w:eastAsia="Times New Roman" w:hAnsi="Times New Roman" w:cs="Times New Roman"/>
        </w:rPr>
      </w:pPr>
    </w:p>
    <w:sectPr w:rsidR="0062765C" w:rsidRPr="009625A1">
      <w:headerReference w:type="default" r:id="rId23"/>
      <w:footerReference w:type="default" r:id="rId24"/>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1900-01-01T00:00:00Z" w:initials="MJ">
    <w:p w14:paraId="2C8D097F" w14:textId="11E45DD7" w:rsidR="00BB5D95" w:rsidRDefault="00E3024B">
      <w:r>
        <w:annotationRef/>
      </w:r>
      <w:r w:rsidRPr="5CB0EBD3">
        <w:t xml:space="preserve">Palume SK vormistada vastavalt Riigikogu juhatuse 10.04.2014. a otsusega nr 70 kehtestatud eelnõu ja seletuskirja vormistamise juhendile, kättesaadav </w:t>
      </w:r>
      <w:hyperlink r:id="rId1">
        <w:r w:rsidRPr="317D456E">
          <w:t>Eelnõu ja seletuskirja vormistamise juhend.pdf</w:t>
        </w:r>
      </w:hyperlink>
      <w:r w:rsidRPr="3BD06A0B">
        <w:t>, sh:</w:t>
      </w:r>
    </w:p>
    <w:p w14:paraId="62BE4E48" w14:textId="5DBE0EC2" w:rsidR="00BB5D95" w:rsidRDefault="00E3024B">
      <w:r w:rsidRPr="02BD8E73">
        <w:t>1) pealkiri algab lehekülje kolmandal real, on 16 punkti suurusega;</w:t>
      </w:r>
    </w:p>
    <w:p w14:paraId="4314BF83" w14:textId="1F45B7C5" w:rsidR="00BB5D95" w:rsidRDefault="00E3024B">
      <w:r w:rsidRPr="27C2FCDA">
        <w:t>2) leheküljenumbrid palume vormistada Times New Roman 12 pt;</w:t>
      </w:r>
    </w:p>
    <w:p w14:paraId="425862DE" w14:textId="23D1B839" w:rsidR="00BB5D95" w:rsidRDefault="00E3024B">
      <w:r w:rsidRPr="16A06977">
        <w:t>3) palume jälgida, et kõikide lõikude vahel oleks üks tühi rida (mitte kaks);</w:t>
      </w:r>
    </w:p>
    <w:p w14:paraId="1C4D30CE" w14:textId="473F9932" w:rsidR="00BB5D95" w:rsidRDefault="00E3024B">
      <w:r w:rsidRPr="32BEC65A">
        <w:t>4) palume kasutada ühekordset reasammu;</w:t>
      </w:r>
    </w:p>
    <w:p w14:paraId="25857983" w14:textId="29B7CDA6" w:rsidR="00BB5D95" w:rsidRDefault="00E3024B">
      <w:r w:rsidRPr="5EFBE1FF">
        <w:t>5) automaatset nummerdust mitte kasutada.</w:t>
      </w:r>
    </w:p>
  </w:comment>
  <w:comment w:id="1" w:author="Maarja-Liis Lall - JUSTDIGI" w:date="2025-10-02T19:37:00Z" w:initials="MJ">
    <w:p w14:paraId="7AE4FB84" w14:textId="729EDEAF" w:rsidR="00BB5D95" w:rsidRDefault="00E3024B">
      <w:r>
        <w:annotationRef/>
      </w:r>
      <w:r w:rsidRPr="4FE85E7E">
        <w:t>Seletuskirja sisukokkuvõte peab olema kõigile arusaadav ja olulist esile tõstev.</w:t>
      </w:r>
    </w:p>
    <w:p w14:paraId="43B16BCF" w14:textId="0D4EC04F" w:rsidR="00BB5D95" w:rsidRDefault="00BB5D95"/>
    <w:p w14:paraId="35271245" w14:textId="137131FA" w:rsidR="00BB5D95" w:rsidRDefault="00E3024B">
      <w:r w:rsidRPr="72B6BFEF">
        <w:t>Sisukokkuvõte on maksimaalselt üks lehekülg pikk. </w:t>
      </w:r>
    </w:p>
    <w:p w14:paraId="28A37CCA" w14:textId="0A7809E0" w:rsidR="00BB5D95" w:rsidRDefault="00BB5D95"/>
    <w:p w14:paraId="4838E170" w14:textId="7A38F15A" w:rsidR="00BB5D95" w:rsidRDefault="00E3024B">
      <w:r w:rsidRPr="428A4957">
        <w:t>Peab olema arusaadav taustateadmiseta inimesele. </w:t>
      </w:r>
    </w:p>
    <w:p w14:paraId="5907604B" w14:textId="66656A4F" w:rsidR="00BB5D95" w:rsidRDefault="00BB5D95"/>
    <w:p w14:paraId="2D738DD7" w14:textId="19769A72" w:rsidR="00BB5D95" w:rsidRDefault="00E3024B">
      <w:r w:rsidRPr="5D7CC698">
        <w:t>Juhindu HÕNTE § 42 lõikest 2 ja vasta mh ka järgmistele küsimustele:</w:t>
      </w:r>
    </w:p>
    <w:p w14:paraId="02728D76" w14:textId="2D4D7C98" w:rsidR="00BB5D95" w:rsidRDefault="00E3024B">
      <w:r w:rsidRPr="38FDCBD9">
        <w:t>o Miks see eelnõu on koostatud? </w:t>
      </w:r>
    </w:p>
    <w:p w14:paraId="484043C9" w14:textId="7C990469" w:rsidR="00BB5D95" w:rsidRDefault="00E3024B">
      <w:r w:rsidRPr="6E309E40">
        <w:t>o Keda ja kuidas see eelnõu mõjutab ja aitab?</w:t>
      </w:r>
    </w:p>
    <w:p w14:paraId="39C0CAB0" w14:textId="31CE56EA" w:rsidR="00BB5D95" w:rsidRDefault="00E3024B">
      <w:r w:rsidRPr="4976F449">
        <w:t>o Kui, siis kelle elu läheb eelnõu tulemusel keerulisemaks ja kuidas täpsemalt?</w:t>
      </w:r>
    </w:p>
    <w:p w14:paraId="6E2EB30F" w14:textId="600AB301" w:rsidR="00BB5D95" w:rsidRDefault="00E3024B">
      <w:r w:rsidRPr="678160D9">
        <w:t>o Millised on selle eelnõu suurimad vaidluskohad või millele kaasamisringis olulisemana tähelepanu pöörati?</w:t>
      </w:r>
    </w:p>
    <w:p w14:paraId="4255023D" w14:textId="6607CFEC" w:rsidR="00BB5D95" w:rsidRDefault="00E3024B">
      <w:r w:rsidRPr="50AF68AB">
        <w:t>o Kas eelnõu rakendamine seadusega tekitab kellelegi kuskil uut rahavajadust või hoiab üksnes kulusid kokku?</w:t>
      </w:r>
    </w:p>
    <w:p w14:paraId="4097EEA3" w14:textId="2F8CBF32" w:rsidR="00BB5D95" w:rsidRDefault="00E3024B">
      <w:r w:rsidRPr="2AEEED99">
        <w:t>Ära kirjuta tühisõnalisi lauseid, millel ei ole konkreetset sisu. </w:t>
      </w:r>
    </w:p>
    <w:p w14:paraId="1C6976BB" w14:textId="3C7840E1" w:rsidR="00BB5D95" w:rsidRDefault="00E3024B">
      <w:r w:rsidRPr="74DA2D9D">
        <w:t>Näiteks ei anna uut teavet lause, et eelnõu muudab Eesti ühiskonda turvalisemaks. Kui see nii on, siis kirjuta täpsemalt lahti, et millist praegu turvatunnet vähendavat mure lahendatakse ja kuidas ja mil moel valitud lahendus ohte vähendab. Eelnõu eesmärk ei ole kehtiva õiguse muutmine või direktiivi ülevõtmine. Eelnõu eesmärk on lahendada mingi konkreetne eluline probleem. </w:t>
      </w:r>
    </w:p>
  </w:comment>
  <w:comment w:id="2" w:author="Joel Kook - JUSTDIGI" w:date="2025-10-03T13:58:00Z" w:initials="JK">
    <w:p w14:paraId="05203322" w14:textId="77777777" w:rsidR="00265B1E" w:rsidRDefault="00DE70F9" w:rsidP="00265B1E">
      <w:pPr>
        <w:pStyle w:val="Kommentaaritekst"/>
      </w:pPr>
      <w:r>
        <w:rPr>
          <w:rStyle w:val="Kommentaariviide"/>
        </w:rPr>
        <w:annotationRef/>
      </w:r>
      <w:r w:rsidR="00265B1E">
        <w:t xml:space="preserve">Siinkohal on vajalik märkida, kuidas, kes, millal, tuvastas ja hindas nõuded liialt bürokraatlikuks. </w:t>
      </w:r>
    </w:p>
    <w:p w14:paraId="3F565454" w14:textId="77777777" w:rsidR="00265B1E" w:rsidRDefault="00265B1E" w:rsidP="00265B1E">
      <w:pPr>
        <w:pStyle w:val="Kommentaaritekst"/>
      </w:pPr>
    </w:p>
    <w:p w14:paraId="3ED4C9AE" w14:textId="77777777" w:rsidR="00265B1E" w:rsidRDefault="00265B1E" w:rsidP="00265B1E">
      <w:pPr>
        <w:pStyle w:val="Kommentaaritekst"/>
      </w:pPr>
      <w:r>
        <w:t>Võibolla väärib märkimist, et lisaks nõuete vähendamisele muudetakse või kaotatakse eelnõuga mitmeid ettevõtjatele kehtestatud riigilõive.</w:t>
      </w:r>
    </w:p>
  </w:comment>
  <w:comment w:id="3" w:author="Joel Kook - JUSTDIGI" w:date="2025-10-03T13:59:00Z" w:initials="JK">
    <w:p w14:paraId="6817C21D" w14:textId="596E5F24" w:rsidR="0035505C" w:rsidRDefault="0035505C" w:rsidP="0035505C">
      <w:pPr>
        <w:pStyle w:val="Kommentaaritekst"/>
      </w:pPr>
      <w:r>
        <w:rPr>
          <w:rStyle w:val="Kommentaariviide"/>
        </w:rPr>
        <w:annotationRef/>
      </w:r>
      <w:r>
        <w:t>Info, mis tuleb kajastada seletuskirja 9. osas ehk "Seaduse jõustumine". Siit kustutada.</w:t>
      </w:r>
    </w:p>
  </w:comment>
  <w:comment w:id="4" w:author="Joel Kook - JUSTDIGI" w:date="2025-10-03T13:59:00Z" w:initials="JK">
    <w:p w14:paraId="0C6EE3CA" w14:textId="77777777" w:rsidR="000873DB" w:rsidRDefault="000873DB" w:rsidP="000873DB">
      <w:pPr>
        <w:pStyle w:val="Kommentaaritekst"/>
      </w:pPr>
      <w:r>
        <w:rPr>
          <w:rStyle w:val="Kommentaariviide"/>
        </w:rPr>
        <w:annotationRef/>
      </w:r>
      <w:r>
        <w:t>Selles jaos vaja ära näidata ka seos või selle puudumine muude menetluses olevate eelnõude ja EL õiguse rakendamisega.</w:t>
      </w:r>
    </w:p>
  </w:comment>
  <w:comment w:id="5" w:author="Maarja-Liis Lall - JUSTDIGI" w:date="2025-10-02T19:39:00Z" w:initials="MJ">
    <w:p w14:paraId="088A41B7" w14:textId="3FDC6B70" w:rsidR="00BB5D95" w:rsidRDefault="00E3024B">
      <w:r>
        <w:annotationRef/>
      </w:r>
      <w:r w:rsidRPr="0F1BA81F">
        <w:t>alates 12.10.2025 on redaktsioon RT I, 02.10.2025, 15</w:t>
      </w:r>
    </w:p>
  </w:comment>
  <w:comment w:id="7" w:author="Maarja-Liis Lall - JUSTDIGI" w:date="2025-10-02T19:40:00Z" w:initials="MJ">
    <w:p w14:paraId="0DD94090" w14:textId="088531C5" w:rsidR="00BB5D95" w:rsidRDefault="00E3024B">
      <w:r>
        <w:annotationRef/>
      </w:r>
      <w:r w:rsidRPr="06111E14">
        <w:t>alates 12.10.2025 on redaktsioon RT I, 02.10.2025, 7</w:t>
      </w:r>
    </w:p>
  </w:comment>
  <w:comment w:id="8" w:author="Maarja-Liis Lall - JUSTDIGI" w:date="2025-10-02T19:40:00Z" w:initials="MJ">
    <w:p w14:paraId="5B69CA03" w14:textId="39CFF556" w:rsidR="00BB5D95" w:rsidRDefault="00E3024B">
      <w:r>
        <w:annotationRef/>
      </w:r>
      <w:r w:rsidRPr="10308B29">
        <w:t>alates 09.12.2025 RT I, 02.10.2025, 8</w:t>
      </w:r>
    </w:p>
  </w:comment>
  <w:comment w:id="9" w:author="Maarja-Liis Lall - JUSTDIGI" w:date="2025-10-02T19:42:00Z" w:initials="MJ">
    <w:p w14:paraId="49981AE8" w14:textId="4C266890" w:rsidR="00BB5D95" w:rsidRDefault="00E3024B">
      <w:r>
        <w:annotationRef/>
      </w:r>
      <w:r w:rsidRPr="7F64C97B">
        <w:t xml:space="preserve">Selle alusega ei saa nõustuda. </w:t>
      </w:r>
    </w:p>
  </w:comment>
  <w:comment w:id="10" w:author="Joel Kook - JUSTDIGI" w:date="2025-10-03T14:04:00Z" w:initials="JK">
    <w:p w14:paraId="425A73B8" w14:textId="77777777" w:rsidR="002D717D" w:rsidRDefault="00FF7E82" w:rsidP="002D717D">
      <w:pPr>
        <w:pStyle w:val="Kommentaaritekst"/>
      </w:pPr>
      <w:r>
        <w:rPr>
          <w:rStyle w:val="Kommentaariviide"/>
        </w:rPr>
        <w:annotationRef/>
      </w:r>
      <w:r w:rsidR="002D717D">
        <w:t>Viidatud on üksnes HÕNTE erandile, kuid ei põhjendata erandi kasutamist konkreetse eelnõu  osas. Seega palume lisada ka sisulise põhjenduse erandile. Kuna EN-ga vähendatakse mitmete sihtrühmade halduskoormust, siis on mõju eelduslikult neile positiivne, kuid tõendamist vajab, kas sellega ei kaasne uusi nõudeid, kohustusi või piiranguid ja kohanemisvajadust neile või kellelegi teisele. Lisada info, kuidas tuvastati muudatuste vajadus. Kas siia panustasid nt ka mõjutatavad sihtrühmad ise (ettepanekud tulid neilt?), toimusid sihtrühmade kaasamised ning kuivõrd on muudatuste näol üldse tegemist olukordadega, kus oleks saanud kaaluda nt erinevaid alternatiive.</w:t>
      </w:r>
    </w:p>
    <w:p w14:paraId="23162779" w14:textId="77777777" w:rsidR="002D717D" w:rsidRDefault="002D717D" w:rsidP="002D717D">
      <w:pPr>
        <w:pStyle w:val="Kommentaaritekst"/>
      </w:pPr>
    </w:p>
    <w:p w14:paraId="104FC55F" w14:textId="77777777" w:rsidR="002D717D" w:rsidRDefault="002D717D" w:rsidP="002D717D">
      <w:pPr>
        <w:pStyle w:val="Kommentaaritekst"/>
      </w:pPr>
      <w:r>
        <w:t xml:space="preserve">Viidatud info tuleb kajastada seletuskirja 2. osas ehk </w:t>
      </w:r>
      <w:r>
        <w:rPr>
          <w:i/>
          <w:iCs/>
        </w:rPr>
        <w:t>Seaduse eesmärk</w:t>
      </w:r>
      <w:r>
        <w:t xml:space="preserve">. </w:t>
      </w:r>
    </w:p>
  </w:comment>
  <w:comment w:id="11" w:author="Maarja-Liis Lall - JUSTDIGI" w:date="2025-10-02T19:43:00Z" w:initials="MJ">
    <w:p w14:paraId="741A986D" w14:textId="0A26E81A" w:rsidR="00BB5D95" w:rsidRDefault="00E3024B">
      <w:r>
        <w:annotationRef/>
      </w:r>
      <w:r w:rsidRPr="6463174E">
        <w:t>Lauset lõpetav punkt puudu.</w:t>
      </w:r>
    </w:p>
  </w:comment>
  <w:comment w:id="13" w:author="Maarja-Liis Lall - JUSTDIGI" w:date="2025-10-02T19:44:00Z" w:initials="MJ">
    <w:p w14:paraId="749F4554" w14:textId="10CAFB2E" w:rsidR="00BB5D95" w:rsidRDefault="00E3024B">
      <w:r>
        <w:annotationRef/>
      </w:r>
      <w:r w:rsidRPr="31DDF1DF">
        <w:t>Lisada ka viide õiguslikule alusele, mille põhjal see järeldus tehtud on.</w:t>
      </w:r>
    </w:p>
  </w:comment>
  <w:comment w:id="17" w:author="Maarja-Liis Lall - JUSTDIGI" w:date="2025-10-02T19:46:00Z" w:initials="MJ">
    <w:p w14:paraId="685B0CB9" w14:textId="4F7FE61D" w:rsidR="00BB5D95" w:rsidRDefault="00E3024B">
      <w:r>
        <w:annotationRef/>
      </w:r>
      <w:r w:rsidRPr="38AFFB49">
        <w:t>Loetelule võiks eelneda ka sissejuhatav lause.</w:t>
      </w:r>
    </w:p>
  </w:comment>
  <w:comment w:id="18" w:author="Maarja-Liis Lall - JUSTDIGI" w:date="2025-10-02T19:47:00Z" w:initials="MJ">
    <w:p w14:paraId="18E56BB9" w14:textId="0A6897A4" w:rsidR="00BB5D95" w:rsidRDefault="00E3024B">
      <w:r>
        <w:annotationRef/>
      </w:r>
      <w:r w:rsidRPr="2691AFDF">
        <w:t>muudatusi on mitu, siis mitmuses.</w:t>
      </w:r>
    </w:p>
  </w:comment>
  <w:comment w:id="19" w:author="Maarja-Liis Lall - JUSTDIGI" w:date="2025-10-02T19:49:00Z" w:initials="MJ">
    <w:p w14:paraId="7859D8DF" w14:textId="5D7D06AB" w:rsidR="00BB5D95" w:rsidRDefault="00E3024B">
      <w:r>
        <w:annotationRef/>
      </w:r>
      <w:r w:rsidRPr="0FD01702">
        <w:t>või siis "muutmise" ainsuses</w:t>
      </w:r>
    </w:p>
  </w:comment>
  <w:comment w:id="20" w:author="Maarja-Liis Lall - JUSTDIGI" w:date="2025-10-02T19:49:00Z" w:initials="MJ">
    <w:p w14:paraId="0696D52C" w14:textId="02872B0C" w:rsidR="00BB5D95" w:rsidRDefault="00E3024B">
      <w:r>
        <w:annotationRef/>
      </w:r>
      <w:r w:rsidRPr="7F7DD783">
        <w:t>sama märkus teiste loetelu punktide puhul</w:t>
      </w:r>
    </w:p>
  </w:comment>
  <w:comment w:id="22" w:author="Joel Kook - JUSTDIGI" w:date="2025-10-06T16:01:00Z" w:initials="JK">
    <w:p w14:paraId="719C3259" w14:textId="77777777" w:rsidR="00127240" w:rsidRDefault="00127240" w:rsidP="00127240">
      <w:pPr>
        <w:pStyle w:val="Kommentaaritekst"/>
      </w:pPr>
      <w:r>
        <w:rPr>
          <w:rStyle w:val="Kommentaariviide"/>
        </w:rPr>
        <w:annotationRef/>
      </w:r>
      <w:r>
        <w:t>Ajakohastamise kaudu saavutatakse eesmärgid, seetõttu palume seaduse ajakohastamist, kaasajastamist, muutmist, jne eesmärgina mitte nimetada.</w:t>
      </w:r>
    </w:p>
  </w:comment>
  <w:comment w:id="25" w:author="Joel Kook - JUSTDIGI" w:date="2025-10-06T16:00:00Z" w:initials="JK">
    <w:p w14:paraId="6FEE4FC6" w14:textId="77777777" w:rsidR="00127240" w:rsidRDefault="00127240" w:rsidP="00127240">
      <w:pPr>
        <w:pStyle w:val="Kommentaaritekst"/>
      </w:pPr>
      <w:r>
        <w:rPr>
          <w:rStyle w:val="Kommentaariviide"/>
        </w:rPr>
        <w:annotationRef/>
      </w:r>
      <w:r>
        <w:t>Ajakohastamise kaudu saavutatakse eesmärgid, seetõttu palume seaduse ajakohastamist, kaasajastamist, muutmist, jne eesmärgina mitte nimetada.</w:t>
      </w:r>
    </w:p>
  </w:comment>
  <w:comment w:id="27" w:author="Joel Kook - JUSTDIGI" w:date="2025-10-06T15:58:00Z" w:initials="JK">
    <w:p w14:paraId="3000C7BF" w14:textId="7065955B" w:rsidR="000A4BFD" w:rsidRDefault="000A4BFD" w:rsidP="000A4BFD">
      <w:pPr>
        <w:pStyle w:val="Kommentaaritekst"/>
      </w:pPr>
      <w:r>
        <w:rPr>
          <w:rStyle w:val="Kommentaariviide"/>
        </w:rPr>
        <w:annotationRef/>
      </w:r>
      <w:r>
        <w:t xml:space="preserve">Riigi puhul </w:t>
      </w:r>
      <w:r>
        <w:rPr>
          <w:i/>
          <w:iCs/>
        </w:rPr>
        <w:t>töökoormust</w:t>
      </w:r>
      <w:r>
        <w:t>.</w:t>
      </w:r>
    </w:p>
  </w:comment>
  <w:comment w:id="31" w:author="Joel Kook - JUSTDIGI" w:date="2025-10-06T16:02:00Z" w:initials="JK">
    <w:p w14:paraId="096E70EF" w14:textId="77777777" w:rsidR="002217E5" w:rsidRDefault="002217E5" w:rsidP="002217E5">
      <w:pPr>
        <w:pStyle w:val="Kommentaaritekst"/>
      </w:pPr>
      <w:r>
        <w:rPr>
          <w:rStyle w:val="Kommentaariviide"/>
        </w:rPr>
        <w:annotationRef/>
      </w:r>
      <w:r>
        <w:t>Siinkohal nimetaks reaalelulisi probleeme, mis sellega on kaasnenud - nt on eksitud selle vastu, kus tohib tubakatooteid müüa vms.</w:t>
      </w:r>
    </w:p>
  </w:comment>
  <w:comment w:id="37" w:author="Maarja-Liis Lall - JUSTDIGI" w:date="2025-10-02T19:55:00Z" w:initials="MJ">
    <w:p w14:paraId="3416D4E4" w14:textId="2899B3DE" w:rsidR="00BB5D95" w:rsidRDefault="00E3024B">
      <w:r>
        <w:annotationRef/>
      </w:r>
      <w:r w:rsidRPr="6B3CAE46">
        <w:t>tühi rida lõikude vahel, ühekordne reasamm vastavalt RK juhendile.</w:t>
      </w:r>
    </w:p>
  </w:comment>
  <w:comment w:id="38" w:author="Maarja-Liis Lall - JUSTDIGI" w:date="2025-10-02T20:15:00Z" w:initials="MJ">
    <w:p w14:paraId="53F95143" w14:textId="20C1AE0C" w:rsidR="00BB5D95" w:rsidRDefault="00E3024B">
      <w:r>
        <w:annotationRef/>
      </w:r>
      <w:r w:rsidRPr="44454D93">
        <w:t>HÕNTE § 43 lg 2: Seaduse või selle sätte kehtetuks tunnistamisel või muutmisel esitatakse eelnõu seletuskirjas nende õigusaktide sätete loetelu, mis sisaldavad otsest viidet kehtetuks tunnistatavale või muudetavale seadusele või sättele, ning põhjendatakse, miks on viitavat sätet muudetud või jäetud muutmata. Samamoodi analüüsitakse ka kaudseid viiteid.</w:t>
      </w:r>
    </w:p>
    <w:p w14:paraId="2FE8AD1B" w14:textId="2BA58A2B" w:rsidR="00BB5D95" w:rsidRDefault="00BB5D95"/>
    <w:p w14:paraId="2C5626BD" w14:textId="617FA1B2" w:rsidR="00BB5D95" w:rsidRDefault="00E3024B">
      <w:r w:rsidRPr="5D36AA6E">
        <w:t>AS § 47 lg-le 3 viitab AS § 52.1, millega seose peab välja tooma seletuskirjas.</w:t>
      </w:r>
    </w:p>
  </w:comment>
  <w:comment w:id="39" w:author="Maarja-Liis Lall - JUSTDIGI" w:date="2025-10-02T19:58:00Z" w:initials="MJ">
    <w:p w14:paraId="13763CED" w14:textId="5D7EF1D0" w:rsidR="00BB5D95" w:rsidRDefault="00E3024B">
      <w:r>
        <w:annotationRef/>
      </w:r>
      <w:r w:rsidRPr="1521E6D9">
        <w:t>puuduolev täht</w:t>
      </w:r>
    </w:p>
  </w:comment>
  <w:comment w:id="41" w:author="Maarja-Liis Lall - JUSTDIGI" w:date="2025-10-02T20:00:00Z" w:initials="MJ">
    <w:p w14:paraId="355E1B39" w14:textId="279136DB" w:rsidR="00BB5D95" w:rsidRDefault="00E3024B">
      <w:r>
        <w:annotationRef/>
      </w:r>
      <w:r w:rsidRPr="55DBDD49">
        <w:t>seda enam otsesõnu kirjas pole</w:t>
      </w:r>
    </w:p>
  </w:comment>
  <w:comment w:id="46" w:author="Joel Kook - JUSTDIGI" w:date="2025-10-03T14:57:00Z" w:initials="JK">
    <w:p w14:paraId="39CE361D" w14:textId="77777777" w:rsidR="005031BB" w:rsidRDefault="005031BB" w:rsidP="005031BB">
      <w:pPr>
        <w:pStyle w:val="Kommentaaritekst"/>
      </w:pPr>
      <w:r>
        <w:rPr>
          <w:rStyle w:val="Kommentaariviide"/>
        </w:rPr>
        <w:annotationRef/>
      </w:r>
      <w:r>
        <w:t xml:space="preserve">Kas mõeldi </w:t>
      </w:r>
      <w:r>
        <w:rPr>
          <w:i/>
          <w:iCs/>
        </w:rPr>
        <w:t>tööloa tähtaja pikendamise taotluse</w:t>
      </w:r>
      <w:r>
        <w:t>?</w:t>
      </w:r>
    </w:p>
  </w:comment>
  <w:comment w:id="47" w:author="Maarja-Liis Lall - JUSTDIGI" w:date="1900-01-01T00:00:00Z" w:initials="MJ">
    <w:p w14:paraId="4CC8507F" w14:textId="67726BA0" w:rsidR="00A27941" w:rsidRDefault="00A27941">
      <w:pPr>
        <w:pStyle w:val="Kommentaaritekst"/>
      </w:pPr>
      <w:r>
        <w:rPr>
          <w:rStyle w:val="Kommentaariviide"/>
        </w:rPr>
        <w:annotationRef/>
      </w:r>
      <w:r w:rsidRPr="46B56762">
        <w:t>Palume selgitada, kui sagedasti on varasemalt taotletud sagedusluba raadioteenuse osutamiseks kokkuleppe alusel raadioteenuse osutajaga? Kuivõrd see võib olla potentsiaalne ettevõtlusvabaduse (PS § 31) või eneseteostuse põhiõiguse (PS § 19) riive, arvestades, et riive on igasugune ebasoodne mõjutus, siis on vajalik selles osas läbi viia PS-pärasuse analüüs ja hinnata mh riive eesmärgi legitiimsust ja proportsionaalsust.</w:t>
      </w:r>
    </w:p>
  </w:comment>
  <w:comment w:id="48" w:author="Maarja-Liis Lall - JUSTDIGI" w:date="2025-10-06T11:19:00Z" w:initials="MJ">
    <w:p w14:paraId="458357F6" w14:textId="294DB0B4" w:rsidR="006268EF" w:rsidRDefault="006268EF">
      <w:pPr>
        <w:pStyle w:val="Kommentaaritekst"/>
      </w:pPr>
      <w:r>
        <w:rPr>
          <w:rStyle w:val="Kommentaariviide"/>
        </w:rPr>
        <w:annotationRef/>
      </w:r>
      <w:r w:rsidRPr="295883B4">
        <w:t>Eelnõu seletuskirjas too põhiseaduspärasuse analüüs seletuskirja 3. osas “Eelnõu sisu ja võrdlev analüüs” eraldi viimase alajaotusena välja. Kui loetavuse huvides on mõttekam esitada põhiseaduspärasuse põhjalik analüüs konkreetse sätte põhjenduse juures, saab seletuskirja 3. osa viimases alajaotuses esitada viite vastavale argumenteeritud analüüsile ning alajaotuses esitada üksnes kokkuvõtlik järeldus. Või vastupidi, põhjalik analüüs esitatakse viimases alajaotuses ning vastavat piirangut sisaldavate normide juures on viide eraldi alaosas esitatud põhiseaduspärasuse analüüsile. Kui eelnõuga kavandatud muudatused ei riiva nt põhiõigusi, tuleb seda põhiseaduspärasuse analüüsi alajaotuses märkida. Näiteks kui kavandatud muudatus on formaalne (muudetakse üksnes asutuse nimetus vms). </w:t>
      </w:r>
    </w:p>
  </w:comment>
  <w:comment w:id="49" w:author="Maarja-Liis Lall - JUSTDIGI" w:date="2025-10-06T11:20:00Z" w:initials="MJ">
    <w:p w14:paraId="36ED466F" w14:textId="66B4117E" w:rsidR="00486C93" w:rsidRDefault="00486C93">
      <w:pPr>
        <w:pStyle w:val="Kommentaaritekst"/>
      </w:pPr>
      <w:r>
        <w:rPr>
          <w:rStyle w:val="Kommentaariviide"/>
        </w:rPr>
        <w:annotationRef/>
      </w:r>
      <w:r w:rsidRPr="33EEF79E">
        <w:t>Süsteemsuse ja selguse huvides võib kaaluda alapeatükkide (3.1. Alkoholiseaduse muutmine, 3.2., ... 3.x. Põhiseaduspärasuse analüüs) loomist.</w:t>
      </w:r>
    </w:p>
  </w:comment>
  <w:comment w:id="50" w:author="Maarja-Liis Lall - JUSTDIGI" w:date="2025-10-02T21:26:00Z" w:initials="MJ">
    <w:p w14:paraId="48436D8F" w14:textId="08189A94" w:rsidR="00BB5D95" w:rsidRDefault="00E3024B">
      <w:r>
        <w:annotationRef/>
      </w:r>
      <w:r w:rsidRPr="53B1AD9E">
        <w:t>HÕNTE § 43 lg 2: Seaduse või selle sätte kehtetuks tunnistamisel või muutmisel esitatakse eelnõu seletuskirjas nende õigusaktide sätete loetelu, mis sisaldavad otsest viidet kehtetuks tunnistatavale või muudetavale seadusele või sättele, ning põhjendatakse, miks on viitavat sätet muudetud või jäetud muutmata. Samamoodi analüüsitakse ka kaudseid viiteid.</w:t>
      </w:r>
    </w:p>
    <w:p w14:paraId="0B4BD468" w14:textId="6DEC1453" w:rsidR="00BB5D95" w:rsidRDefault="00BB5D95"/>
    <w:p w14:paraId="1A1FD8D7" w14:textId="7CDCF517" w:rsidR="00BB5D95" w:rsidRDefault="00E3024B">
      <w:r w:rsidRPr="29C6FADD">
        <w:t>ESS § 18 lg 3 p-s 3 viide ESS § 14 lg 1 p-dele 1-9, mis hõlmab ka uut punkti, seega seose peab välja tooma seletuskirjas.</w:t>
      </w:r>
    </w:p>
    <w:p w14:paraId="754534E0" w14:textId="3E0F090D" w:rsidR="00BB5D95" w:rsidRDefault="00BB5D95"/>
    <w:p w14:paraId="6C60B7D4" w14:textId="35410A83" w:rsidR="00BB5D95" w:rsidRDefault="00E3024B">
      <w:r w:rsidRPr="28018BC8">
        <w:t>Vt ka: ESS § 21.1 lg 4, § 15 lg 1, § 16 lg 2 ning täpsustada vajadusel seletuskirja.</w:t>
      </w:r>
    </w:p>
  </w:comment>
  <w:comment w:id="51" w:author="Maarja-Liis Lall - JUSTDIGI" w:date="2025-10-02T21:29:00Z" w:initials="MJ">
    <w:p w14:paraId="4AA75204" w14:textId="6CCF7009" w:rsidR="00BB5D95" w:rsidRDefault="00E3024B">
      <w:r>
        <w:annotationRef/>
      </w:r>
      <w:r w:rsidRPr="0679B44D">
        <w:t>Sama kommentaar, mis eelmise punkti kohta seoses HÕNTE § 43 lg-ga 2.</w:t>
      </w:r>
    </w:p>
  </w:comment>
  <w:comment w:id="52" w:author="Maarja-Liis Lall - JUSTDIGI" w:date="2025-10-02T20:36:00Z" w:initials="MJ">
    <w:p w14:paraId="7189D486" w14:textId="46E006E1" w:rsidR="00BB5D95" w:rsidRDefault="00E3024B">
      <w:r>
        <w:annotationRef/>
      </w:r>
      <w:r w:rsidRPr="3427A23B">
        <w:t>kui soovite teha lõigud, siis peab lõikude vahel olema tühi rida.</w:t>
      </w:r>
    </w:p>
  </w:comment>
  <w:comment w:id="53" w:author="Maarja-Liis Lall - JUSTDIGI" w:date="2025-10-02T21:14:00Z" w:initials="MJ">
    <w:p w14:paraId="2B40AAE2" w14:textId="72726185" w:rsidR="00BB5D95" w:rsidRDefault="00E3024B">
      <w:r>
        <w:annotationRef/>
      </w:r>
      <w:r w:rsidRPr="741999ED">
        <w:t>Siin oleks hea teada, palju selliseid kokkuleppeid sõlmitakse.</w:t>
      </w:r>
    </w:p>
  </w:comment>
  <w:comment w:id="55" w:author="Maarja-Liis Lall - JUSTDIGI" w:date="2025-10-02T21:20:00Z" w:initials="MJ">
    <w:p w14:paraId="1CDFBBDE" w14:textId="3D84D785" w:rsidR="00BB5D95" w:rsidRDefault="00E3024B">
      <w:r>
        <w:annotationRef/>
      </w:r>
      <w:r w:rsidRPr="20DDF8F3">
        <w:t>Palume siin selgitada, miks selline volitusnorm enam asjakohane pole (s.o, kui õigesti aru saadud, siis seost EN § 2 p-ga 11)</w:t>
      </w:r>
    </w:p>
  </w:comment>
  <w:comment w:id="56" w:author="Maarja-Liis Lall - JUSTDIGI" w:date="2025-10-02T21:32:00Z" w:initials="MJ">
    <w:p w14:paraId="4AB97763" w14:textId="1127C0CE" w:rsidR="00BB5D95" w:rsidRDefault="00E3024B">
      <w:r>
        <w:annotationRef/>
      </w:r>
      <w:r w:rsidRPr="6A46E061">
        <w:t xml:space="preserve">Palume siin analüüsida ka vajadusel vastavust EL õigusele. Xlaw annab viite </w:t>
      </w:r>
      <w:hyperlink r:id="rId2" w:anchor="Art114(1)">
        <w:r w:rsidRPr="3A133531">
          <w:t>2018/1972 Article 114(1)</w:t>
        </w:r>
      </w:hyperlink>
    </w:p>
  </w:comment>
  <w:comment w:id="57" w:author="Maarja-Liis Lall - JUSTDIGI" w:date="2025-10-02T21:23:00Z" w:initials="MJ">
    <w:p w14:paraId="1BDC5A00" w14:textId="4A697B38" w:rsidR="00BB5D95" w:rsidRDefault="00E3024B">
      <w:r>
        <w:annotationRef/>
      </w:r>
      <w:r w:rsidRPr="75BDAD22">
        <w:t xml:space="preserve">Palume siin analüüsida ka vajadusel vastavust EL õigusele. Xlaw annab viite: </w:t>
      </w:r>
      <w:hyperlink r:id="rId3" w:anchor="Art114(2)">
        <w:r w:rsidRPr="66E2083E">
          <w:t>2018/1972 Article 114(2)</w:t>
        </w:r>
      </w:hyperlink>
    </w:p>
  </w:comment>
  <w:comment w:id="61" w:author="Maarja-Liis Lall - JUSTDIGI" w:date="2025-10-03T10:34:00Z" w:initials="MJ">
    <w:p w14:paraId="73D31D9C" w14:textId="1DB62565" w:rsidR="00BB5D95" w:rsidRDefault="00E3024B">
      <w:r>
        <w:annotationRef/>
      </w:r>
      <w:r w:rsidRPr="477B99AE">
        <w:t>Siin võiks olla täpsemalt lahti kirjutatud, kuidas selle elektroonilise veoteatise esitamine praktikas toimuma peaks - kas selleks on eraldi vorm kuskil PPA lehel või eraldi veebirakendus?</w:t>
      </w:r>
    </w:p>
    <w:p w14:paraId="01EA7701" w14:textId="1BD23054" w:rsidR="00BB5D95" w:rsidRDefault="00BB5D95"/>
    <w:p w14:paraId="32A2B2F2" w14:textId="592645AD" w:rsidR="00BB5D95" w:rsidRDefault="00E3024B">
      <w:r w:rsidRPr="49037928">
        <w:t>Kas selleks on vaja eraldi teha ka IT-arendusi? Kas ja kes need kulud katab?</w:t>
      </w:r>
    </w:p>
  </w:comment>
  <w:comment w:id="60" w:author="Maarja-Liis Lall - JUSTDIGI" w:date="2025-10-06T11:34:00Z" w:initials="MJ">
    <w:p w14:paraId="0C7D4707" w14:textId="50B992A3" w:rsidR="00E12384" w:rsidRDefault="00E12384">
      <w:pPr>
        <w:pStyle w:val="Kommentaaritekst"/>
      </w:pPr>
      <w:r>
        <w:rPr>
          <w:rStyle w:val="Kommentaariviide"/>
        </w:rPr>
        <w:annotationRef/>
      </w:r>
      <w:r w:rsidRPr="75B5552E">
        <w:t>Ka selle kohustusega riivatakse ettevõtlusvabadust (PS § 31), kuna suureneb halduskoormus, kuna peab igast veost ette teatama. Palume välja tuua proportsionaalsuse analüüs.</w:t>
      </w:r>
    </w:p>
  </w:comment>
  <w:comment w:id="62" w:author="Joel Kook - JUSTDIGI" w:date="2025-10-03T16:01:00Z" w:initials="JK">
    <w:p w14:paraId="7ECDCB0A" w14:textId="77777777" w:rsidR="00085CC7" w:rsidRDefault="00085CC7" w:rsidP="00085CC7">
      <w:pPr>
        <w:pStyle w:val="Kommentaaritekst"/>
      </w:pPr>
      <w:r>
        <w:rPr>
          <w:rStyle w:val="Kommentaariviide"/>
        </w:rPr>
        <w:annotationRef/>
      </w:r>
      <w:r>
        <w:t xml:space="preserve">Riigi puhul </w:t>
      </w:r>
      <w:r>
        <w:rPr>
          <w:i/>
          <w:iCs/>
        </w:rPr>
        <w:t>töökoormus</w:t>
      </w:r>
      <w:r>
        <w:t>.</w:t>
      </w:r>
    </w:p>
  </w:comment>
  <w:comment w:id="63" w:author="Maarja-Liis Lall - JUSTDIGI" w:date="2025-10-06T11:42:00Z" w:initials="MJ">
    <w:p w14:paraId="49B0DA7E" w14:textId="3BBE91DF" w:rsidR="00E717A7" w:rsidRDefault="00E717A7">
      <w:pPr>
        <w:pStyle w:val="Kommentaaritekst"/>
      </w:pPr>
      <w:r>
        <w:rPr>
          <w:rStyle w:val="Kommentaariviide"/>
        </w:rPr>
        <w:annotationRef/>
      </w:r>
      <w:r w:rsidRPr="26EE9A84">
        <w:t>RL on ka riive ettevõtlusvabadusele (PS § 31), omandipõhiõigusele (PS § 32), mille proportsionaalsust tuleb analüüsida.</w:t>
      </w:r>
    </w:p>
    <w:p w14:paraId="3D53806E" w14:textId="0C34ABE5" w:rsidR="00E717A7" w:rsidRDefault="00E717A7">
      <w:pPr>
        <w:pStyle w:val="Kommentaaritekst"/>
      </w:pPr>
    </w:p>
    <w:p w14:paraId="10ED46EC" w14:textId="2E64B8A5" w:rsidR="00E717A7" w:rsidRDefault="00E717A7">
      <w:pPr>
        <w:pStyle w:val="Kommentaaritekst"/>
      </w:pPr>
      <w:r w:rsidRPr="1FDD4AC2">
        <w:t>PS kommentaaridest: Riigikohus on riigilõivu nõude puhul selgitanud, et lõivuga kaasnev piirang riivab ettevõtlusvabadust (nt </w:t>
      </w:r>
      <w:hyperlink r:id="rId4">
        <w:r w:rsidRPr="1937FCCC">
          <w:rPr>
            <w:rStyle w:val="Hperlink"/>
          </w:rPr>
          <w:t>RKÜKo 12.04.2011, 3-2-1-62-10</w:t>
        </w:r>
      </w:hyperlink>
      <w:r w:rsidRPr="6FA7A605">
        <w:t>; </w:t>
      </w:r>
      <w:hyperlink r:id="rId5">
        <w:r w:rsidRPr="154BC9E5">
          <w:rPr>
            <w:rStyle w:val="Hperlink"/>
          </w:rPr>
          <w:t>RKÜKo 22.11.2011, 3-3-1-33-11</w:t>
        </w:r>
      </w:hyperlink>
      <w:r w:rsidRPr="33C14E33">
        <w:t>). Ettevõtlusega seotud maksud ja tasud piiravad vaieldamatult §-s 31 sätestatud õigust, samuti omandipõhiõigust. Nende põhiseaduspärasuse hindamisel tuleks analüüsida, kas need vastavad §-s 113 toodud formaalsetele nõuetele, kuid avalik-õiguslike tasude materiaalse põhiseaduspärasuse hindamisel tuleks kindlasti kaaluda, kas need on ilmselgelt ülemäärased §-des 31 ja 32 sätestatud õiguste suhtes (vt ka </w:t>
      </w:r>
      <w:hyperlink r:id="rId6">
        <w:r w:rsidRPr="3E5518E2">
          <w:rPr>
            <w:rStyle w:val="Hperlink"/>
          </w:rPr>
          <w:t>RKÜKo 15.12.2015, 3-2-1-71-14</w:t>
        </w:r>
      </w:hyperlink>
      <w:r w:rsidRPr="0B719B19">
        <w:t>, p 122; </w:t>
      </w:r>
      <w:hyperlink r:id="rId7">
        <w:r w:rsidRPr="61218411">
          <w:rPr>
            <w:rStyle w:val="Hperlink"/>
          </w:rPr>
          <w:t>RKPJKo 30.06.2017, 3-4-1-5-17</w:t>
        </w:r>
      </w:hyperlink>
      <w:r w:rsidRPr="29B8B6D3">
        <w:t>).</w:t>
      </w:r>
    </w:p>
  </w:comment>
  <w:comment w:id="64" w:author="Maarja-Liis Lall - JUSTDIGI" w:date="2025-10-06T14:59:00Z" w:initials="MJ">
    <w:p w14:paraId="5ED1BFD2" w14:textId="7D77E85E" w:rsidR="00257B0B" w:rsidRDefault="00257B0B">
      <w:pPr>
        <w:pStyle w:val="Kommentaaritekst"/>
      </w:pPr>
      <w:r>
        <w:rPr>
          <w:rStyle w:val="Kommentaariviide"/>
        </w:rPr>
        <w:annotationRef/>
      </w:r>
      <w:r w:rsidRPr="29A9DE85">
        <w:t>Riigilõivu puhul oluline analüüsida iga normi puhul ka vastavust kulupõhimõttele (RLS § 4 lg 1).</w:t>
      </w:r>
    </w:p>
  </w:comment>
  <w:comment w:id="65" w:author="Maarja-Liis Lall - JUSTDIGI" w:date="2025-10-03T10:40:00Z" w:initials="MJ">
    <w:p w14:paraId="66ADA421" w14:textId="58CFFFE2" w:rsidR="00BB5D95" w:rsidRDefault="00E3024B">
      <w:r>
        <w:annotationRef/>
      </w:r>
      <w:r w:rsidRPr="58D714A1">
        <w:t>kas siin on mõeldud ametnike töökoormust? halduskoormus on ettevõtjatel ja töökoormus avaliku sektoril.</w:t>
      </w:r>
    </w:p>
  </w:comment>
  <w:comment w:id="66" w:author="Joel Kook - JUSTDIGI" w:date="2025-10-03T16:11:00Z" w:initials="JK">
    <w:p w14:paraId="3FE7445A" w14:textId="77777777" w:rsidR="008047FF" w:rsidRDefault="008047FF" w:rsidP="008047FF">
      <w:pPr>
        <w:pStyle w:val="Kommentaaritekst"/>
      </w:pPr>
      <w:r>
        <w:rPr>
          <w:rStyle w:val="Kommentaariviide"/>
        </w:rPr>
        <w:annotationRef/>
      </w:r>
      <w:r>
        <w:t>Kas on võimalik see lause mitmeks osaks jaotada või lihtsamalt esitada? Üsna raske on selgitusest aru saada.</w:t>
      </w:r>
    </w:p>
  </w:comment>
  <w:comment w:id="67" w:author="Maarja-Liis Lall - JUSTDIGI" w:date="2025-10-03T14:28:00Z" w:initials="MJ">
    <w:p w14:paraId="0CF1BBE8" w14:textId="1D7F42CC" w:rsidR="007B3FE4" w:rsidRDefault="007B3FE4">
      <w:pPr>
        <w:pStyle w:val="Kommentaaritekst"/>
      </w:pPr>
      <w:r>
        <w:rPr>
          <w:rStyle w:val="Kommentaariviide"/>
        </w:rPr>
        <w:annotationRef/>
      </w:r>
      <w:r w:rsidRPr="3C4C2A1C">
        <w:t>Kas sellega seonduvalt on olemas vahendid ja tarkvara, kas see eeldan mingeid arrendusi või kulusid?</w:t>
      </w:r>
    </w:p>
  </w:comment>
  <w:comment w:id="69" w:author="Maarja-Liis Lall - JUSTDIGI" w:date="2025-10-03T14:11:00Z" w:initials="MJ">
    <w:p w14:paraId="6D1CB2D9" w14:textId="2B48C03F" w:rsidR="00B507F6" w:rsidRDefault="00B507F6">
      <w:pPr>
        <w:pStyle w:val="Kommentaaritekst"/>
      </w:pPr>
      <w:r>
        <w:rPr>
          <w:rStyle w:val="Kommentaariviide"/>
        </w:rPr>
        <w:annotationRef/>
      </w:r>
      <w:r w:rsidRPr="162194F8">
        <w:t>EN kohaselt on tegemist punktiga 5. See ja järgmine lõik tuleb ära vahetada ja punktide nummerdus üle vaadata.</w:t>
      </w:r>
    </w:p>
  </w:comment>
  <w:comment w:id="74" w:author="Maarja-Liis Lall - JUSTDIGI" w:date="2025-10-03T14:24:00Z" w:initials="MJ">
    <w:p w14:paraId="25CE3A3D" w14:textId="7D27BF47" w:rsidR="009F2273" w:rsidRDefault="009F2273">
      <w:pPr>
        <w:pStyle w:val="Kommentaaritekst"/>
      </w:pPr>
      <w:r>
        <w:rPr>
          <w:rStyle w:val="Kommentaariviide"/>
        </w:rPr>
        <w:annotationRef/>
      </w:r>
      <w:r w:rsidRPr="3F8C6DCB">
        <w:t>kas selle praktika osas on ka viidet allikale?</w:t>
      </w:r>
    </w:p>
  </w:comment>
  <w:comment w:id="76" w:author="Joel Kook - JUSTDIGI" w:date="2025-10-03T16:45:00Z" w:initials="JK">
    <w:p w14:paraId="119D497D" w14:textId="77777777" w:rsidR="004649B9" w:rsidRDefault="004649B9" w:rsidP="004649B9">
      <w:pPr>
        <w:pStyle w:val="Kommentaaritekst"/>
      </w:pPr>
      <w:r>
        <w:rPr>
          <w:rStyle w:val="Kommentaariviide"/>
        </w:rPr>
        <w:annotationRef/>
      </w:r>
      <w:r>
        <w:t xml:space="preserve">TTJA-le </w:t>
      </w:r>
      <w:r>
        <w:rPr>
          <w:i/>
          <w:iCs/>
        </w:rPr>
        <w:t>töökoormust</w:t>
      </w:r>
      <w:r>
        <w:t>.</w:t>
      </w:r>
    </w:p>
  </w:comment>
  <w:comment w:id="75" w:author="Joel Kook - JUSTDIGI" w:date="2025-10-03T16:56:00Z" w:initials="JK">
    <w:p w14:paraId="4C47B187" w14:textId="77777777" w:rsidR="00C26400" w:rsidRDefault="00BE4EF1" w:rsidP="00C26400">
      <w:pPr>
        <w:pStyle w:val="Kommentaaritekst"/>
      </w:pPr>
      <w:r>
        <w:rPr>
          <w:rStyle w:val="Kommentaariviide"/>
        </w:rPr>
        <w:annotationRef/>
      </w:r>
      <w:r w:rsidR="00C26400">
        <w:t xml:space="preserve">Kehtiv kord jõustus alles aastal 2024, enne seda kehtis iga-aastane teavitamise kohustus. Vastava muudatuse sisse viinud eelnõu seletuskirja oli tookord lisatud järgmine põhjendus: </w:t>
      </w:r>
    </w:p>
    <w:p w14:paraId="75725F7B" w14:textId="77777777" w:rsidR="00C26400" w:rsidRDefault="00C26400" w:rsidP="00C26400">
      <w:pPr>
        <w:pStyle w:val="Kommentaaritekst"/>
      </w:pPr>
    </w:p>
    <w:p w14:paraId="3FC5F0EA" w14:textId="77777777" w:rsidR="00C26400" w:rsidRDefault="00C26400" w:rsidP="00C26400">
      <w:pPr>
        <w:pStyle w:val="Kommentaaritekst"/>
      </w:pPr>
      <w:r>
        <w:rPr>
          <w:i/>
          <w:iCs/>
        </w:rPr>
        <w:t xml:space="preserve">Kümme aastat on piisav ajavahemik, mis tagab ettevõtjale väikese halduskoormuse ning aitab hoida andmekogu ja väärismetalltoodete eest vastutatavate ettevõtete teabe selle ajavahemiku järel ajakohasena. Ettevõtjad kasutavad nimemärgise registreeringut välisriikide hangetes osalemisel ja muudes tegevustes riikliku tunnustusena, mistõttu on oluline, et registreering on ajakohane. Registreeringu kehtivusaja pikendamiseks ei pea ettevõtja esitama taotlust, vaid piisab riigilõivu tasumisest. TTJA käsitleb riigilõivu tasumist ettevõtja tahteavaldusena, et algatada infosüsteemist registreeringu pikendamine. </w:t>
      </w:r>
    </w:p>
    <w:p w14:paraId="27B804F8" w14:textId="77777777" w:rsidR="00C26400" w:rsidRDefault="00C26400" w:rsidP="00C26400">
      <w:pPr>
        <w:pStyle w:val="Kommentaaritekst"/>
      </w:pPr>
      <w:hyperlink r:id="rId8" w:history="1">
        <w:r w:rsidRPr="007D5E37">
          <w:rPr>
            <w:rStyle w:val="Hperlink"/>
            <w:i/>
            <w:iCs/>
          </w:rPr>
          <w:t>Väärismetalltoodete seaduse, riigilõivuseaduse ja seadme ohutuse seaduse muutmise seadus - menetluskäik–Riigi Teataja</w:t>
        </w:r>
      </w:hyperlink>
    </w:p>
    <w:p w14:paraId="59A36E44" w14:textId="77777777" w:rsidR="00C26400" w:rsidRDefault="00C26400" w:rsidP="00C26400">
      <w:pPr>
        <w:pStyle w:val="Kommentaaritekst"/>
      </w:pPr>
    </w:p>
    <w:p w14:paraId="6DCA0E2D" w14:textId="77777777" w:rsidR="00C26400" w:rsidRDefault="00C26400" w:rsidP="00C26400">
      <w:pPr>
        <w:pStyle w:val="Kommentaaritekst"/>
      </w:pPr>
      <w:r>
        <w:t xml:space="preserve">Toonase selgituse põhjal tundub, et kehtiva korra järgi on: 1. andmete ajakohasena hoidmine oluline riikliku tunnustuse element; 2. taotlust ei pea esitama, piisab riigilõivu tasumisest ehk halduskoormus on minimaalne. </w:t>
      </w:r>
    </w:p>
    <w:p w14:paraId="7B8ECEA1" w14:textId="77777777" w:rsidR="00C26400" w:rsidRDefault="00C26400" w:rsidP="00C26400">
      <w:pPr>
        <w:pStyle w:val="Kommentaaritekst"/>
      </w:pPr>
    </w:p>
    <w:p w14:paraId="04A699BD" w14:textId="77777777" w:rsidR="00C26400" w:rsidRDefault="00C26400" w:rsidP="00C26400">
      <w:pPr>
        <w:pStyle w:val="Kommentaaritekst"/>
      </w:pPr>
      <w:r>
        <w:t>Palume seetõttu täiendavalt selgitada, kas viimati nimetatud muudatuste juurde toodud põhjendused on juba oma aktuaalsuse kaotanud ja kui, siis miks. Nt kuidas tagab TTJA registreeringu ajakohasuse edaspidi?</w:t>
      </w:r>
    </w:p>
  </w:comment>
  <w:comment w:id="77" w:author="Maarja-Liis Lall - JUSTDIGI" w:date="2025-10-06T10:25:00Z" w:initials="MJ">
    <w:p w14:paraId="0CC30CB8" w14:textId="32AF3B9A" w:rsidR="001C033D" w:rsidRDefault="001C033D">
      <w:pPr>
        <w:pStyle w:val="Kommentaaritekst"/>
      </w:pPr>
      <w:r>
        <w:rPr>
          <w:rStyle w:val="Kommentaariviide"/>
        </w:rPr>
        <w:annotationRef/>
      </w:r>
      <w:r w:rsidRPr="7AAFE3AD">
        <w:t>Palume selgitada, kas see on reguleeritud muul tasandil kui seadusega ning mis see regulatsioon on. St kannete tegemine ja kannete õiguslik tähendus peab olema reguleeritud ja selge.</w:t>
      </w:r>
    </w:p>
  </w:comment>
  <w:comment w:id="78" w:author="Maarja-Liis Lall - JUSTDIGI" w:date="2025-10-03T14:45:00Z" w:initials="MJ">
    <w:p w14:paraId="495CDB16" w14:textId="73819E07" w:rsidR="0001656C" w:rsidRDefault="0001656C">
      <w:pPr>
        <w:pStyle w:val="Kommentaaritekst"/>
      </w:pPr>
      <w:r>
        <w:rPr>
          <w:rStyle w:val="Kommentaariviide"/>
        </w:rPr>
        <w:annotationRef/>
      </w:r>
      <w:r w:rsidRPr="4F74C179">
        <w:t>TKS tarbijavaidluste lahendamisega seonduv omab iseenesest puutumust ka EL normidega, nt Euroopa Parlamendi ja nõukogu direktiiv 2013/11/EL tarbijavaidluste kohtuvälise lahendamise kohta, millega muudetakse määrust (EÜ) nr 2006/2004 ja direktiivi 2009/22/EÜ (tarbijavaidluste kohtuvälise lahendamise direktiiv) ning muudatuste vastavust sellele direktiivile peaks analüüsima kas vastavate TKS punktide juures või siin. Igal juhul tuleks kokkuvõte tuua 5. osa all ka.</w:t>
      </w:r>
    </w:p>
  </w:comment>
  <w:comment w:id="79" w:author="Maarja-Liis Lall - JUSTDIGI" w:date="2025-10-06T12:26:00Z" w:initials="MJ">
    <w:p w14:paraId="74F2E325" w14:textId="5C79A5C0" w:rsidR="00966508" w:rsidRDefault="00966508">
      <w:pPr>
        <w:pStyle w:val="Kommentaaritekst"/>
      </w:pPr>
      <w:r>
        <w:rPr>
          <w:rStyle w:val="Kommentaariviide"/>
        </w:rPr>
        <w:annotationRef/>
      </w:r>
      <w:r w:rsidRPr="2984DB91">
        <w:t>Lisaks ka muud valdkondlikud tarbijakaitseaktid, nt reisijate õiguste kohta jm</w:t>
      </w:r>
    </w:p>
  </w:comment>
  <w:comment w:id="80" w:author="Maarja-Liis Lall - JUSTDIGI" w:date="2025-10-03T15:27:00Z" w:initials="MJ">
    <w:p w14:paraId="269E2458" w14:textId="15A49878" w:rsidR="00CC09FB" w:rsidRDefault="00CC09FB">
      <w:pPr>
        <w:pStyle w:val="Kommentaaritekst"/>
      </w:pPr>
      <w:r>
        <w:rPr>
          <w:rStyle w:val="Kommentaariviide"/>
        </w:rPr>
        <w:annotationRef/>
      </w:r>
      <w:r w:rsidRPr="28C52478">
        <w:t xml:space="preserve">Palume läbi mõelda ja uurida, kas EN-ga kavandatavate muudatuste valdkonnas siiski pole EL akti all, isegi kui leiate, et EL akt seda konkreetset küsimust ei reguleeri. </w:t>
      </w:r>
    </w:p>
  </w:comment>
  <w:comment w:id="81" w:author="Maarja-Liis Lall - JUSTDIGI" w:date="2025-10-06T09:54:00Z" w:initials="MJ">
    <w:p w14:paraId="344D1FAE" w14:textId="31C02C6D" w:rsidR="00247A0E" w:rsidRDefault="00247A0E">
      <w:r>
        <w:annotationRef/>
      </w:r>
      <w:r w:rsidRPr="3E73CB6F">
        <w:t>Vastavalt RK vormistamise juhendile, ei ole allajoonimiste kasutamine lubatud. Sama märkus ka teiste allajoonimiste kohta. Palume allajoonimised eemaldada.</w:t>
      </w:r>
    </w:p>
  </w:comment>
  <w:comment w:id="82" w:author="Joel Kook - JUSTDIGI" w:date="2025-10-06T10:56:00Z" w:initials="JK">
    <w:p w14:paraId="25025968" w14:textId="77777777" w:rsidR="00111614" w:rsidRDefault="00111614" w:rsidP="00111614">
      <w:pPr>
        <w:pStyle w:val="Kommentaaritekst"/>
      </w:pPr>
      <w:r>
        <w:rPr>
          <w:rStyle w:val="Kommentaariviide"/>
        </w:rPr>
        <w:annotationRef/>
      </w:r>
      <w:r>
        <w:t>Sihtrühmade arv lisada. Täpsemate andmete puudumisel piisab ka hinnangust või keskmistest näitajatest. Samuti palume võimalusel täpsustada VKE-de arv (vastavalt ettevõtlusvaldkonnale).</w:t>
      </w:r>
    </w:p>
  </w:comment>
  <w:comment w:id="83" w:author="Joel Kook - JUSTDIGI" w:date="2025-10-03T17:42:00Z" w:initials="JK">
    <w:p w14:paraId="5DADC591" w14:textId="043B082E" w:rsidR="009A3A10" w:rsidRDefault="009A3A10" w:rsidP="009A3A10">
      <w:pPr>
        <w:pStyle w:val="Kommentaaritekst"/>
      </w:pPr>
      <w:r>
        <w:rPr>
          <w:rStyle w:val="Kommentaariviide"/>
        </w:rPr>
        <w:annotationRef/>
      </w:r>
      <w:r>
        <w:t>Milles seisneb muudatuse tugi järelevalvele? Täpsustada.</w:t>
      </w:r>
    </w:p>
  </w:comment>
  <w:comment w:id="84" w:author="Joel Kook - JUSTDIGI" w:date="2025-10-06T11:02:00Z" w:initials="JK">
    <w:p w14:paraId="419E7854" w14:textId="77777777" w:rsidR="00A94A72" w:rsidRDefault="00A94A72" w:rsidP="00A94A72">
      <w:pPr>
        <w:pStyle w:val="Kommentaaritekst"/>
      </w:pPr>
      <w:r>
        <w:rPr>
          <w:rStyle w:val="Kommentaariviide"/>
        </w:rPr>
        <w:annotationRef/>
      </w:r>
      <w:r>
        <w:t>Millise valdkonna ettevõtjaid silmas peetakse (kas nt VKE-dest kohalikke alkoholitootjaid või ikkagi pigem kohalikke ürituste korraldajaid?)?</w:t>
      </w:r>
    </w:p>
  </w:comment>
  <w:comment w:id="85" w:author="Joel Kook - JUSTDIGI" w:date="2025-10-06T11:01:00Z" w:initials="JK">
    <w:p w14:paraId="2583D48B" w14:textId="77777777" w:rsidR="000462FA" w:rsidRDefault="00EB19A0" w:rsidP="000462FA">
      <w:pPr>
        <w:pStyle w:val="Kommentaaritekst"/>
      </w:pPr>
      <w:r>
        <w:rPr>
          <w:rStyle w:val="Kommentaariviide"/>
        </w:rPr>
        <w:annotationRef/>
      </w:r>
      <w:r w:rsidR="000462FA">
        <w:t>Täpsustada. Kas toetamise all on mõeldud kohalike alkoholi müüjate või ka kohalike alkoholitootjate konkurentsi kasvu? Kas selle üks mõju võib olla riigi vaatest ka ebasoovitav mõju alkoholi müügi üldisele kasvule? Kui üldist müügikasvu aga ei eeldata, siis ilmselt võib mõju olla ka suurematele alkoholitootjatele, kelle tooteid ostetakse selle võrra vähem?</w:t>
      </w:r>
    </w:p>
    <w:p w14:paraId="4D7DA167" w14:textId="77777777" w:rsidR="000462FA" w:rsidRDefault="000462FA" w:rsidP="000462FA">
      <w:pPr>
        <w:pStyle w:val="Kommentaaritekst"/>
      </w:pPr>
    </w:p>
    <w:p w14:paraId="0C597BAE" w14:textId="77777777" w:rsidR="000462FA" w:rsidRDefault="000462FA" w:rsidP="000462FA">
      <w:pPr>
        <w:pStyle w:val="Kommentaaritekst"/>
      </w:pPr>
      <w:r>
        <w:t>Palume lisaks eraldi selgitada muudatuse mõju turismile.</w:t>
      </w:r>
    </w:p>
  </w:comment>
  <w:comment w:id="86" w:author="Joel Kook - JUSTDIGI" w:date="2025-10-06T10:53:00Z" w:initials="JK">
    <w:p w14:paraId="05547098" w14:textId="363D3F6F" w:rsidR="004D4E9E" w:rsidRDefault="004D4E9E" w:rsidP="004D4E9E">
      <w:pPr>
        <w:pStyle w:val="Kommentaaritekst"/>
      </w:pPr>
      <w:r>
        <w:rPr>
          <w:rStyle w:val="Kommentaariviide"/>
        </w:rPr>
        <w:annotationRef/>
      </w:r>
      <w:r>
        <w:t>Sihtrühmade arv lisada. Täpsemate andmete puudumisel piisab ka hinnangust või keskmistest näitajatest. Samuti oleks vaja täpsustada, kas VKE-de all peetakse silmas jaemüüjaid või ka VKE-dest tootjaid? Võimalusel anda arvuline hinnang ka ettevõtjate suurusest lähtuvalt (VKE-d nt eraldi).</w:t>
      </w:r>
    </w:p>
  </w:comment>
  <w:comment w:id="87" w:author="Joel Kook - JUSTDIGI" w:date="2025-10-06T10:31:00Z" w:initials="JK">
    <w:p w14:paraId="1820E002" w14:textId="5BA817CB" w:rsidR="0050160F" w:rsidRDefault="00123274" w:rsidP="0050160F">
      <w:pPr>
        <w:pStyle w:val="Kommentaaritekst"/>
      </w:pPr>
      <w:r>
        <w:rPr>
          <w:rStyle w:val="Kommentaariviide"/>
        </w:rPr>
        <w:annotationRef/>
      </w:r>
      <w:r w:rsidR="0050160F">
        <w:t>Alkoholi puhul ei saa seda ilmselt otseselt positiivseks pidada, kuna riik reguleerib alkoholi hinda aktsiisi kaudu pigem just kallimaks, et piirata liigset ostmist. Seetõttu palume täpsustada, kas ebasoovitava mõju riskina võib muudatus suurendada alkoholitarbimist?</w:t>
      </w:r>
    </w:p>
  </w:comment>
  <w:comment w:id="88" w:author="Joel Kook - JUSTDIGI" w:date="2025-10-06T10:32:00Z" w:initials="JK">
    <w:p w14:paraId="719DC589" w14:textId="153F8AE6" w:rsidR="00972055" w:rsidRDefault="00972055" w:rsidP="00972055">
      <w:pPr>
        <w:pStyle w:val="Kommentaaritekst"/>
      </w:pPr>
      <w:r>
        <w:rPr>
          <w:rStyle w:val="Kommentaariviide"/>
        </w:rPr>
        <w:annotationRef/>
      </w:r>
      <w:r>
        <w:t>Kas mõeldi mõju riigiasutustele?</w:t>
      </w:r>
    </w:p>
  </w:comment>
  <w:comment w:id="89" w:author="Joel Kook - JUSTDIGI" w:date="2025-10-06T11:17:00Z" w:initials="JK">
    <w:p w14:paraId="5F6A705B" w14:textId="77777777" w:rsidR="00183119" w:rsidRDefault="00183119" w:rsidP="00183119">
      <w:pPr>
        <w:pStyle w:val="Kommentaaritekst"/>
      </w:pPr>
      <w:r>
        <w:rPr>
          <w:rStyle w:val="Kommentaariviide"/>
        </w:rPr>
        <w:annotationRef/>
      </w:r>
      <w:r>
        <w:t>Järgnevast analüüsist ei selgunud, kuidas või milline mõju muudatusest KOV-idele avaldub. Täiendada analüüsi.</w:t>
      </w:r>
    </w:p>
  </w:comment>
  <w:comment w:id="90" w:author="Joel Kook - JUSTDIGI" w:date="2025-10-06T11:18:00Z" w:initials="JK">
    <w:p w14:paraId="42196992" w14:textId="77777777" w:rsidR="00214935" w:rsidRDefault="00214935" w:rsidP="00214935">
      <w:pPr>
        <w:pStyle w:val="Kommentaaritekst"/>
      </w:pPr>
      <w:r>
        <w:rPr>
          <w:rStyle w:val="Kommentaariviide"/>
        </w:rPr>
        <w:annotationRef/>
      </w:r>
      <w:r>
        <w:t>Kas on võimalik täpsustada, kui suur hulk ametnikke nendest asutustest sellise järelevalvetegevusega seotud on?</w:t>
      </w:r>
    </w:p>
  </w:comment>
  <w:comment w:id="91" w:author="Joel Kook - JUSTDIGI" w:date="2025-10-06T10:32:00Z" w:initials="JK">
    <w:p w14:paraId="5BE4A452" w14:textId="77777777" w:rsidR="00972055" w:rsidRDefault="00972055" w:rsidP="00972055">
      <w:pPr>
        <w:pStyle w:val="Kommentaaritekst"/>
      </w:pPr>
      <w:r>
        <w:rPr>
          <w:rStyle w:val="Kommentaariviide"/>
        </w:rPr>
        <w:annotationRef/>
      </w:r>
      <w:r>
        <w:t xml:space="preserve">Palume parandada riigiasutuste puhul </w:t>
      </w:r>
      <w:r>
        <w:rPr>
          <w:i/>
          <w:iCs/>
        </w:rPr>
        <w:t>töökoormuseks</w:t>
      </w:r>
      <w:r>
        <w:t>.</w:t>
      </w:r>
    </w:p>
  </w:comment>
  <w:comment w:id="92" w:author="Joel Kook - JUSTDIGI" w:date="2025-10-06T10:34:00Z" w:initials="JK">
    <w:p w14:paraId="2FCBF299" w14:textId="77777777" w:rsidR="006E055F" w:rsidRDefault="002C434D" w:rsidP="006E055F">
      <w:pPr>
        <w:pStyle w:val="Kommentaaritekst"/>
      </w:pPr>
      <w:r>
        <w:rPr>
          <w:rStyle w:val="Kommentaariviide"/>
        </w:rPr>
        <w:annotationRef/>
      </w:r>
      <w:r w:rsidR="006E055F">
        <w:t xml:space="preserve">Palume veidi täpsustada nõutavate teavituste sisu. Võib lisada nt joonealuse märkusena. </w:t>
      </w:r>
    </w:p>
    <w:p w14:paraId="3E26AD3A" w14:textId="77777777" w:rsidR="006E055F" w:rsidRDefault="006E055F" w:rsidP="006E055F">
      <w:pPr>
        <w:pStyle w:val="Kommentaaritekst"/>
      </w:pPr>
    </w:p>
    <w:p w14:paraId="491B84F8" w14:textId="77777777" w:rsidR="006E055F" w:rsidRDefault="006E055F" w:rsidP="006E055F">
      <w:pPr>
        <w:pStyle w:val="Kommentaaritekst"/>
      </w:pPr>
      <w:r>
        <w:t xml:space="preserve">Täpsustada lisaks, kas see tähendab, et need ettevõtjad on seni tegutsenud ebaseaduslikult ja muudatus aitab tegevuse seadustada? Kas see tähendab ka mõju riigieelarve laekumistele vms? </w:t>
      </w:r>
    </w:p>
  </w:comment>
  <w:comment w:id="93" w:author="Joel Kook - JUSTDIGI" w:date="2025-10-06T10:51:00Z" w:initials="JK">
    <w:p w14:paraId="66314A80" w14:textId="77777777" w:rsidR="00D20C44" w:rsidRDefault="004132C2" w:rsidP="00D20C44">
      <w:pPr>
        <w:pStyle w:val="Kommentaaritekst"/>
      </w:pPr>
      <w:r>
        <w:rPr>
          <w:rStyle w:val="Kommentaariviide"/>
        </w:rPr>
        <w:annotationRef/>
      </w:r>
      <w:r w:rsidR="00D20C44">
        <w:t>Kas selle müügiviisi senisest laiemgi levik võib suurendada ebasoovitava mõjuna ka alkoholitarbimist/alkoholiga seotud probleemide süvenemist? Põhjendada, leitakse et see nii ei ole.</w:t>
      </w:r>
    </w:p>
  </w:comment>
  <w:comment w:id="94" w:author="Joel Kook - JUSTDIGI" w:date="2025-10-06T11:19:00Z" w:initials="JK">
    <w:p w14:paraId="17FB44AA" w14:textId="77777777" w:rsidR="005B7DA9" w:rsidRDefault="005B7DA9" w:rsidP="005B7DA9">
      <w:pPr>
        <w:pStyle w:val="Kommentaaritekst"/>
      </w:pPr>
      <w:r>
        <w:rPr>
          <w:rStyle w:val="Kommentaariviide"/>
        </w:rPr>
        <w:annotationRef/>
      </w:r>
      <w:r>
        <w:t>Täpsustada sihtrühmade arvu, võimalusel näidata ära VKE-de osakaal selles.</w:t>
      </w:r>
    </w:p>
  </w:comment>
  <w:comment w:id="95" w:author="Joel Kook - JUSTDIGI" w:date="2025-10-06T11:32:00Z" w:initials="JK">
    <w:p w14:paraId="056B8E4E" w14:textId="77777777" w:rsidR="00E412FA" w:rsidRDefault="001B23E4" w:rsidP="00E412FA">
      <w:pPr>
        <w:pStyle w:val="Kommentaaritekst"/>
      </w:pPr>
      <w:r>
        <w:rPr>
          <w:rStyle w:val="Kommentaariviide"/>
        </w:rPr>
        <w:annotationRef/>
      </w:r>
      <w:r w:rsidR="00E412FA">
        <w:t>Täpsustada sihtrühma suurus, sh TTJA järelevalveametnike arv või osakaal kogu koosseisust. Lisaks selgitada järgnevas analüüsis, milline on nimetatud sihtrühmade roll järelevalves - kas nii TTJA kui ka KOV kontrollivad samu asjaolusid ehk kas alkoholi müügi tehing on kirjalikult taasesitatavas vormis fikseeritud? Praegune analüüs erisusi välja ei too.</w:t>
      </w:r>
    </w:p>
  </w:comment>
  <w:comment w:id="96" w:author="Joel Kook - JUSTDIGI" w:date="2025-10-06T11:52:00Z" w:initials="JK">
    <w:p w14:paraId="5468E17D" w14:textId="77777777" w:rsidR="005357E7" w:rsidRDefault="005357E7" w:rsidP="005357E7">
      <w:pPr>
        <w:pStyle w:val="Kommentaaritekst"/>
      </w:pPr>
      <w:r>
        <w:rPr>
          <w:rStyle w:val="Kommentaariviide"/>
        </w:rPr>
        <w:annotationRef/>
      </w:r>
      <w:r>
        <w:t>Ilmselt on mõeldud alkoholi või mh alkoholi müüvaid jaekaubandusettevõtjaid, mille arvu saaks siinkohal täpsustada.</w:t>
      </w:r>
    </w:p>
  </w:comment>
  <w:comment w:id="97" w:author="Joel Kook - JUSTDIGI" w:date="2025-10-06T12:00:00Z" w:initials="JK">
    <w:p w14:paraId="023517BB" w14:textId="77777777" w:rsidR="00F245FD" w:rsidRDefault="00F245FD" w:rsidP="00F245FD">
      <w:pPr>
        <w:pStyle w:val="Kommentaaritekst"/>
      </w:pPr>
      <w:r>
        <w:rPr>
          <w:rStyle w:val="Kommentaariviide"/>
        </w:rPr>
        <w:annotationRef/>
      </w:r>
      <w:r>
        <w:t>Siiski võivad mitmeid tehnoloogilisi lahendusi vanuse tuvastamiseks pakkuvad ettevõtjad saada eelise, kuna teatud osa klientidest võib hakata eelistama tehnoloogiliselt uuenduslikumaid lahendusi ja ei osta tooteid sealt, kus tehnoloogilised vahendid on piiratumad. Nt võib isikul füüsilist dokumenti kaasas mitte olla, mistõttu eelistab ta müüjaid, kus on paremad tehnoloogilised lahendused. Seega võib teatav mõju konkurentsile avalduda ning ebasoovitava mõju risk võib avalduda sel juhul just VKE-dele. Palume analüüsi vastavalt täiendada või põhjendada sellise riski puudumist.</w:t>
      </w:r>
    </w:p>
  </w:comment>
  <w:comment w:id="98" w:author="Joel Kook - JUSTDIGI" w:date="2025-10-06T12:04:00Z" w:initials="JK">
    <w:p w14:paraId="5E80DD0F" w14:textId="77777777" w:rsidR="00C42C15" w:rsidRDefault="00C42C15" w:rsidP="00C42C15">
      <w:pPr>
        <w:pStyle w:val="Kommentaaritekst"/>
      </w:pPr>
      <w:r>
        <w:rPr>
          <w:rStyle w:val="Kommentaariviide"/>
        </w:rPr>
        <w:annotationRef/>
      </w:r>
      <w:r>
        <w:t>Lisada ettevõtjate arv.</w:t>
      </w:r>
    </w:p>
  </w:comment>
  <w:comment w:id="99" w:author="Joel Kook - JUSTDIGI" w:date="2025-10-06T12:12:00Z" w:initials="JK">
    <w:p w14:paraId="178C1E81" w14:textId="77777777" w:rsidR="00E95AC3" w:rsidRDefault="00E95AC3" w:rsidP="00E95AC3">
      <w:pPr>
        <w:pStyle w:val="Kommentaaritekst"/>
      </w:pPr>
      <w:r>
        <w:rPr>
          <w:rStyle w:val="Kommentaariviide"/>
        </w:rPr>
        <w:annotationRef/>
      </w:r>
      <w:r>
        <w:t>Lisada sihtrühma suurus.</w:t>
      </w:r>
    </w:p>
  </w:comment>
  <w:comment w:id="100" w:author="Joel Kook - JUSTDIGI" w:date="2025-10-06T12:13:00Z" w:initials="JK">
    <w:p w14:paraId="1F87DF33" w14:textId="77777777" w:rsidR="00F870FB" w:rsidRDefault="00F870FB" w:rsidP="00F870FB">
      <w:pPr>
        <w:pStyle w:val="Kommentaaritekst"/>
      </w:pPr>
      <w:r>
        <w:rPr>
          <w:rStyle w:val="Kommentaariviide"/>
        </w:rPr>
        <w:annotationRef/>
      </w:r>
      <w:r>
        <w:t>Kas ebasoovitava mõju risk võib olla loa pikendamisega edaspidi kaasnev suurem riigilõiv ehk kas see võib saada mõnele soovijale takistuseks? Selgitada.</w:t>
      </w:r>
    </w:p>
  </w:comment>
  <w:comment w:id="101" w:author="Joel Kook - JUSTDIGI" w:date="2025-10-06T12:14:00Z" w:initials="JK">
    <w:p w14:paraId="478D1A5F" w14:textId="77777777" w:rsidR="0071325F" w:rsidRDefault="000964BF" w:rsidP="0071325F">
      <w:pPr>
        <w:pStyle w:val="Kommentaaritekst"/>
      </w:pPr>
      <w:r>
        <w:rPr>
          <w:rStyle w:val="Kommentaariviide"/>
        </w:rPr>
        <w:annotationRef/>
      </w:r>
      <w:r w:rsidR="0071325F">
        <w:t>Täpsustada, kui mitu ametikohta on TTJA-s nende lubade pikendamisega seotud, lisada ka TTJA koosseisu suurus.</w:t>
      </w:r>
    </w:p>
  </w:comment>
  <w:comment w:id="102" w:author="Joel Kook - JUSTDIGI" w:date="2025-10-06T12:16:00Z" w:initials="JK">
    <w:p w14:paraId="7BF64431" w14:textId="77777777" w:rsidR="00BD5082" w:rsidRDefault="00BD5082" w:rsidP="00BD5082">
      <w:pPr>
        <w:pStyle w:val="Kommentaaritekst"/>
      </w:pPr>
      <w:r>
        <w:rPr>
          <w:rStyle w:val="Kommentaariviide"/>
        </w:rPr>
        <w:annotationRef/>
      </w:r>
      <w:r>
        <w:t>Analüüs mainib ka pikendamist?</w:t>
      </w:r>
    </w:p>
  </w:comment>
  <w:comment w:id="103" w:author="Joel Kook - JUSTDIGI" w:date="2025-10-06T12:15:00Z" w:initials="JK">
    <w:p w14:paraId="1A8C9E67" w14:textId="62B3E5D9" w:rsidR="00AB24B7" w:rsidRDefault="00AC1112" w:rsidP="00AB24B7">
      <w:pPr>
        <w:pStyle w:val="Kommentaaritekst"/>
      </w:pPr>
      <w:r>
        <w:rPr>
          <w:rStyle w:val="Kommentaariviide"/>
        </w:rPr>
        <w:annotationRef/>
      </w:r>
      <w:r w:rsidR="00AB24B7">
        <w:t>Lisada sihtrühma (hinnanguline) arvuline suurus.</w:t>
      </w:r>
    </w:p>
  </w:comment>
  <w:comment w:id="104" w:author="Joel Kook - JUSTDIGI" w:date="2025-10-06T15:34:00Z" w:initials="JK">
    <w:p w14:paraId="7F3B9ECA" w14:textId="77777777" w:rsidR="00451000" w:rsidRDefault="00451000" w:rsidP="00451000">
      <w:pPr>
        <w:pStyle w:val="Kommentaaritekst"/>
      </w:pPr>
      <w:r>
        <w:rPr>
          <w:rStyle w:val="Kommentaariviide"/>
        </w:rPr>
        <w:annotationRef/>
      </w:r>
      <w:r>
        <w:t>Siiski piiratakse samaaegselt ettevõtjate võimalust taotleda sagedusluba olukorras, kus raadioluba puudub, kuid on kokkulepe raadioteenuse osutajaga. Kui paljusid selle valdkonna ettevõtjaid see võiks puudutada? Täiendada analüüsi.</w:t>
      </w:r>
    </w:p>
  </w:comment>
  <w:comment w:id="105" w:author="Joel Kook - JUSTDIGI" w:date="2025-10-06T12:19:00Z" w:initials="JK">
    <w:p w14:paraId="19CB835A" w14:textId="171742EA" w:rsidR="00C96F40" w:rsidRDefault="00C96F40" w:rsidP="00C96F40">
      <w:pPr>
        <w:pStyle w:val="Kommentaaritekst"/>
      </w:pPr>
      <w:r>
        <w:rPr>
          <w:rStyle w:val="Kommentaariviide"/>
        </w:rPr>
        <w:annotationRef/>
      </w:r>
      <w:r>
        <w:t>Kui lubade kehtivusaeg pikeneb ning koos sellega ka sellelt tasutav riigilõiv, tuleks see samuti ära märkida. Kui viimasega võib kaasneda selle maksjatele raskusi, siis ka see analüüsi lisada.</w:t>
      </w:r>
    </w:p>
  </w:comment>
  <w:comment w:id="106" w:author="Joel Kook - JUSTDIGI" w:date="2025-10-06T12:17:00Z" w:initials="JK">
    <w:p w14:paraId="41782AE1" w14:textId="74F1B762" w:rsidR="00267C70" w:rsidRDefault="00267C70" w:rsidP="00267C70">
      <w:pPr>
        <w:pStyle w:val="Kommentaaritekst"/>
      </w:pPr>
      <w:r>
        <w:rPr>
          <w:rStyle w:val="Kommentaariviide"/>
        </w:rPr>
        <w:annotationRef/>
      </w:r>
      <w:r>
        <w:t>Lisada ametikohtade arv, kes TTJA-s mainitud lubadega tegelevad.</w:t>
      </w:r>
    </w:p>
  </w:comment>
  <w:comment w:id="107" w:author="Joel Kook - JUSTDIGI" w:date="2025-10-06T12:20:00Z" w:initials="JK">
    <w:p w14:paraId="7727DFCA" w14:textId="77777777" w:rsidR="007158C6" w:rsidRDefault="007158C6" w:rsidP="007158C6">
      <w:pPr>
        <w:pStyle w:val="Kommentaaritekst"/>
      </w:pPr>
      <w:r>
        <w:rPr>
          <w:rStyle w:val="Kommentaariviide"/>
        </w:rPr>
        <w:annotationRef/>
      </w:r>
      <w:r>
        <w:t>Täpsustada sihtrühma suurus. Ilmselt on võimalik anda viimaste aastate pinnalt täpsed arvud.</w:t>
      </w:r>
    </w:p>
  </w:comment>
  <w:comment w:id="108" w:author="Joel Kook - JUSTDIGI" w:date="2025-10-06T13:27:00Z" w:initials="JK">
    <w:p w14:paraId="12207CD2" w14:textId="77777777" w:rsidR="008E3A73" w:rsidRDefault="008E3A73" w:rsidP="008E3A73">
      <w:pPr>
        <w:pStyle w:val="Kommentaaritekst"/>
      </w:pPr>
      <w:r>
        <w:rPr>
          <w:rStyle w:val="Kommentaariviide"/>
        </w:rPr>
        <w:annotationRef/>
      </w:r>
      <w:r>
        <w:t>Lisada ametikohtade arv, kes TTJA-s mainitud lubadega tegelevad.</w:t>
      </w:r>
    </w:p>
  </w:comment>
  <w:comment w:id="109" w:author="Joel Kook - JUSTDIGI" w:date="2025-10-06T13:27:00Z" w:initials="JK">
    <w:p w14:paraId="1C16657A" w14:textId="77777777" w:rsidR="002958E0" w:rsidRDefault="002958E0" w:rsidP="002958E0">
      <w:pPr>
        <w:pStyle w:val="Kommentaaritekst"/>
      </w:pPr>
      <w:r>
        <w:rPr>
          <w:rStyle w:val="Kommentaariviide"/>
        </w:rPr>
        <w:annotationRef/>
      </w:r>
      <w:r>
        <w:t>Lisada sihtrühma arvuline suurus.</w:t>
      </w:r>
    </w:p>
  </w:comment>
  <w:comment w:id="110" w:author="Joel Kook - JUSTDIGI" w:date="2025-10-06T13:30:00Z" w:initials="JK">
    <w:p w14:paraId="209A102B" w14:textId="77777777" w:rsidR="009B3266" w:rsidRDefault="009B3266" w:rsidP="009B3266">
      <w:pPr>
        <w:pStyle w:val="Kommentaaritekst"/>
      </w:pPr>
      <w:r>
        <w:rPr>
          <w:rStyle w:val="Kommentaariviide"/>
        </w:rPr>
        <w:annotationRef/>
      </w:r>
      <w:r>
        <w:t>Täpsustada nende tööülesannetega seotud ametikohtade arv TTJA-s.</w:t>
      </w:r>
    </w:p>
  </w:comment>
  <w:comment w:id="111" w:author="Joel Kook - JUSTDIGI" w:date="2025-10-06T13:34:00Z" w:initials="JK">
    <w:p w14:paraId="5EBA6DD2" w14:textId="77777777" w:rsidR="002B0D50" w:rsidRDefault="007B760C" w:rsidP="002B0D50">
      <w:pPr>
        <w:pStyle w:val="Kommentaaritekst"/>
      </w:pPr>
      <w:r>
        <w:rPr>
          <w:rStyle w:val="Kommentaariviide"/>
        </w:rPr>
        <w:annotationRef/>
      </w:r>
      <w:r w:rsidR="002B0D50">
        <w:t xml:space="preserve">Soovides kõigi TTJA-d mõjutavate muudatuste kokkuvõttes midagi sarnast järeldada, soovitame selle märkida kas seletuskirja 2. osasse, kus kirjas eelnõu eesmärgid, sh üldisemad eesmärgid või 7. osasse, kus kajastatakse kõigi muudatuste koondmõju riigile, sh eelarvelist mõju riigiasutuste tegevusele. </w:t>
      </w:r>
    </w:p>
  </w:comment>
  <w:comment w:id="112" w:author="Joel Kook - JUSTDIGI" w:date="2025-10-06T15:47:00Z" w:initials="JK">
    <w:p w14:paraId="4D8E11C2" w14:textId="77777777" w:rsidR="00E3024B" w:rsidRDefault="00E3024B" w:rsidP="00E3024B">
      <w:pPr>
        <w:pStyle w:val="Kommentaaritekst"/>
      </w:pPr>
      <w:r>
        <w:rPr>
          <w:rStyle w:val="Kommentaariviide"/>
        </w:rPr>
        <w:annotationRef/>
      </w:r>
      <w:r>
        <w:t>Seletuskirjas toodu põhjal saab järeldada, et veoteatisega asendamine tähendab tegelikult operatiivsemat infovahetust vedajaga. Samas tähendab see ka elektroonilist teatise esitamist, kuid kuivõrd on vedudega tegelevad ettevõtjad selleks valmis, pole siinkohal lisatud. Kas nt praegu kehtivaid veolubasid menetletakse samuti elektrooniliselt ehk menetlusvorm ettevõtjatega jaoks ei muutu? Täpsustada.</w:t>
      </w:r>
    </w:p>
  </w:comment>
  <w:comment w:id="113" w:author="Joel Kook - JUSTDIGI" w:date="2025-10-06T13:36:00Z" w:initials="JK">
    <w:p w14:paraId="11CD9543" w14:textId="05E742FD" w:rsidR="001178AB" w:rsidRDefault="001178AB" w:rsidP="001178AB">
      <w:pPr>
        <w:pStyle w:val="Kommentaaritekst"/>
      </w:pPr>
      <w:r>
        <w:rPr>
          <w:rStyle w:val="Kommentaariviide"/>
        </w:rPr>
        <w:annotationRef/>
      </w:r>
      <w:r>
        <w:t xml:space="preserve">Riigiasutuste puhul palume märkida </w:t>
      </w:r>
      <w:r>
        <w:rPr>
          <w:i/>
          <w:iCs/>
        </w:rPr>
        <w:t>töökoormust</w:t>
      </w:r>
      <w:r>
        <w:t>.</w:t>
      </w:r>
    </w:p>
  </w:comment>
  <w:comment w:id="114" w:author="Joel Kook - JUSTDIGI" w:date="2025-10-06T13:37:00Z" w:initials="JK">
    <w:p w14:paraId="2A74D533" w14:textId="06D14F8F" w:rsidR="00BF0353" w:rsidRDefault="00BF0353" w:rsidP="00BF0353">
      <w:pPr>
        <w:pStyle w:val="Kommentaaritekst"/>
      </w:pPr>
      <w:r>
        <w:rPr>
          <w:rStyle w:val="Kommentaariviide"/>
        </w:rPr>
        <w:annotationRef/>
      </w:r>
      <w:r>
        <w:t xml:space="preserve">Riigiasutuste puhul palume märkida </w:t>
      </w:r>
      <w:r>
        <w:rPr>
          <w:i/>
          <w:iCs/>
        </w:rPr>
        <w:t>töökoormusele</w:t>
      </w:r>
      <w:r>
        <w:t>.</w:t>
      </w:r>
    </w:p>
  </w:comment>
  <w:comment w:id="115" w:author="Joel Kook - JUSTDIGI" w:date="2025-10-06T13:45:00Z" w:initials="JK">
    <w:p w14:paraId="580C7177" w14:textId="77777777" w:rsidR="00D41B25" w:rsidRDefault="00BB32F1" w:rsidP="00D41B25">
      <w:pPr>
        <w:pStyle w:val="Kommentaaritekst"/>
      </w:pPr>
      <w:r>
        <w:rPr>
          <w:rStyle w:val="Kommentaariviide"/>
        </w:rPr>
        <w:annotationRef/>
      </w:r>
      <w:r w:rsidR="00D41B25">
        <w:t>Vajab ilmselt lisamist, et muudatusega tagatakse järelevalveorganitele lihtsam võimalus sekkumiseks võimaliku ohu olukorras.</w:t>
      </w:r>
    </w:p>
  </w:comment>
  <w:comment w:id="116" w:author="Joel Kook - JUSTDIGI" w:date="2025-10-06T15:17:00Z" w:initials="JK">
    <w:p w14:paraId="3504EE2D" w14:textId="77777777" w:rsidR="005A2A73" w:rsidRDefault="005A2A73" w:rsidP="005A2A73">
      <w:pPr>
        <w:pStyle w:val="Kommentaaritekst"/>
      </w:pPr>
      <w:r>
        <w:rPr>
          <w:rStyle w:val="Kommentaariviide"/>
        </w:rPr>
        <w:annotationRef/>
      </w:r>
      <w:r>
        <w:t>RLS muudatustel on riigiasutuste vaatest mõju riigieelarve laekumistele, mida kajastatakse seletuskirja 7. osas. Kahe esimesena välja toodud riigilõivu muudatused saaks teema otsese seotuse tõttu liita seletuskirja mõjuanalüüsi selle osaga, kus teemaks halduskoormuse vähendamine.</w:t>
      </w:r>
    </w:p>
  </w:comment>
  <w:comment w:id="117" w:author="Joel Kook - JUSTDIGI" w:date="2025-10-06T15:14:00Z" w:initials="JK">
    <w:p w14:paraId="68C7E421" w14:textId="77777777" w:rsidR="00193C0C" w:rsidRDefault="006B53B7" w:rsidP="00193C0C">
      <w:pPr>
        <w:pStyle w:val="Kommentaaritekst"/>
      </w:pPr>
      <w:r>
        <w:rPr>
          <w:rStyle w:val="Kommentaariviide"/>
        </w:rPr>
        <w:annotationRef/>
      </w:r>
      <w:r w:rsidR="00193C0C">
        <w:t>Lisada sihtrühma arvuline suurus.</w:t>
      </w:r>
    </w:p>
  </w:comment>
  <w:comment w:id="118" w:author="Joel Kook - JUSTDIGI" w:date="2025-10-06T15:12:00Z" w:initials="JK">
    <w:p w14:paraId="4FCF40DA" w14:textId="52B84DE5" w:rsidR="00AB5321" w:rsidRDefault="00AB5321" w:rsidP="00AB5321">
      <w:pPr>
        <w:pStyle w:val="Kommentaaritekst"/>
      </w:pPr>
      <w:r>
        <w:rPr>
          <w:rStyle w:val="Kommentaariviide"/>
        </w:rPr>
        <w:annotationRef/>
      </w:r>
      <w:r>
        <w:t>Lisada sihtrühmade arvuline suurus.</w:t>
      </w:r>
    </w:p>
  </w:comment>
  <w:comment w:id="119" w:author="Joel Kook - JUSTDIGI" w:date="2025-10-06T15:13:00Z" w:initials="JK">
    <w:p w14:paraId="0DE0D5A8" w14:textId="77777777" w:rsidR="00187128" w:rsidRDefault="00187128" w:rsidP="00187128">
      <w:pPr>
        <w:pStyle w:val="Kommentaaritekst"/>
      </w:pPr>
      <w:r>
        <w:rPr>
          <w:rStyle w:val="Kommentaariviide"/>
        </w:rPr>
        <w:annotationRef/>
      </w:r>
      <w:r>
        <w:t>Vajaks märkimist, milles see suurem õiglus seisneb.</w:t>
      </w:r>
    </w:p>
  </w:comment>
  <w:comment w:id="120" w:author="Joel Kook - JUSTDIGI" w:date="2025-10-06T14:52:00Z" w:initials="JK">
    <w:p w14:paraId="7A3CEDAC" w14:textId="24B0E698" w:rsidR="00E96F48" w:rsidRDefault="00E96F48" w:rsidP="00E96F48">
      <w:pPr>
        <w:pStyle w:val="Kommentaaritekst"/>
      </w:pPr>
      <w:r>
        <w:rPr>
          <w:rStyle w:val="Kommentaariviide"/>
        </w:rPr>
        <w:annotationRef/>
      </w:r>
      <w:r>
        <w:t>Palume selgitada, milliste täiendavate (st u 15%) otsuste osas hakkab komisjoni esimees neid tegema ainuisikuliselt, kui juba praegu teeb ta seda vaidluse asjaolude selguse korral. Kui paljusid otsuseid neist 15% hakkab see tõenäoliselt puudutama? Lisaks, kas ainuisikulise otsustamise suurenemise negatiivne risk ei või seisneda ekslike otsuste suurenemises? Kas ja millised on sel juhul võimalike vigade maandamismeetmed?</w:t>
      </w:r>
    </w:p>
  </w:comment>
  <w:comment w:id="121" w:author="Joel Kook - JUSTDIGI" w:date="2025-10-06T14:55:00Z" w:initials="JK">
    <w:p w14:paraId="511E587B" w14:textId="77777777" w:rsidR="00A90FE3" w:rsidRDefault="00A90FE3" w:rsidP="00A90FE3">
      <w:pPr>
        <w:pStyle w:val="Kommentaaritekst"/>
      </w:pPr>
      <w:r>
        <w:rPr>
          <w:rStyle w:val="Kommentaariviide"/>
        </w:rPr>
        <w:annotationRef/>
      </w:r>
      <w:r>
        <w:t>Täpsustada TTJA tarbijavaidluste komisjoni sekretariaadi koosseisu suurus.</w:t>
      </w:r>
    </w:p>
  </w:comment>
  <w:comment w:id="122" w:author="Joel Kook - JUSTDIGI" w:date="2025-10-06T14:59:00Z" w:initials="JK">
    <w:p w14:paraId="0D2118EB" w14:textId="77777777" w:rsidR="002D1638" w:rsidRDefault="002D1638" w:rsidP="002D1638">
      <w:pPr>
        <w:pStyle w:val="Kommentaaritekst"/>
      </w:pPr>
      <w:r>
        <w:rPr>
          <w:rStyle w:val="Kommentaariviide"/>
        </w:rPr>
        <w:annotationRef/>
      </w:r>
      <w:r>
        <w:t>Palume olla täpsem - mida tähendab vormistamine antud kontekstis? Kas see tähendab et komisjoni esimees siiski tutvus sekretariaadi otsusega ja selle aluseks olnud asjaoludega? Kas esines olukordi, kus sekretariaadi otsus tuli esimehe arvates ümber vaadata? Selle põhjal palume hinnata siiski võimalikke ebasoovitava mõju riske ekslike otsuste osas.</w:t>
      </w:r>
    </w:p>
  </w:comment>
  <w:comment w:id="123" w:author="Joel Kook - JUSTDIGI" w:date="2025-10-06T15:00:00Z" w:initials="JK">
    <w:p w14:paraId="091A8376" w14:textId="77777777" w:rsidR="002C2E7E" w:rsidRDefault="002C2E7E" w:rsidP="002C2E7E">
      <w:pPr>
        <w:pStyle w:val="Kommentaaritekst"/>
      </w:pPr>
      <w:r>
        <w:rPr>
          <w:rStyle w:val="Kommentaariviide"/>
        </w:rPr>
        <w:annotationRef/>
      </w:r>
      <w:r>
        <w:t xml:space="preserve">Vt eelmist märkust. </w:t>
      </w:r>
      <w:r>
        <w:rPr>
          <w:i/>
          <w:iCs/>
        </w:rPr>
        <w:t xml:space="preserve">Vormistab </w:t>
      </w:r>
      <w:r>
        <w:t>jääb sisutühjaks.</w:t>
      </w:r>
    </w:p>
  </w:comment>
  <w:comment w:id="125" w:author="Joel Kook - JUSTDIGI" w:date="2025-10-06T15:04:00Z" w:initials="JK">
    <w:p w14:paraId="000EB016" w14:textId="77777777" w:rsidR="001A1E50" w:rsidRDefault="001A1E50" w:rsidP="001A1E50">
      <w:pPr>
        <w:pStyle w:val="Kommentaaritekst"/>
      </w:pPr>
      <w:r>
        <w:rPr>
          <w:rStyle w:val="Kommentaariviide"/>
        </w:rPr>
        <w:annotationRef/>
      </w:r>
      <w:r>
        <w:t>Võiks lisada ka absoluutarvu.</w:t>
      </w:r>
    </w:p>
  </w:comment>
  <w:comment w:id="124" w:author="Joel Kook - JUSTDIGI" w:date="2025-10-06T15:03:00Z" w:initials="JK">
    <w:p w14:paraId="5BF06F54" w14:textId="77777777" w:rsidR="00382718" w:rsidRDefault="008C141B" w:rsidP="00382718">
      <w:pPr>
        <w:pStyle w:val="Kommentaaritekst"/>
      </w:pPr>
      <w:r>
        <w:rPr>
          <w:rStyle w:val="Kommentaariviide"/>
        </w:rPr>
        <w:annotationRef/>
      </w:r>
      <w:r w:rsidR="00382718">
        <w:t>Lisada, kas ja millised võimalused on tarbijal sel juhul edaspidi oma õigust nõuda (ehk siis sama, mis alla 30-euroste nõuete korral praegu). Ilmselt tähendaks see siiski väikest ebasoovitavat mõju tarbijale, kuna väiksemate summade puhul võib vaidluse aja- ja rahakulu osutuda suuremaks kui vaidluse võidu korral saadav hüvitis? Samuti aitaks mõjuhinnangut täiendada info selle kohta, kui paljud otsused komisjon tarbija kasuks keskmiselt teeb.</w:t>
      </w:r>
    </w:p>
  </w:comment>
  <w:comment w:id="126" w:author="Joel Kook - JUSTDIGI" w:date="2025-10-06T15:04:00Z" w:initials="JK">
    <w:p w14:paraId="3963F51F" w14:textId="148FBC00" w:rsidR="00597FAB" w:rsidRDefault="00597FAB" w:rsidP="00597FAB">
      <w:pPr>
        <w:pStyle w:val="Kommentaaritekst"/>
      </w:pPr>
      <w:r>
        <w:rPr>
          <w:rStyle w:val="Kommentaariviide"/>
        </w:rPr>
        <w:annotationRef/>
      </w:r>
      <w:r>
        <w:t>Ehk siis mõju on kauplejate halduskoormusele?</w:t>
      </w:r>
    </w:p>
  </w:comment>
  <w:comment w:id="127" w:author="Joel Kook - JUSTDIGI" w:date="2025-10-06T15:10:00Z" w:initials="JK">
    <w:p w14:paraId="100D596A" w14:textId="77777777" w:rsidR="00F476DD" w:rsidRDefault="00F476DD" w:rsidP="00F476DD">
      <w:pPr>
        <w:pStyle w:val="Kommentaaritekst"/>
      </w:pPr>
      <w:r>
        <w:rPr>
          <w:rStyle w:val="Kommentaariviide"/>
        </w:rPr>
        <w:annotationRef/>
      </w:r>
      <w:r>
        <w:t>Ilmselt on siinkohal antud ekslik hinnang, kuna veidi hiljem märgitakse, et ka praegu korraldatakse suulisi istungeid väga harva.</w:t>
      </w:r>
    </w:p>
  </w:comment>
  <w:comment w:id="128" w:author="Joel Kook - JUSTDIGI" w:date="2025-10-06T15:09:00Z" w:initials="JK">
    <w:p w14:paraId="037C8B8B" w14:textId="06A45138" w:rsidR="00D12A35" w:rsidRDefault="00D12A35" w:rsidP="00D12A35">
      <w:pPr>
        <w:pStyle w:val="Kommentaaritekst"/>
      </w:pPr>
      <w:r>
        <w:rPr>
          <w:rStyle w:val="Kommentaariviide"/>
        </w:rPr>
        <w:annotationRef/>
      </w:r>
      <w:r>
        <w:t>Siin oleks abiks vastav statistiline näitaja.</w:t>
      </w:r>
    </w:p>
  </w:comment>
  <w:comment w:id="129" w:author="Joel Kook - JUSTDIGI" w:date="2025-10-06T13:57:00Z" w:initials="JK">
    <w:p w14:paraId="233C8088" w14:textId="5A22EB8E" w:rsidR="00E052EF" w:rsidRDefault="00E052EF" w:rsidP="00E052EF">
      <w:pPr>
        <w:pStyle w:val="Kommentaaritekst"/>
      </w:pPr>
      <w:r>
        <w:rPr>
          <w:rStyle w:val="Kommentaariviide"/>
        </w:rPr>
        <w:annotationRef/>
      </w:r>
      <w:r>
        <w:t>Lisada sihtrühmade (hinnanguline) arvuline suurus.</w:t>
      </w:r>
    </w:p>
  </w:comment>
  <w:comment w:id="130" w:author="Joel Kook - JUSTDIGI" w:date="2025-10-06T13:57:00Z" w:initials="JK">
    <w:p w14:paraId="6DD7A13B" w14:textId="77777777" w:rsidR="003C1B09" w:rsidRDefault="003C1B09" w:rsidP="003C1B09">
      <w:pPr>
        <w:pStyle w:val="Kommentaaritekst"/>
      </w:pPr>
      <w:r>
        <w:rPr>
          <w:rStyle w:val="Kommentaariviide"/>
        </w:rPr>
        <w:annotationRef/>
      </w:r>
      <w:r>
        <w:t>Ei selgu, milles seisneb erinevate sihtrühmade (riigi- ja kohaliku)  järelevalvefunktsiooni erisus - seetõttu ei ole ka selge, kas ja mil moel erineb muudatuse mõju mainitud sihtrühmadele. Täiendada analüüsi.</w:t>
      </w:r>
    </w:p>
  </w:comment>
  <w:comment w:id="131" w:author="Joel Kook - JUSTDIGI" w:date="2025-10-06T14:01:00Z" w:initials="JK">
    <w:p w14:paraId="53103E95" w14:textId="77777777" w:rsidR="003E3B84" w:rsidRDefault="00192370" w:rsidP="003E3B84">
      <w:pPr>
        <w:pStyle w:val="Kommentaaritekst"/>
      </w:pPr>
      <w:r>
        <w:rPr>
          <w:rStyle w:val="Kommentaariviide"/>
        </w:rPr>
        <w:annotationRef/>
      </w:r>
      <w:r w:rsidR="003E3B84">
        <w:t>Siia juurde tuleks lisada, kui paljud reisiettevõtjad üldse esitavad ühe kuu jooksul tagatise dokumente.</w:t>
      </w:r>
    </w:p>
  </w:comment>
  <w:comment w:id="132" w:author="Joel Kook - JUSTDIGI" w:date="2025-10-06T14:30:00Z" w:initials="JK">
    <w:p w14:paraId="4D6A5774" w14:textId="77777777" w:rsidR="00D952E3" w:rsidRDefault="00D952E3" w:rsidP="00D952E3">
      <w:pPr>
        <w:pStyle w:val="Kommentaaritekst"/>
      </w:pPr>
      <w:r>
        <w:rPr>
          <w:rStyle w:val="Kommentaariviide"/>
        </w:rPr>
        <w:annotationRef/>
      </w:r>
      <w:r>
        <w:t>Analüüs ei anna alust sellise järelduse tegemiseks, kuna töökoormus väheneb ka vaid ühe asutuse (TTJA) vaatest vähem kui 1 ametikoha tööülesannete võrra. Kustutada antud hinnang või selgitada hinnangut lähemalt.</w:t>
      </w:r>
    </w:p>
  </w:comment>
  <w:comment w:id="133" w:author="Joel Kook - JUSTDIGI" w:date="2025-10-06T14:32:00Z" w:initials="JK">
    <w:p w14:paraId="668DED1E" w14:textId="77777777" w:rsidR="00D952E3" w:rsidRDefault="00D952E3" w:rsidP="00D952E3">
      <w:pPr>
        <w:pStyle w:val="Kommentaaritekst"/>
      </w:pPr>
      <w:r>
        <w:rPr>
          <w:rStyle w:val="Kommentaariviide"/>
        </w:rPr>
        <w:annotationRef/>
      </w:r>
      <w:r>
        <w:t xml:space="preserve">Soovides kõigi TTJA-d mõjutavate muudatuste kokkuvõttes midagi sarnast järeldada, soovitame selle märkida kas seletuskirja 2. osasse, kus kirjas eelnõu eesmärgid, sh üldisemad eesmärgid või 7. osasse, kus kajastatakse kõigi muudatuste koondmõju riigile, sh eelarvelist mõju riigiasutuste tegevusele. </w:t>
      </w:r>
    </w:p>
  </w:comment>
  <w:comment w:id="134" w:author="Joel Kook - JUSTDIGI" w:date="2025-10-06T14:35:00Z" w:initials="JK">
    <w:p w14:paraId="53E9AC47" w14:textId="77777777" w:rsidR="0016331A" w:rsidRDefault="007A4663" w:rsidP="0016331A">
      <w:pPr>
        <w:pStyle w:val="Kommentaaritekst"/>
      </w:pPr>
      <w:r>
        <w:rPr>
          <w:rStyle w:val="Kommentaariviide"/>
        </w:rPr>
        <w:annotationRef/>
      </w:r>
      <w:r w:rsidR="0016331A">
        <w:t>Täpsustada praeguse ning edaspidi tasutava riigilõivu suurus.</w:t>
      </w:r>
    </w:p>
  </w:comment>
  <w:comment w:id="135" w:author="Joel Kook - JUSTDIGI" w:date="2025-10-06T14:40:00Z" w:initials="JK">
    <w:p w14:paraId="2900C395" w14:textId="77777777" w:rsidR="00C26968" w:rsidRDefault="00C26968" w:rsidP="00C26968">
      <w:pPr>
        <w:pStyle w:val="Kommentaaritekst"/>
      </w:pPr>
      <w:r>
        <w:rPr>
          <w:rStyle w:val="Kommentaariviide"/>
        </w:rPr>
        <w:annotationRef/>
      </w:r>
      <w:r>
        <w:t>Selgitada, kuidas tagatakse praegusega võrreldav kontroll või viidata andmetele, mille kohaselt puudus selleks vajadus ja tähtajatuks muutmine suurenenud riske kaasa ei too.</w:t>
      </w:r>
    </w:p>
  </w:comment>
  <w:comment w:id="136" w:author="Joel Kook - JUSTDIGI" w:date="2025-10-06T14:44:00Z" w:initials="JK">
    <w:p w14:paraId="2707E4B2" w14:textId="77777777" w:rsidR="00345D38" w:rsidRDefault="004214C2" w:rsidP="00345D38">
      <w:pPr>
        <w:pStyle w:val="Kommentaaritekst"/>
      </w:pPr>
      <w:r>
        <w:rPr>
          <w:rStyle w:val="Kommentaariviide"/>
        </w:rPr>
        <w:annotationRef/>
      </w:r>
      <w:r w:rsidR="00345D38">
        <w:t>Järgnevas pole välja toodud võimalikku riigilõivudest tulenevat tulu laekumise vähenemist riigile kõikide muudatuste lõikes kokku. Kas on siiski võimalik hinnata riigieelarvesse laekumata jääva kogutulu suurusjärku?</w:t>
      </w:r>
    </w:p>
  </w:comment>
  <w:comment w:id="139" w:author="Maarja-Liis Lall - JUSTDIGI" w:date="2025-10-06T11:09:00Z" w:initials="MJ">
    <w:p w14:paraId="07661508" w14:textId="09BAB098" w:rsidR="00214D03" w:rsidRDefault="00214D03">
      <w:pPr>
        <w:pStyle w:val="Kommentaaritekst"/>
      </w:pPr>
      <w:r>
        <w:rPr>
          <w:rStyle w:val="Kommentaariviide"/>
        </w:rPr>
        <w:annotationRef/>
      </w:r>
      <w:r w:rsidRPr="2E5BF7B2">
        <w:t>Palume rakendusaktis kehtetuks tunnistavate normide ebavajalikkusele viidata ka seaduseelnõu seletuskirja 3. osa vastava normi muudatuse juures.</w:t>
      </w:r>
    </w:p>
  </w:comment>
  <w:comment w:id="140" w:author="Maarja-Liis Lall - JUSTDIGI" w:date="2025-10-03T15:32:00Z" w:initials="MJ">
    <w:p w14:paraId="2952A36F" w14:textId="2CF46EC6" w:rsidR="00BC650D" w:rsidRDefault="00BC650D">
      <w:pPr>
        <w:pStyle w:val="Kommentaaritekst"/>
      </w:pPr>
      <w:r>
        <w:rPr>
          <w:rStyle w:val="Kommentaariviide"/>
        </w:rPr>
        <w:annotationRef/>
      </w:r>
      <w:r w:rsidRPr="363B5EC8">
        <w:t>HÕNTE § 49: Seletuskirja osas „Seaduse jõustumine” põhjendatakse eelnõu seadusena või selle sätte jõustumise tähtpäeva valikut ja seaduse või selle sätte kehtivusaega.</w:t>
      </w:r>
    </w:p>
    <w:p w14:paraId="1960E2B9" w14:textId="423E9D69" w:rsidR="00BC650D" w:rsidRDefault="00BC650D">
      <w:pPr>
        <w:pStyle w:val="Kommentaaritekst"/>
      </w:pPr>
      <w:r w:rsidRPr="77D7E604">
        <w:t>Tuleks lisada teave, kas kavandatud aeg on piisav aeg eeltöödeks ja normidega tutvumiseks. Vt HÕNTE käsiraamat lk 124.</w:t>
      </w:r>
    </w:p>
    <w:p w14:paraId="5AEFD1E5" w14:textId="449C579C" w:rsidR="00BC650D" w:rsidRDefault="00BC650D">
      <w:pPr>
        <w:pStyle w:val="Kommentaaritekst"/>
      </w:pPr>
      <w:r w:rsidRPr="200F51DD">
        <w:t>Samuti on vaja jõustumisaja valikut põhjendada juhul, kui seadus on kavandatud jõustuma üldkorras, sest see võimaldab eelnõu koostajal selgitada, et kavandatud on piisav aeg eeltöödeks ja normidega tutvumiseks.</w:t>
      </w:r>
    </w:p>
    <w:p w14:paraId="091B0112" w14:textId="1A1329FC" w:rsidR="00BC650D" w:rsidRDefault="00BC650D">
      <w:pPr>
        <w:pStyle w:val="Kommentaaritekst"/>
      </w:pPr>
    </w:p>
    <w:p w14:paraId="4962B156" w14:textId="7BEEF3BF" w:rsidR="00BC650D" w:rsidRDefault="00BC650D">
      <w:pPr>
        <w:pStyle w:val="Kommentaaritekst"/>
      </w:pPr>
      <w:r w:rsidRPr="48CA56F6">
        <w:t>Palume iga muudatuse puhul see läbi mõelda ja põhjendus välja tuua.</w:t>
      </w:r>
    </w:p>
    <w:p w14:paraId="0F1C6364" w14:textId="5555739C" w:rsidR="00BC650D" w:rsidRDefault="00BC650D">
      <w:pPr>
        <w:pStyle w:val="Kommentaaritekst"/>
      </w:pPr>
    </w:p>
  </w:comment>
  <w:comment w:id="142" w:author="Maarja-Liis Lall - JUSTDIGI" w:date="2025-10-06T15:21:00Z" w:initials="MJ">
    <w:p w14:paraId="03E3E458" w14:textId="7FCA59D8" w:rsidR="00DE13D1" w:rsidRDefault="00DE13D1">
      <w:pPr>
        <w:pStyle w:val="Kommentaaritekst"/>
      </w:pPr>
      <w:r>
        <w:rPr>
          <w:rStyle w:val="Kommentaariviide"/>
        </w:rPr>
        <w:annotationRef/>
      </w:r>
      <w:r w:rsidRPr="00EEFF91">
        <w:t>üks rida vahel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5857983" w15:done="0"/>
  <w15:commentEx w15:paraId="1C6976BB" w15:done="0"/>
  <w15:commentEx w15:paraId="3ED4C9AE" w15:done="0"/>
  <w15:commentEx w15:paraId="6817C21D" w15:done="0"/>
  <w15:commentEx w15:paraId="0C6EE3CA" w15:done="0"/>
  <w15:commentEx w15:paraId="088A41B7" w15:done="0"/>
  <w15:commentEx w15:paraId="0DD94090" w15:done="0"/>
  <w15:commentEx w15:paraId="5B69CA03" w15:paraIdParent="0DD94090" w15:done="0"/>
  <w15:commentEx w15:paraId="49981AE8" w15:done="0"/>
  <w15:commentEx w15:paraId="104FC55F" w15:paraIdParent="49981AE8" w15:done="0"/>
  <w15:commentEx w15:paraId="741A986D" w15:done="0"/>
  <w15:commentEx w15:paraId="749F4554" w15:done="0"/>
  <w15:commentEx w15:paraId="685B0CB9" w15:done="0"/>
  <w15:commentEx w15:paraId="18E56BB9" w15:done="0"/>
  <w15:commentEx w15:paraId="7859D8DF" w15:paraIdParent="18E56BB9" w15:done="0"/>
  <w15:commentEx w15:paraId="0696D52C" w15:paraIdParent="18E56BB9" w15:done="0"/>
  <w15:commentEx w15:paraId="719C3259" w15:done="0"/>
  <w15:commentEx w15:paraId="6FEE4FC6" w15:done="0"/>
  <w15:commentEx w15:paraId="3000C7BF" w15:done="0"/>
  <w15:commentEx w15:paraId="096E70EF" w15:done="0"/>
  <w15:commentEx w15:paraId="3416D4E4" w15:done="0"/>
  <w15:commentEx w15:paraId="2C5626BD" w15:done="0"/>
  <w15:commentEx w15:paraId="13763CED" w15:done="0"/>
  <w15:commentEx w15:paraId="355E1B39" w15:done="0"/>
  <w15:commentEx w15:paraId="39CE361D" w15:done="0"/>
  <w15:commentEx w15:paraId="4CC8507F" w15:done="0"/>
  <w15:commentEx w15:paraId="458357F6" w15:paraIdParent="4CC8507F" w15:done="0"/>
  <w15:commentEx w15:paraId="36ED466F" w15:paraIdParent="4CC8507F" w15:done="0"/>
  <w15:commentEx w15:paraId="6C60B7D4" w15:done="0"/>
  <w15:commentEx w15:paraId="4AA75204" w15:done="0"/>
  <w15:commentEx w15:paraId="7189D486" w15:done="0"/>
  <w15:commentEx w15:paraId="2B40AAE2" w15:done="0"/>
  <w15:commentEx w15:paraId="1CDFBBDE" w15:done="0"/>
  <w15:commentEx w15:paraId="4AB97763" w15:done="0"/>
  <w15:commentEx w15:paraId="1BDC5A00" w15:done="0"/>
  <w15:commentEx w15:paraId="32A2B2F2" w15:done="0"/>
  <w15:commentEx w15:paraId="0C7D4707" w15:done="0"/>
  <w15:commentEx w15:paraId="7ECDCB0A" w15:done="0"/>
  <w15:commentEx w15:paraId="10ED46EC" w15:done="0"/>
  <w15:commentEx w15:paraId="5ED1BFD2" w15:paraIdParent="10ED46EC" w15:done="0"/>
  <w15:commentEx w15:paraId="66ADA421" w15:done="0"/>
  <w15:commentEx w15:paraId="3FE7445A" w15:done="0"/>
  <w15:commentEx w15:paraId="0CF1BBE8" w15:done="0"/>
  <w15:commentEx w15:paraId="6D1CB2D9" w15:done="0"/>
  <w15:commentEx w15:paraId="25CE3A3D" w15:done="0"/>
  <w15:commentEx w15:paraId="119D497D" w15:done="0"/>
  <w15:commentEx w15:paraId="04A699BD" w15:done="0"/>
  <w15:commentEx w15:paraId="0CC30CB8" w15:done="0"/>
  <w15:commentEx w15:paraId="495CDB16" w15:done="0"/>
  <w15:commentEx w15:paraId="74F2E325" w15:paraIdParent="495CDB16" w15:done="0"/>
  <w15:commentEx w15:paraId="269E2458" w15:done="0"/>
  <w15:commentEx w15:paraId="344D1FAE" w15:done="0"/>
  <w15:commentEx w15:paraId="25025968" w15:done="0"/>
  <w15:commentEx w15:paraId="5DADC591" w15:done="0"/>
  <w15:commentEx w15:paraId="419E7854" w15:done="0"/>
  <w15:commentEx w15:paraId="0C597BAE" w15:done="0"/>
  <w15:commentEx w15:paraId="05547098" w15:done="0"/>
  <w15:commentEx w15:paraId="1820E002" w15:done="0"/>
  <w15:commentEx w15:paraId="719DC589" w15:done="0"/>
  <w15:commentEx w15:paraId="5F6A705B" w15:done="0"/>
  <w15:commentEx w15:paraId="42196992" w15:done="0"/>
  <w15:commentEx w15:paraId="5BE4A452" w15:done="0"/>
  <w15:commentEx w15:paraId="491B84F8" w15:done="0"/>
  <w15:commentEx w15:paraId="66314A80" w15:done="0"/>
  <w15:commentEx w15:paraId="17FB44AA" w15:done="0"/>
  <w15:commentEx w15:paraId="056B8E4E" w15:done="0"/>
  <w15:commentEx w15:paraId="5468E17D" w15:done="0"/>
  <w15:commentEx w15:paraId="023517BB" w15:done="0"/>
  <w15:commentEx w15:paraId="5E80DD0F" w15:done="0"/>
  <w15:commentEx w15:paraId="178C1E81" w15:done="0"/>
  <w15:commentEx w15:paraId="1F87DF33" w15:done="0"/>
  <w15:commentEx w15:paraId="478D1A5F" w15:done="0"/>
  <w15:commentEx w15:paraId="7BF64431" w15:done="0"/>
  <w15:commentEx w15:paraId="1A8C9E67" w15:done="0"/>
  <w15:commentEx w15:paraId="7F3B9ECA" w15:done="0"/>
  <w15:commentEx w15:paraId="19CB835A" w15:done="0"/>
  <w15:commentEx w15:paraId="41782AE1" w15:done="0"/>
  <w15:commentEx w15:paraId="7727DFCA" w15:done="0"/>
  <w15:commentEx w15:paraId="12207CD2" w15:done="0"/>
  <w15:commentEx w15:paraId="1C16657A" w15:done="0"/>
  <w15:commentEx w15:paraId="209A102B" w15:done="0"/>
  <w15:commentEx w15:paraId="5EBA6DD2" w15:done="0"/>
  <w15:commentEx w15:paraId="4D8E11C2" w15:done="0"/>
  <w15:commentEx w15:paraId="11CD9543" w15:done="0"/>
  <w15:commentEx w15:paraId="2A74D533" w15:done="0"/>
  <w15:commentEx w15:paraId="580C7177" w15:done="0"/>
  <w15:commentEx w15:paraId="3504EE2D" w15:done="0"/>
  <w15:commentEx w15:paraId="68C7E421" w15:done="0"/>
  <w15:commentEx w15:paraId="4FCF40DA" w15:done="0"/>
  <w15:commentEx w15:paraId="0DE0D5A8" w15:done="0"/>
  <w15:commentEx w15:paraId="7A3CEDAC" w15:done="0"/>
  <w15:commentEx w15:paraId="511E587B" w15:done="0"/>
  <w15:commentEx w15:paraId="0D2118EB" w15:done="0"/>
  <w15:commentEx w15:paraId="091A8376" w15:done="0"/>
  <w15:commentEx w15:paraId="000EB016" w15:done="0"/>
  <w15:commentEx w15:paraId="5BF06F54" w15:done="0"/>
  <w15:commentEx w15:paraId="3963F51F" w15:done="0"/>
  <w15:commentEx w15:paraId="100D596A" w15:done="0"/>
  <w15:commentEx w15:paraId="037C8B8B" w15:done="0"/>
  <w15:commentEx w15:paraId="233C8088" w15:done="0"/>
  <w15:commentEx w15:paraId="6DD7A13B" w15:done="0"/>
  <w15:commentEx w15:paraId="53103E95" w15:done="0"/>
  <w15:commentEx w15:paraId="4D6A5774" w15:done="0"/>
  <w15:commentEx w15:paraId="668DED1E" w15:done="0"/>
  <w15:commentEx w15:paraId="53E9AC47" w15:done="0"/>
  <w15:commentEx w15:paraId="2900C395" w15:done="0"/>
  <w15:commentEx w15:paraId="2707E4B2" w15:done="0"/>
  <w15:commentEx w15:paraId="07661508" w15:done="0"/>
  <w15:commentEx w15:paraId="0F1C6364" w15:done="0"/>
  <w15:commentEx w15:paraId="03E3E45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950A937" w16cex:dateUtc="2025-10-02T16:36:00Z"/>
  <w16cex:commentExtensible w16cex:durableId="725DC871" w16cex:dateUtc="2025-10-02T16:37:00Z"/>
  <w16cex:commentExtensible w16cex:durableId="4033697C" w16cex:dateUtc="2025-10-03T10:58:00Z"/>
  <w16cex:commentExtensible w16cex:durableId="5E96601C" w16cex:dateUtc="2025-10-03T10:59:00Z"/>
  <w16cex:commentExtensible w16cex:durableId="641A187D" w16cex:dateUtc="2025-10-03T10:59:00Z"/>
  <w16cex:commentExtensible w16cex:durableId="08B1D8C8" w16cex:dateUtc="2025-10-02T16:39:00Z"/>
  <w16cex:commentExtensible w16cex:durableId="021F8573" w16cex:dateUtc="2025-10-02T16:40:00Z"/>
  <w16cex:commentExtensible w16cex:durableId="5F7016DD" w16cex:dateUtc="2025-10-02T16:40:00Z"/>
  <w16cex:commentExtensible w16cex:durableId="0B078B26" w16cex:dateUtc="2025-10-02T16:42:00Z"/>
  <w16cex:commentExtensible w16cex:durableId="4E6913EE" w16cex:dateUtc="2025-10-03T11:04:00Z"/>
  <w16cex:commentExtensible w16cex:durableId="3777709E" w16cex:dateUtc="2025-10-02T16:43:00Z"/>
  <w16cex:commentExtensible w16cex:durableId="2AF298A8" w16cex:dateUtc="2025-10-02T16:44:00Z"/>
  <w16cex:commentExtensible w16cex:durableId="74BA166E" w16cex:dateUtc="2025-10-02T16:46:00Z"/>
  <w16cex:commentExtensible w16cex:durableId="51285C9D" w16cex:dateUtc="2025-10-02T16:47:00Z"/>
  <w16cex:commentExtensible w16cex:durableId="7755FCB1" w16cex:dateUtc="2025-10-02T16:49:00Z"/>
  <w16cex:commentExtensible w16cex:durableId="38422A26" w16cex:dateUtc="2025-10-02T16:49:00Z"/>
  <w16cex:commentExtensible w16cex:durableId="5BBD64AF" w16cex:dateUtc="2025-10-06T13:01:00Z"/>
  <w16cex:commentExtensible w16cex:durableId="5BF4CAA1" w16cex:dateUtc="2025-10-06T13:00:00Z"/>
  <w16cex:commentExtensible w16cex:durableId="0A35ABEC" w16cex:dateUtc="2025-10-06T12:58:00Z"/>
  <w16cex:commentExtensible w16cex:durableId="00BC6D76" w16cex:dateUtc="2025-10-06T13:02:00Z"/>
  <w16cex:commentExtensible w16cex:durableId="7C18BF98" w16cex:dateUtc="2025-10-02T16:55:00Z"/>
  <w16cex:commentExtensible w16cex:durableId="606E620A" w16cex:dateUtc="2025-10-02T17:15:00Z"/>
  <w16cex:commentExtensible w16cex:durableId="6ADF3C08" w16cex:dateUtc="2025-10-02T16:58:00Z"/>
  <w16cex:commentExtensible w16cex:durableId="441C3595" w16cex:dateUtc="2025-10-02T17:00:00Z"/>
  <w16cex:commentExtensible w16cex:durableId="39C47D15" w16cex:dateUtc="2025-10-03T11:57:00Z"/>
  <w16cex:commentExtensible w16cex:durableId="6184D2C7" w16cex:dateUtc="2025-10-02T17:33:00Z"/>
  <w16cex:commentExtensible w16cex:durableId="36C95088" w16cex:dateUtc="2025-10-06T08:19:00Z"/>
  <w16cex:commentExtensible w16cex:durableId="3479257F" w16cex:dateUtc="2025-10-06T08:20:00Z"/>
  <w16cex:commentExtensible w16cex:durableId="095F4999" w16cex:dateUtc="2025-10-02T18:26:00Z"/>
  <w16cex:commentExtensible w16cex:durableId="6AFDB5C5" w16cex:dateUtc="2025-10-02T18:29:00Z"/>
  <w16cex:commentExtensible w16cex:durableId="58C658AC" w16cex:dateUtc="2025-10-02T17:36:00Z"/>
  <w16cex:commentExtensible w16cex:durableId="292FACF0" w16cex:dateUtc="2025-10-02T18:14:00Z"/>
  <w16cex:commentExtensible w16cex:durableId="666E3890" w16cex:dateUtc="2025-10-02T18:20:00Z"/>
  <w16cex:commentExtensible w16cex:durableId="10195AF9" w16cex:dateUtc="2025-10-02T18:32:00Z"/>
  <w16cex:commentExtensible w16cex:durableId="6521028F" w16cex:dateUtc="2025-10-02T18:23:00Z"/>
  <w16cex:commentExtensible w16cex:durableId="49E4AA54" w16cex:dateUtc="2025-10-03T07:34:00Z"/>
  <w16cex:commentExtensible w16cex:durableId="6ED442A9" w16cex:dateUtc="2025-10-06T08:34:00Z"/>
  <w16cex:commentExtensible w16cex:durableId="2141E289" w16cex:dateUtc="2025-10-03T13:01:00Z"/>
  <w16cex:commentExtensible w16cex:durableId="2B35CA26" w16cex:dateUtc="2025-10-06T08:42:00Z"/>
  <w16cex:commentExtensible w16cex:durableId="3556D9B8" w16cex:dateUtc="2025-10-06T11:59:00Z"/>
  <w16cex:commentExtensible w16cex:durableId="6EAB904B" w16cex:dateUtc="2025-10-03T07:40:00Z"/>
  <w16cex:commentExtensible w16cex:durableId="2F5868D6" w16cex:dateUtc="2025-10-03T13:11:00Z"/>
  <w16cex:commentExtensible w16cex:durableId="3D4A29A0" w16cex:dateUtc="2025-10-03T11:28:00Z"/>
  <w16cex:commentExtensible w16cex:durableId="376BAE45" w16cex:dateUtc="2025-10-03T11:11:00Z"/>
  <w16cex:commentExtensible w16cex:durableId="7F3B54DB" w16cex:dateUtc="2025-10-03T11:24:00Z"/>
  <w16cex:commentExtensible w16cex:durableId="4CEC90BB" w16cex:dateUtc="2025-10-03T13:45:00Z"/>
  <w16cex:commentExtensible w16cex:durableId="5E43D011" w16cex:dateUtc="2025-10-03T13:56:00Z"/>
  <w16cex:commentExtensible w16cex:durableId="209953ED" w16cex:dateUtc="2025-10-06T07:25:00Z"/>
  <w16cex:commentExtensible w16cex:durableId="26731DBC" w16cex:dateUtc="2025-10-03T11:45:00Z"/>
  <w16cex:commentExtensible w16cex:durableId="5C64089A" w16cex:dateUtc="2025-10-06T09:26:00Z"/>
  <w16cex:commentExtensible w16cex:durableId="35963A0B" w16cex:dateUtc="2025-10-03T12:27:00Z"/>
  <w16cex:commentExtensible w16cex:durableId="3D9E3A07" w16cex:dateUtc="2025-10-06T06:54:00Z"/>
  <w16cex:commentExtensible w16cex:durableId="48F260DB" w16cex:dateUtc="2025-10-06T07:56:00Z"/>
  <w16cex:commentExtensible w16cex:durableId="4F6FAC4E" w16cex:dateUtc="2025-10-03T14:42:00Z"/>
  <w16cex:commentExtensible w16cex:durableId="5D096F16" w16cex:dateUtc="2025-10-06T08:02:00Z"/>
  <w16cex:commentExtensible w16cex:durableId="77AFE605" w16cex:dateUtc="2025-10-06T08:01:00Z"/>
  <w16cex:commentExtensible w16cex:durableId="195CC8CB" w16cex:dateUtc="2025-10-06T07:53:00Z"/>
  <w16cex:commentExtensible w16cex:durableId="1255217E" w16cex:dateUtc="2025-10-06T07:31:00Z"/>
  <w16cex:commentExtensible w16cex:durableId="67C5B7B2" w16cex:dateUtc="2025-10-06T07:32:00Z"/>
  <w16cex:commentExtensible w16cex:durableId="283CD732" w16cex:dateUtc="2025-10-06T08:17:00Z"/>
  <w16cex:commentExtensible w16cex:durableId="0A9AA8D5" w16cex:dateUtc="2025-10-06T08:18:00Z"/>
  <w16cex:commentExtensible w16cex:durableId="0294E069" w16cex:dateUtc="2025-10-06T07:32:00Z"/>
  <w16cex:commentExtensible w16cex:durableId="35955E5C" w16cex:dateUtc="2025-10-06T07:34:00Z"/>
  <w16cex:commentExtensible w16cex:durableId="4494D511" w16cex:dateUtc="2025-10-06T07:51:00Z"/>
  <w16cex:commentExtensible w16cex:durableId="2E565128" w16cex:dateUtc="2025-10-06T08:19:00Z"/>
  <w16cex:commentExtensible w16cex:durableId="112FF920" w16cex:dateUtc="2025-10-06T08:32:00Z"/>
  <w16cex:commentExtensible w16cex:durableId="5D9269A2" w16cex:dateUtc="2025-10-06T08:52:00Z"/>
  <w16cex:commentExtensible w16cex:durableId="312B442A" w16cex:dateUtc="2025-10-06T09:00:00Z"/>
  <w16cex:commentExtensible w16cex:durableId="4CEF6E99" w16cex:dateUtc="2025-10-06T09:04:00Z"/>
  <w16cex:commentExtensible w16cex:durableId="42D712CD" w16cex:dateUtc="2025-10-06T09:12:00Z"/>
  <w16cex:commentExtensible w16cex:durableId="1389463F" w16cex:dateUtc="2025-10-06T09:13:00Z"/>
  <w16cex:commentExtensible w16cex:durableId="3F6AEFC6" w16cex:dateUtc="2025-10-06T09:14:00Z"/>
  <w16cex:commentExtensible w16cex:durableId="7428DA5E" w16cex:dateUtc="2025-10-06T09:16:00Z"/>
  <w16cex:commentExtensible w16cex:durableId="2E5FC9F3" w16cex:dateUtc="2025-10-06T09:15:00Z"/>
  <w16cex:commentExtensible w16cex:durableId="34CAA208" w16cex:dateUtc="2025-10-06T12:34:00Z"/>
  <w16cex:commentExtensible w16cex:durableId="4601755B" w16cex:dateUtc="2025-10-06T09:19:00Z"/>
  <w16cex:commentExtensible w16cex:durableId="55D3E796" w16cex:dateUtc="2025-10-06T09:17:00Z"/>
  <w16cex:commentExtensible w16cex:durableId="3F379D03" w16cex:dateUtc="2025-10-06T09:20:00Z"/>
  <w16cex:commentExtensible w16cex:durableId="42B828BE" w16cex:dateUtc="2025-10-06T10:27:00Z"/>
  <w16cex:commentExtensible w16cex:durableId="163F5A71" w16cex:dateUtc="2025-10-06T10:27:00Z"/>
  <w16cex:commentExtensible w16cex:durableId="0F11AE84" w16cex:dateUtc="2025-10-06T10:30:00Z"/>
  <w16cex:commentExtensible w16cex:durableId="56BFE9DF" w16cex:dateUtc="2025-10-06T10:34:00Z"/>
  <w16cex:commentExtensible w16cex:durableId="207C25EB" w16cex:dateUtc="2025-10-06T12:47:00Z"/>
  <w16cex:commentExtensible w16cex:durableId="198EFB0D" w16cex:dateUtc="2025-10-06T10:36:00Z"/>
  <w16cex:commentExtensible w16cex:durableId="05CBABC4" w16cex:dateUtc="2025-10-06T10:37:00Z"/>
  <w16cex:commentExtensible w16cex:durableId="7778CA05" w16cex:dateUtc="2025-10-06T10:45:00Z"/>
  <w16cex:commentExtensible w16cex:durableId="6C51D86A" w16cex:dateUtc="2025-10-06T12:17:00Z"/>
  <w16cex:commentExtensible w16cex:durableId="2FD1E013" w16cex:dateUtc="2025-10-06T12:14:00Z"/>
  <w16cex:commentExtensible w16cex:durableId="2959474E" w16cex:dateUtc="2025-10-06T12:12:00Z"/>
  <w16cex:commentExtensible w16cex:durableId="72F1509B" w16cex:dateUtc="2025-10-06T12:13:00Z"/>
  <w16cex:commentExtensible w16cex:durableId="22491DF8" w16cex:dateUtc="2025-10-06T11:52:00Z"/>
  <w16cex:commentExtensible w16cex:durableId="78C2D61C" w16cex:dateUtc="2025-10-06T11:55:00Z"/>
  <w16cex:commentExtensible w16cex:durableId="155A626C" w16cex:dateUtc="2025-10-06T11:59:00Z"/>
  <w16cex:commentExtensible w16cex:durableId="625A7AD7" w16cex:dateUtc="2025-10-06T12:00:00Z"/>
  <w16cex:commentExtensible w16cex:durableId="4029E675" w16cex:dateUtc="2025-10-06T12:04:00Z"/>
  <w16cex:commentExtensible w16cex:durableId="4385CA42" w16cex:dateUtc="2025-10-06T12:03:00Z"/>
  <w16cex:commentExtensible w16cex:durableId="1585C749" w16cex:dateUtc="2025-10-06T12:04:00Z"/>
  <w16cex:commentExtensible w16cex:durableId="562E97FE" w16cex:dateUtc="2025-10-06T12:10:00Z"/>
  <w16cex:commentExtensible w16cex:durableId="3341F193" w16cex:dateUtc="2025-10-06T12:09:00Z"/>
  <w16cex:commentExtensible w16cex:durableId="57EE2938" w16cex:dateUtc="2025-10-06T10:57:00Z"/>
  <w16cex:commentExtensible w16cex:durableId="3986F490" w16cex:dateUtc="2025-10-06T10:57:00Z"/>
  <w16cex:commentExtensible w16cex:durableId="5F01C67F" w16cex:dateUtc="2025-10-06T11:01:00Z"/>
  <w16cex:commentExtensible w16cex:durableId="75A8518D" w16cex:dateUtc="2025-10-06T11:30:00Z"/>
  <w16cex:commentExtensible w16cex:durableId="01494E21" w16cex:dateUtc="2025-10-06T11:32:00Z"/>
  <w16cex:commentExtensible w16cex:durableId="604AECB7" w16cex:dateUtc="2025-10-06T11:35:00Z"/>
  <w16cex:commentExtensible w16cex:durableId="31A0F4B9" w16cex:dateUtc="2025-10-06T11:40:00Z"/>
  <w16cex:commentExtensible w16cex:durableId="0824D31E" w16cex:dateUtc="2025-10-06T11:44:00Z"/>
  <w16cex:commentExtensible w16cex:durableId="71C01980" w16cex:dateUtc="2025-10-06T08:09:00Z"/>
  <w16cex:commentExtensible w16cex:durableId="5AF03CE1" w16cex:dateUtc="2025-10-03T12:32:00Z"/>
  <w16cex:commentExtensible w16cex:durableId="4B5604EC" w16cex:dateUtc="2025-10-06T12:2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5857983" w16cid:durableId="1950A937"/>
  <w16cid:commentId w16cid:paraId="1C6976BB" w16cid:durableId="725DC871"/>
  <w16cid:commentId w16cid:paraId="3ED4C9AE" w16cid:durableId="4033697C"/>
  <w16cid:commentId w16cid:paraId="6817C21D" w16cid:durableId="5E96601C"/>
  <w16cid:commentId w16cid:paraId="0C6EE3CA" w16cid:durableId="641A187D"/>
  <w16cid:commentId w16cid:paraId="088A41B7" w16cid:durableId="08B1D8C8"/>
  <w16cid:commentId w16cid:paraId="0DD94090" w16cid:durableId="021F8573"/>
  <w16cid:commentId w16cid:paraId="5B69CA03" w16cid:durableId="5F7016DD"/>
  <w16cid:commentId w16cid:paraId="49981AE8" w16cid:durableId="0B078B26"/>
  <w16cid:commentId w16cid:paraId="104FC55F" w16cid:durableId="4E6913EE"/>
  <w16cid:commentId w16cid:paraId="741A986D" w16cid:durableId="3777709E"/>
  <w16cid:commentId w16cid:paraId="749F4554" w16cid:durableId="2AF298A8"/>
  <w16cid:commentId w16cid:paraId="685B0CB9" w16cid:durableId="74BA166E"/>
  <w16cid:commentId w16cid:paraId="18E56BB9" w16cid:durableId="51285C9D"/>
  <w16cid:commentId w16cid:paraId="7859D8DF" w16cid:durableId="7755FCB1"/>
  <w16cid:commentId w16cid:paraId="0696D52C" w16cid:durableId="38422A26"/>
  <w16cid:commentId w16cid:paraId="719C3259" w16cid:durableId="5BBD64AF"/>
  <w16cid:commentId w16cid:paraId="6FEE4FC6" w16cid:durableId="5BF4CAA1"/>
  <w16cid:commentId w16cid:paraId="3000C7BF" w16cid:durableId="0A35ABEC"/>
  <w16cid:commentId w16cid:paraId="096E70EF" w16cid:durableId="00BC6D76"/>
  <w16cid:commentId w16cid:paraId="3416D4E4" w16cid:durableId="7C18BF98"/>
  <w16cid:commentId w16cid:paraId="2C5626BD" w16cid:durableId="606E620A"/>
  <w16cid:commentId w16cid:paraId="13763CED" w16cid:durableId="6ADF3C08"/>
  <w16cid:commentId w16cid:paraId="355E1B39" w16cid:durableId="441C3595"/>
  <w16cid:commentId w16cid:paraId="39CE361D" w16cid:durableId="39C47D15"/>
  <w16cid:commentId w16cid:paraId="4CC8507F" w16cid:durableId="6184D2C7"/>
  <w16cid:commentId w16cid:paraId="458357F6" w16cid:durableId="36C95088"/>
  <w16cid:commentId w16cid:paraId="36ED466F" w16cid:durableId="3479257F"/>
  <w16cid:commentId w16cid:paraId="6C60B7D4" w16cid:durableId="095F4999"/>
  <w16cid:commentId w16cid:paraId="4AA75204" w16cid:durableId="6AFDB5C5"/>
  <w16cid:commentId w16cid:paraId="7189D486" w16cid:durableId="58C658AC"/>
  <w16cid:commentId w16cid:paraId="2B40AAE2" w16cid:durableId="292FACF0"/>
  <w16cid:commentId w16cid:paraId="1CDFBBDE" w16cid:durableId="666E3890"/>
  <w16cid:commentId w16cid:paraId="4AB97763" w16cid:durableId="10195AF9"/>
  <w16cid:commentId w16cid:paraId="1BDC5A00" w16cid:durableId="6521028F"/>
  <w16cid:commentId w16cid:paraId="32A2B2F2" w16cid:durableId="49E4AA54"/>
  <w16cid:commentId w16cid:paraId="0C7D4707" w16cid:durableId="6ED442A9"/>
  <w16cid:commentId w16cid:paraId="7ECDCB0A" w16cid:durableId="2141E289"/>
  <w16cid:commentId w16cid:paraId="10ED46EC" w16cid:durableId="2B35CA26"/>
  <w16cid:commentId w16cid:paraId="5ED1BFD2" w16cid:durableId="3556D9B8"/>
  <w16cid:commentId w16cid:paraId="66ADA421" w16cid:durableId="6EAB904B"/>
  <w16cid:commentId w16cid:paraId="3FE7445A" w16cid:durableId="2F5868D6"/>
  <w16cid:commentId w16cid:paraId="0CF1BBE8" w16cid:durableId="3D4A29A0"/>
  <w16cid:commentId w16cid:paraId="6D1CB2D9" w16cid:durableId="376BAE45"/>
  <w16cid:commentId w16cid:paraId="25CE3A3D" w16cid:durableId="7F3B54DB"/>
  <w16cid:commentId w16cid:paraId="119D497D" w16cid:durableId="4CEC90BB"/>
  <w16cid:commentId w16cid:paraId="04A699BD" w16cid:durableId="5E43D011"/>
  <w16cid:commentId w16cid:paraId="0CC30CB8" w16cid:durableId="209953ED"/>
  <w16cid:commentId w16cid:paraId="495CDB16" w16cid:durableId="26731DBC"/>
  <w16cid:commentId w16cid:paraId="74F2E325" w16cid:durableId="5C64089A"/>
  <w16cid:commentId w16cid:paraId="269E2458" w16cid:durableId="35963A0B"/>
  <w16cid:commentId w16cid:paraId="344D1FAE" w16cid:durableId="3D9E3A07"/>
  <w16cid:commentId w16cid:paraId="25025968" w16cid:durableId="48F260DB"/>
  <w16cid:commentId w16cid:paraId="5DADC591" w16cid:durableId="4F6FAC4E"/>
  <w16cid:commentId w16cid:paraId="419E7854" w16cid:durableId="5D096F16"/>
  <w16cid:commentId w16cid:paraId="0C597BAE" w16cid:durableId="77AFE605"/>
  <w16cid:commentId w16cid:paraId="05547098" w16cid:durableId="195CC8CB"/>
  <w16cid:commentId w16cid:paraId="1820E002" w16cid:durableId="1255217E"/>
  <w16cid:commentId w16cid:paraId="719DC589" w16cid:durableId="67C5B7B2"/>
  <w16cid:commentId w16cid:paraId="5F6A705B" w16cid:durableId="283CD732"/>
  <w16cid:commentId w16cid:paraId="42196992" w16cid:durableId="0A9AA8D5"/>
  <w16cid:commentId w16cid:paraId="5BE4A452" w16cid:durableId="0294E069"/>
  <w16cid:commentId w16cid:paraId="491B84F8" w16cid:durableId="35955E5C"/>
  <w16cid:commentId w16cid:paraId="66314A80" w16cid:durableId="4494D511"/>
  <w16cid:commentId w16cid:paraId="17FB44AA" w16cid:durableId="2E565128"/>
  <w16cid:commentId w16cid:paraId="056B8E4E" w16cid:durableId="112FF920"/>
  <w16cid:commentId w16cid:paraId="5468E17D" w16cid:durableId="5D9269A2"/>
  <w16cid:commentId w16cid:paraId="023517BB" w16cid:durableId="312B442A"/>
  <w16cid:commentId w16cid:paraId="5E80DD0F" w16cid:durableId="4CEF6E99"/>
  <w16cid:commentId w16cid:paraId="178C1E81" w16cid:durableId="42D712CD"/>
  <w16cid:commentId w16cid:paraId="1F87DF33" w16cid:durableId="1389463F"/>
  <w16cid:commentId w16cid:paraId="478D1A5F" w16cid:durableId="3F6AEFC6"/>
  <w16cid:commentId w16cid:paraId="7BF64431" w16cid:durableId="7428DA5E"/>
  <w16cid:commentId w16cid:paraId="1A8C9E67" w16cid:durableId="2E5FC9F3"/>
  <w16cid:commentId w16cid:paraId="7F3B9ECA" w16cid:durableId="34CAA208"/>
  <w16cid:commentId w16cid:paraId="19CB835A" w16cid:durableId="4601755B"/>
  <w16cid:commentId w16cid:paraId="41782AE1" w16cid:durableId="55D3E796"/>
  <w16cid:commentId w16cid:paraId="7727DFCA" w16cid:durableId="3F379D03"/>
  <w16cid:commentId w16cid:paraId="12207CD2" w16cid:durableId="42B828BE"/>
  <w16cid:commentId w16cid:paraId="1C16657A" w16cid:durableId="163F5A71"/>
  <w16cid:commentId w16cid:paraId="209A102B" w16cid:durableId="0F11AE84"/>
  <w16cid:commentId w16cid:paraId="5EBA6DD2" w16cid:durableId="56BFE9DF"/>
  <w16cid:commentId w16cid:paraId="4D8E11C2" w16cid:durableId="207C25EB"/>
  <w16cid:commentId w16cid:paraId="11CD9543" w16cid:durableId="198EFB0D"/>
  <w16cid:commentId w16cid:paraId="2A74D533" w16cid:durableId="05CBABC4"/>
  <w16cid:commentId w16cid:paraId="580C7177" w16cid:durableId="7778CA05"/>
  <w16cid:commentId w16cid:paraId="3504EE2D" w16cid:durableId="6C51D86A"/>
  <w16cid:commentId w16cid:paraId="68C7E421" w16cid:durableId="2FD1E013"/>
  <w16cid:commentId w16cid:paraId="4FCF40DA" w16cid:durableId="2959474E"/>
  <w16cid:commentId w16cid:paraId="0DE0D5A8" w16cid:durableId="72F1509B"/>
  <w16cid:commentId w16cid:paraId="7A3CEDAC" w16cid:durableId="22491DF8"/>
  <w16cid:commentId w16cid:paraId="511E587B" w16cid:durableId="78C2D61C"/>
  <w16cid:commentId w16cid:paraId="0D2118EB" w16cid:durableId="155A626C"/>
  <w16cid:commentId w16cid:paraId="091A8376" w16cid:durableId="625A7AD7"/>
  <w16cid:commentId w16cid:paraId="000EB016" w16cid:durableId="4029E675"/>
  <w16cid:commentId w16cid:paraId="5BF06F54" w16cid:durableId="4385CA42"/>
  <w16cid:commentId w16cid:paraId="3963F51F" w16cid:durableId="1585C749"/>
  <w16cid:commentId w16cid:paraId="100D596A" w16cid:durableId="562E97FE"/>
  <w16cid:commentId w16cid:paraId="037C8B8B" w16cid:durableId="3341F193"/>
  <w16cid:commentId w16cid:paraId="233C8088" w16cid:durableId="57EE2938"/>
  <w16cid:commentId w16cid:paraId="6DD7A13B" w16cid:durableId="3986F490"/>
  <w16cid:commentId w16cid:paraId="53103E95" w16cid:durableId="5F01C67F"/>
  <w16cid:commentId w16cid:paraId="4D6A5774" w16cid:durableId="75A8518D"/>
  <w16cid:commentId w16cid:paraId="668DED1E" w16cid:durableId="01494E21"/>
  <w16cid:commentId w16cid:paraId="53E9AC47" w16cid:durableId="604AECB7"/>
  <w16cid:commentId w16cid:paraId="2900C395" w16cid:durableId="31A0F4B9"/>
  <w16cid:commentId w16cid:paraId="2707E4B2" w16cid:durableId="0824D31E"/>
  <w16cid:commentId w16cid:paraId="07661508" w16cid:durableId="71C01980"/>
  <w16cid:commentId w16cid:paraId="0F1C6364" w16cid:durableId="5AF03CE1"/>
  <w16cid:commentId w16cid:paraId="03E3E458" w16cid:durableId="4B5604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5FEED" w14:textId="77777777" w:rsidR="00BC4C6E" w:rsidRDefault="00BC4C6E">
      <w:pPr>
        <w:spacing w:after="0" w:line="240" w:lineRule="auto"/>
      </w:pPr>
      <w:r>
        <w:separator/>
      </w:r>
    </w:p>
  </w:endnote>
  <w:endnote w:type="continuationSeparator" w:id="0">
    <w:p w14:paraId="696A0533" w14:textId="77777777" w:rsidR="00BC4C6E" w:rsidRDefault="00BC4C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1EF0E59" w14:paraId="727BC2DC" w14:textId="77777777" w:rsidTr="01EF0E59">
      <w:trPr>
        <w:trHeight w:val="300"/>
      </w:trPr>
      <w:tc>
        <w:tcPr>
          <w:tcW w:w="3005" w:type="dxa"/>
        </w:tcPr>
        <w:p w14:paraId="6899D0B7" w14:textId="5AD0BF80" w:rsidR="01EF0E59" w:rsidRDefault="01EF0E59" w:rsidP="01EF0E59">
          <w:pPr>
            <w:ind w:left="-115"/>
          </w:pPr>
        </w:p>
      </w:tc>
      <w:tc>
        <w:tcPr>
          <w:tcW w:w="3005" w:type="dxa"/>
        </w:tcPr>
        <w:p w14:paraId="4CFB9AB0" w14:textId="4436BD67" w:rsidR="01EF0E59" w:rsidRDefault="01EF0E59" w:rsidP="01EF0E59">
          <w:pPr>
            <w:jc w:val="center"/>
          </w:pPr>
          <w:r>
            <w:fldChar w:fldCharType="begin"/>
          </w:r>
          <w:r>
            <w:instrText>PAGE</w:instrText>
          </w:r>
          <w:r>
            <w:fldChar w:fldCharType="separate"/>
          </w:r>
          <w:r w:rsidR="00E854FA">
            <w:rPr>
              <w:noProof/>
            </w:rPr>
            <w:t>1</w:t>
          </w:r>
          <w:r>
            <w:fldChar w:fldCharType="end"/>
          </w:r>
        </w:p>
      </w:tc>
      <w:tc>
        <w:tcPr>
          <w:tcW w:w="3005" w:type="dxa"/>
        </w:tcPr>
        <w:p w14:paraId="745382F2" w14:textId="397BE58E" w:rsidR="01EF0E59" w:rsidRDefault="01EF0E59" w:rsidP="01EF0E59">
          <w:pPr>
            <w:ind w:right="-115"/>
            <w:jc w:val="right"/>
          </w:pPr>
        </w:p>
      </w:tc>
    </w:tr>
  </w:tbl>
  <w:p w14:paraId="1F57A611" w14:textId="7826CA92" w:rsidR="01EF0E59" w:rsidRDefault="01EF0E59" w:rsidP="01EF0E5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3D299" w14:textId="77777777" w:rsidR="00BC4C6E" w:rsidRDefault="00BC4C6E">
      <w:pPr>
        <w:spacing w:after="0" w:line="240" w:lineRule="auto"/>
      </w:pPr>
      <w:r>
        <w:separator/>
      </w:r>
    </w:p>
  </w:footnote>
  <w:footnote w:type="continuationSeparator" w:id="0">
    <w:p w14:paraId="2C75E77F" w14:textId="77777777" w:rsidR="00BC4C6E" w:rsidRDefault="00BC4C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01EF0E59" w14:paraId="6324EEEA" w14:textId="77777777" w:rsidTr="01EF0E59">
      <w:trPr>
        <w:trHeight w:val="300"/>
      </w:trPr>
      <w:tc>
        <w:tcPr>
          <w:tcW w:w="3005" w:type="dxa"/>
        </w:tcPr>
        <w:p w14:paraId="47EB515C" w14:textId="1205076E" w:rsidR="01EF0E59" w:rsidRDefault="01EF0E59" w:rsidP="01EF0E59">
          <w:pPr>
            <w:ind w:left="-115"/>
          </w:pPr>
        </w:p>
      </w:tc>
      <w:tc>
        <w:tcPr>
          <w:tcW w:w="3005" w:type="dxa"/>
        </w:tcPr>
        <w:p w14:paraId="6FF73D54" w14:textId="0F3F416F" w:rsidR="01EF0E59" w:rsidRDefault="01EF0E59" w:rsidP="01EF0E59">
          <w:pPr>
            <w:jc w:val="center"/>
          </w:pPr>
        </w:p>
      </w:tc>
      <w:tc>
        <w:tcPr>
          <w:tcW w:w="3005" w:type="dxa"/>
        </w:tcPr>
        <w:p w14:paraId="11A73D1F" w14:textId="03128708" w:rsidR="01EF0E59" w:rsidRDefault="01EF0E59" w:rsidP="01EF0E59">
          <w:pPr>
            <w:ind w:right="-115"/>
            <w:jc w:val="right"/>
          </w:pPr>
        </w:p>
      </w:tc>
    </w:tr>
  </w:tbl>
  <w:p w14:paraId="0A52DC1E" w14:textId="5D0FBD96" w:rsidR="01EF0E59" w:rsidRDefault="01EF0E59" w:rsidP="01EF0E59"/>
</w:hdr>
</file>

<file path=word/intelligence2.xml><?xml version="1.0" encoding="utf-8"?>
<int2:intelligence xmlns:int2="http://schemas.microsoft.com/office/intelligence/2020/intelligence" xmlns:oel="http://schemas.microsoft.com/office/2019/extlst">
  <int2:observations>
    <int2:textHash int2:hashCode="sUlNLpbwASb0YC" int2:id="0U0003s9">
      <int2:state int2:value="Rejected" int2:type="spell"/>
    </int2:textHash>
    <int2:textHash int2:hashCode="WTt0OyB+EP9V7G" int2:id="3SxT3I16">
      <int2:state int2:value="Rejected" int2:type="spell"/>
    </int2:textHash>
    <int2:textHash int2:hashCode="bsy+g9mBOfiLPK" int2:id="RUWTGtSm">
      <int2:state int2:value="Rejected" int2:type="spell"/>
    </int2:textHash>
    <int2:textHash int2:hashCode="5dLcg39zgzSP5G" int2:id="ZCCUpBJ9">
      <int2:state int2:value="Rejected" int2:type="spell"/>
    </int2:textHash>
    <int2:textHash int2:hashCode="7Mnw7qYp+1YHt6" int2:id="pBpqiwQn">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316C9"/>
    <w:multiLevelType w:val="multilevel"/>
    <w:tmpl w:val="AF10909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ED3DE5"/>
    <w:multiLevelType w:val="multilevel"/>
    <w:tmpl w:val="8C7032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B095256"/>
    <w:multiLevelType w:val="hybridMultilevel"/>
    <w:tmpl w:val="1E0066DA"/>
    <w:lvl w:ilvl="0" w:tplc="7A42D1A4">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B0F4E9F"/>
    <w:multiLevelType w:val="multilevel"/>
    <w:tmpl w:val="D47AE5C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312026"/>
    <w:multiLevelType w:val="multilevel"/>
    <w:tmpl w:val="2D6A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1C15F0"/>
    <w:multiLevelType w:val="multilevel"/>
    <w:tmpl w:val="82103D72"/>
    <w:lvl w:ilvl="0">
      <w:start w:val="1"/>
      <w:numFmt w:val="decimal"/>
      <w:lvlText w:val="%1."/>
      <w:lvlJc w:val="left"/>
      <w:pPr>
        <w:ind w:left="501" w:hanging="360"/>
      </w:pPr>
      <w:rPr>
        <w:rFonts w:hint="default"/>
        <w:b/>
        <w:bCs/>
      </w:rPr>
    </w:lvl>
    <w:lvl w:ilvl="1">
      <w:start w:val="1"/>
      <w:numFmt w:val="decimal"/>
      <w:isLgl/>
      <w:lvlText w:val="%1.%2"/>
      <w:lvlJc w:val="left"/>
      <w:pPr>
        <w:ind w:left="785" w:hanging="360"/>
      </w:pPr>
      <w:rPr>
        <w:rFonts w:hint="default"/>
        <w:b/>
        <w:bCs/>
      </w:rPr>
    </w:lvl>
    <w:lvl w:ilvl="2">
      <w:start w:val="1"/>
      <w:numFmt w:val="decimal"/>
      <w:isLgl/>
      <w:lvlText w:val="%1.%2.%3"/>
      <w:lvlJc w:val="left"/>
      <w:pPr>
        <w:ind w:left="1581" w:hanging="720"/>
      </w:pPr>
      <w:rPr>
        <w:rFonts w:hint="default"/>
      </w:rPr>
    </w:lvl>
    <w:lvl w:ilvl="3">
      <w:start w:val="1"/>
      <w:numFmt w:val="decimal"/>
      <w:isLgl/>
      <w:lvlText w:val="%1.%2.%3.%4"/>
      <w:lvlJc w:val="left"/>
      <w:pPr>
        <w:ind w:left="1941" w:hanging="720"/>
      </w:pPr>
      <w:rPr>
        <w:rFonts w:hint="default"/>
      </w:rPr>
    </w:lvl>
    <w:lvl w:ilvl="4">
      <w:start w:val="1"/>
      <w:numFmt w:val="decimal"/>
      <w:isLgl/>
      <w:lvlText w:val="%1.%2.%3.%4.%5"/>
      <w:lvlJc w:val="left"/>
      <w:pPr>
        <w:ind w:left="2661" w:hanging="1080"/>
      </w:pPr>
      <w:rPr>
        <w:rFonts w:hint="default"/>
      </w:rPr>
    </w:lvl>
    <w:lvl w:ilvl="5">
      <w:start w:val="1"/>
      <w:numFmt w:val="decimal"/>
      <w:isLgl/>
      <w:lvlText w:val="%1.%2.%3.%4.%5.%6"/>
      <w:lvlJc w:val="left"/>
      <w:pPr>
        <w:ind w:left="3021" w:hanging="1080"/>
      </w:pPr>
      <w:rPr>
        <w:rFonts w:hint="default"/>
      </w:rPr>
    </w:lvl>
    <w:lvl w:ilvl="6">
      <w:start w:val="1"/>
      <w:numFmt w:val="decimal"/>
      <w:isLgl/>
      <w:lvlText w:val="%1.%2.%3.%4.%5.%6.%7"/>
      <w:lvlJc w:val="left"/>
      <w:pPr>
        <w:ind w:left="3741" w:hanging="1440"/>
      </w:pPr>
      <w:rPr>
        <w:rFonts w:hint="default"/>
      </w:rPr>
    </w:lvl>
    <w:lvl w:ilvl="7">
      <w:start w:val="1"/>
      <w:numFmt w:val="decimal"/>
      <w:isLgl/>
      <w:lvlText w:val="%1.%2.%3.%4.%5.%6.%7.%8"/>
      <w:lvlJc w:val="left"/>
      <w:pPr>
        <w:ind w:left="4101" w:hanging="1440"/>
      </w:pPr>
      <w:rPr>
        <w:rFonts w:hint="default"/>
      </w:rPr>
    </w:lvl>
    <w:lvl w:ilvl="8">
      <w:start w:val="1"/>
      <w:numFmt w:val="decimal"/>
      <w:isLgl/>
      <w:lvlText w:val="%1.%2.%3.%4.%5.%6.%7.%8.%9"/>
      <w:lvlJc w:val="left"/>
      <w:pPr>
        <w:ind w:left="4821" w:hanging="1800"/>
      </w:pPr>
      <w:rPr>
        <w:rFonts w:hint="default"/>
      </w:rPr>
    </w:lvl>
  </w:abstractNum>
  <w:abstractNum w:abstractNumId="6" w15:restartNumberingAfterBreak="0">
    <w:nsid w:val="36175DE4"/>
    <w:multiLevelType w:val="hybridMultilevel"/>
    <w:tmpl w:val="684C9CD4"/>
    <w:lvl w:ilvl="0" w:tplc="F5B48F7E">
      <w:start w:val="1"/>
      <w:numFmt w:val="decimal"/>
      <w:lvlText w:val="%1."/>
      <w:lvlJc w:val="left"/>
      <w:pPr>
        <w:ind w:left="720" w:hanging="360"/>
      </w:pPr>
      <w:rPr>
        <w:rFonts w:ascii="Times New Roman" w:hAnsi="Times New Roman" w:cs="Times New Roman" w:hint="default"/>
        <w:b w:val="0"/>
        <w:bCs w:val="0"/>
        <w:sz w:val="24"/>
        <w:szCs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6F16721"/>
    <w:multiLevelType w:val="hybridMultilevel"/>
    <w:tmpl w:val="0882A4E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8C21D1A"/>
    <w:multiLevelType w:val="multilevel"/>
    <w:tmpl w:val="25E2D63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A9E0BEA"/>
    <w:multiLevelType w:val="multilevel"/>
    <w:tmpl w:val="8B64E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154A4D"/>
    <w:multiLevelType w:val="multilevel"/>
    <w:tmpl w:val="6F14CD8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1403CC3"/>
    <w:multiLevelType w:val="hybridMultilevel"/>
    <w:tmpl w:val="C6148522"/>
    <w:lvl w:ilvl="0" w:tplc="76B8F12C">
      <w:start w:val="1"/>
      <w:numFmt w:val="decimal"/>
      <w:lvlText w:val="%1)"/>
      <w:lvlJc w:val="left"/>
      <w:pPr>
        <w:ind w:left="720" w:hanging="360"/>
      </w:pPr>
      <w:rPr>
        <w:rFonts w:ascii="Times New Roman" w:hAnsi="Times New Roman" w:cs="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C7F3AD"/>
    <w:multiLevelType w:val="hybridMultilevel"/>
    <w:tmpl w:val="3E524EF8"/>
    <w:lvl w:ilvl="0" w:tplc="F1447FB6">
      <w:start w:val="1"/>
      <w:numFmt w:val="decimal"/>
      <w:lvlText w:val="%1."/>
      <w:lvlJc w:val="left"/>
      <w:pPr>
        <w:ind w:left="720" w:hanging="360"/>
      </w:pPr>
    </w:lvl>
    <w:lvl w:ilvl="1" w:tplc="06041E46">
      <w:start w:val="1"/>
      <w:numFmt w:val="lowerLetter"/>
      <w:lvlText w:val="%2."/>
      <w:lvlJc w:val="left"/>
      <w:pPr>
        <w:ind w:left="1440" w:hanging="360"/>
      </w:pPr>
    </w:lvl>
    <w:lvl w:ilvl="2" w:tplc="E4BCC29A">
      <w:start w:val="1"/>
      <w:numFmt w:val="lowerRoman"/>
      <w:lvlText w:val="%3."/>
      <w:lvlJc w:val="right"/>
      <w:pPr>
        <w:ind w:left="2160" w:hanging="180"/>
      </w:pPr>
    </w:lvl>
    <w:lvl w:ilvl="3" w:tplc="4028B68C">
      <w:start w:val="1"/>
      <w:numFmt w:val="decimal"/>
      <w:lvlText w:val="%4."/>
      <w:lvlJc w:val="left"/>
      <w:pPr>
        <w:ind w:left="2880" w:hanging="360"/>
      </w:pPr>
    </w:lvl>
    <w:lvl w:ilvl="4" w:tplc="AC6E8742">
      <w:start w:val="1"/>
      <w:numFmt w:val="lowerLetter"/>
      <w:lvlText w:val="%5."/>
      <w:lvlJc w:val="left"/>
      <w:pPr>
        <w:ind w:left="3600" w:hanging="360"/>
      </w:pPr>
    </w:lvl>
    <w:lvl w:ilvl="5" w:tplc="625273C4">
      <w:start w:val="1"/>
      <w:numFmt w:val="lowerRoman"/>
      <w:lvlText w:val="%6."/>
      <w:lvlJc w:val="right"/>
      <w:pPr>
        <w:ind w:left="4320" w:hanging="180"/>
      </w:pPr>
    </w:lvl>
    <w:lvl w:ilvl="6" w:tplc="BD40BFC0">
      <w:start w:val="1"/>
      <w:numFmt w:val="decimal"/>
      <w:lvlText w:val="%7."/>
      <w:lvlJc w:val="left"/>
      <w:pPr>
        <w:ind w:left="5040" w:hanging="360"/>
      </w:pPr>
    </w:lvl>
    <w:lvl w:ilvl="7" w:tplc="D8803E6E">
      <w:start w:val="1"/>
      <w:numFmt w:val="lowerLetter"/>
      <w:lvlText w:val="%8."/>
      <w:lvlJc w:val="left"/>
      <w:pPr>
        <w:ind w:left="5760" w:hanging="360"/>
      </w:pPr>
    </w:lvl>
    <w:lvl w:ilvl="8" w:tplc="93468F56">
      <w:start w:val="1"/>
      <w:numFmt w:val="lowerRoman"/>
      <w:lvlText w:val="%9."/>
      <w:lvlJc w:val="right"/>
      <w:pPr>
        <w:ind w:left="6480" w:hanging="180"/>
      </w:pPr>
    </w:lvl>
  </w:abstractNum>
  <w:abstractNum w:abstractNumId="13" w15:restartNumberingAfterBreak="0">
    <w:nsid w:val="520D76BB"/>
    <w:multiLevelType w:val="multilevel"/>
    <w:tmpl w:val="52B0BBA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4481BF2"/>
    <w:multiLevelType w:val="multilevel"/>
    <w:tmpl w:val="9196C3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CB40E1"/>
    <w:multiLevelType w:val="multilevel"/>
    <w:tmpl w:val="2D6A8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C56126C"/>
    <w:multiLevelType w:val="hybridMultilevel"/>
    <w:tmpl w:val="03182A8A"/>
    <w:lvl w:ilvl="0" w:tplc="AA8C625C">
      <w:start w:val="6"/>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5EAA7BE9"/>
    <w:multiLevelType w:val="multilevel"/>
    <w:tmpl w:val="E5E8B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BC3DD5"/>
    <w:multiLevelType w:val="hybridMultilevel"/>
    <w:tmpl w:val="BAEA14E4"/>
    <w:lvl w:ilvl="0" w:tplc="F724BC78">
      <w:start w:val="1"/>
      <w:numFmt w:val="decimal"/>
      <w:lvlText w:val="%1)"/>
      <w:lvlJc w:val="left"/>
      <w:pPr>
        <w:ind w:left="501" w:hanging="360"/>
      </w:pPr>
      <w:rPr>
        <w:rFonts w:hint="default"/>
      </w:r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19" w15:restartNumberingAfterBreak="0">
    <w:nsid w:val="706E7FFC"/>
    <w:multiLevelType w:val="multilevel"/>
    <w:tmpl w:val="63D6726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B1F1620"/>
    <w:multiLevelType w:val="multilevel"/>
    <w:tmpl w:val="174ABAC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7096184">
    <w:abstractNumId w:val="5"/>
  </w:num>
  <w:num w:numId="2" w16cid:durableId="1138911600">
    <w:abstractNumId w:val="11"/>
  </w:num>
  <w:num w:numId="3" w16cid:durableId="471292075">
    <w:abstractNumId w:val="6"/>
  </w:num>
  <w:num w:numId="4" w16cid:durableId="277027231">
    <w:abstractNumId w:val="9"/>
  </w:num>
  <w:num w:numId="5" w16cid:durableId="24260348">
    <w:abstractNumId w:val="1"/>
  </w:num>
  <w:num w:numId="6" w16cid:durableId="326397212">
    <w:abstractNumId w:val="0"/>
  </w:num>
  <w:num w:numId="7" w16cid:durableId="357119585">
    <w:abstractNumId w:val="13"/>
  </w:num>
  <w:num w:numId="8" w16cid:durableId="771053562">
    <w:abstractNumId w:val="10"/>
  </w:num>
  <w:num w:numId="9" w16cid:durableId="538202719">
    <w:abstractNumId w:val="20"/>
  </w:num>
  <w:num w:numId="10" w16cid:durableId="409087352">
    <w:abstractNumId w:val="14"/>
  </w:num>
  <w:num w:numId="11" w16cid:durableId="1063528529">
    <w:abstractNumId w:val="3"/>
  </w:num>
  <w:num w:numId="12" w16cid:durableId="1025445862">
    <w:abstractNumId w:val="19"/>
  </w:num>
  <w:num w:numId="13" w16cid:durableId="1519732181">
    <w:abstractNumId w:val="8"/>
  </w:num>
  <w:num w:numId="14" w16cid:durableId="896017123">
    <w:abstractNumId w:val="17"/>
  </w:num>
  <w:num w:numId="15" w16cid:durableId="1541624162">
    <w:abstractNumId w:val="4"/>
  </w:num>
  <w:num w:numId="16" w16cid:durableId="2008364547">
    <w:abstractNumId w:val="16"/>
  </w:num>
  <w:num w:numId="17" w16cid:durableId="1954898758">
    <w:abstractNumId w:val="2"/>
  </w:num>
  <w:num w:numId="18" w16cid:durableId="1365249808">
    <w:abstractNumId w:val="18"/>
  </w:num>
  <w:num w:numId="19" w16cid:durableId="505479407">
    <w:abstractNumId w:val="7"/>
  </w:num>
  <w:num w:numId="20" w16cid:durableId="2136940822">
    <w:abstractNumId w:val="12"/>
  </w:num>
  <w:num w:numId="21" w16cid:durableId="831288625">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revisionView w:formatting="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FB0115"/>
    <w:rsid w:val="00000571"/>
    <w:rsid w:val="00000B52"/>
    <w:rsid w:val="00000ECA"/>
    <w:rsid w:val="00001685"/>
    <w:rsid w:val="000023CC"/>
    <w:rsid w:val="00005525"/>
    <w:rsid w:val="00005C96"/>
    <w:rsid w:val="00005FA5"/>
    <w:rsid w:val="00006606"/>
    <w:rsid w:val="00007B40"/>
    <w:rsid w:val="00010242"/>
    <w:rsid w:val="000107AA"/>
    <w:rsid w:val="0001086A"/>
    <w:rsid w:val="00010947"/>
    <w:rsid w:val="00012E9F"/>
    <w:rsid w:val="0001656C"/>
    <w:rsid w:val="00016EAB"/>
    <w:rsid w:val="000174EC"/>
    <w:rsid w:val="00017C5F"/>
    <w:rsid w:val="000202D6"/>
    <w:rsid w:val="00021B4E"/>
    <w:rsid w:val="00021C6E"/>
    <w:rsid w:val="00023DEF"/>
    <w:rsid w:val="00024928"/>
    <w:rsid w:val="00025DBA"/>
    <w:rsid w:val="00025FA8"/>
    <w:rsid w:val="00026031"/>
    <w:rsid w:val="000263B5"/>
    <w:rsid w:val="00031AE8"/>
    <w:rsid w:val="000327B4"/>
    <w:rsid w:val="00033EEF"/>
    <w:rsid w:val="000344F4"/>
    <w:rsid w:val="00035804"/>
    <w:rsid w:val="00036774"/>
    <w:rsid w:val="00036DEE"/>
    <w:rsid w:val="000412BA"/>
    <w:rsid w:val="000415B8"/>
    <w:rsid w:val="00041CA7"/>
    <w:rsid w:val="000426D8"/>
    <w:rsid w:val="0004299F"/>
    <w:rsid w:val="00042A01"/>
    <w:rsid w:val="00042DFF"/>
    <w:rsid w:val="00043575"/>
    <w:rsid w:val="0004455B"/>
    <w:rsid w:val="0004516B"/>
    <w:rsid w:val="000462FA"/>
    <w:rsid w:val="000464B5"/>
    <w:rsid w:val="00051B1C"/>
    <w:rsid w:val="00051B63"/>
    <w:rsid w:val="00052C75"/>
    <w:rsid w:val="0005350C"/>
    <w:rsid w:val="00053595"/>
    <w:rsid w:val="00053B24"/>
    <w:rsid w:val="000563A1"/>
    <w:rsid w:val="00056510"/>
    <w:rsid w:val="00056601"/>
    <w:rsid w:val="00060AF1"/>
    <w:rsid w:val="00061B4C"/>
    <w:rsid w:val="00061E98"/>
    <w:rsid w:val="000626A9"/>
    <w:rsid w:val="00062C24"/>
    <w:rsid w:val="000640E3"/>
    <w:rsid w:val="00064A3C"/>
    <w:rsid w:val="00064CCD"/>
    <w:rsid w:val="00070334"/>
    <w:rsid w:val="00072A54"/>
    <w:rsid w:val="00073218"/>
    <w:rsid w:val="00073BA8"/>
    <w:rsid w:val="0007420C"/>
    <w:rsid w:val="0007451A"/>
    <w:rsid w:val="00083FCC"/>
    <w:rsid w:val="0008400A"/>
    <w:rsid w:val="000840CD"/>
    <w:rsid w:val="00084CCF"/>
    <w:rsid w:val="00085AE6"/>
    <w:rsid w:val="00085CC7"/>
    <w:rsid w:val="00086835"/>
    <w:rsid w:val="000873DB"/>
    <w:rsid w:val="00087504"/>
    <w:rsid w:val="00087647"/>
    <w:rsid w:val="00087884"/>
    <w:rsid w:val="00087A2E"/>
    <w:rsid w:val="00090767"/>
    <w:rsid w:val="00090A40"/>
    <w:rsid w:val="000911C3"/>
    <w:rsid w:val="00093EE6"/>
    <w:rsid w:val="000943F2"/>
    <w:rsid w:val="0009461A"/>
    <w:rsid w:val="000964BF"/>
    <w:rsid w:val="000976C8"/>
    <w:rsid w:val="00097AFD"/>
    <w:rsid w:val="000A022F"/>
    <w:rsid w:val="000A2F41"/>
    <w:rsid w:val="000A2FCA"/>
    <w:rsid w:val="000A3889"/>
    <w:rsid w:val="000A3A15"/>
    <w:rsid w:val="000A4737"/>
    <w:rsid w:val="000A4BFD"/>
    <w:rsid w:val="000A51BA"/>
    <w:rsid w:val="000A70CE"/>
    <w:rsid w:val="000A755F"/>
    <w:rsid w:val="000A7913"/>
    <w:rsid w:val="000A7920"/>
    <w:rsid w:val="000A7E7E"/>
    <w:rsid w:val="000B029E"/>
    <w:rsid w:val="000B1A66"/>
    <w:rsid w:val="000B251B"/>
    <w:rsid w:val="000B4F13"/>
    <w:rsid w:val="000B5518"/>
    <w:rsid w:val="000B5EB0"/>
    <w:rsid w:val="000B61CB"/>
    <w:rsid w:val="000B6292"/>
    <w:rsid w:val="000B6340"/>
    <w:rsid w:val="000C01E7"/>
    <w:rsid w:val="000C1BB8"/>
    <w:rsid w:val="000C25E6"/>
    <w:rsid w:val="000C2763"/>
    <w:rsid w:val="000C280B"/>
    <w:rsid w:val="000C2EE8"/>
    <w:rsid w:val="000C32AA"/>
    <w:rsid w:val="000C3A30"/>
    <w:rsid w:val="000C3B0B"/>
    <w:rsid w:val="000C5C02"/>
    <w:rsid w:val="000C7657"/>
    <w:rsid w:val="000C76D9"/>
    <w:rsid w:val="000C7EA4"/>
    <w:rsid w:val="000D0FB1"/>
    <w:rsid w:val="000D2189"/>
    <w:rsid w:val="000D2A32"/>
    <w:rsid w:val="000D2A4E"/>
    <w:rsid w:val="000D3670"/>
    <w:rsid w:val="000D429B"/>
    <w:rsid w:val="000D453C"/>
    <w:rsid w:val="000D480C"/>
    <w:rsid w:val="000D4BEA"/>
    <w:rsid w:val="000D502A"/>
    <w:rsid w:val="000D7FC3"/>
    <w:rsid w:val="000E0FAD"/>
    <w:rsid w:val="000E102E"/>
    <w:rsid w:val="000E2006"/>
    <w:rsid w:val="000E3CA1"/>
    <w:rsid w:val="000E42AD"/>
    <w:rsid w:val="000E4D63"/>
    <w:rsid w:val="000F15FC"/>
    <w:rsid w:val="000F16D4"/>
    <w:rsid w:val="000F1A45"/>
    <w:rsid w:val="000F1B53"/>
    <w:rsid w:val="000F245D"/>
    <w:rsid w:val="000F49EE"/>
    <w:rsid w:val="000F5DEE"/>
    <w:rsid w:val="000F7024"/>
    <w:rsid w:val="000F7B34"/>
    <w:rsid w:val="0010112D"/>
    <w:rsid w:val="00101637"/>
    <w:rsid w:val="00102547"/>
    <w:rsid w:val="001029A2"/>
    <w:rsid w:val="0010389C"/>
    <w:rsid w:val="0010410C"/>
    <w:rsid w:val="0010525E"/>
    <w:rsid w:val="0010670D"/>
    <w:rsid w:val="00110A0E"/>
    <w:rsid w:val="00111614"/>
    <w:rsid w:val="001119C9"/>
    <w:rsid w:val="00113FC8"/>
    <w:rsid w:val="001144F6"/>
    <w:rsid w:val="001156BF"/>
    <w:rsid w:val="00115EC3"/>
    <w:rsid w:val="001178AB"/>
    <w:rsid w:val="001209F9"/>
    <w:rsid w:val="00120E1F"/>
    <w:rsid w:val="00120FA7"/>
    <w:rsid w:val="0012140B"/>
    <w:rsid w:val="001218AB"/>
    <w:rsid w:val="00122FBF"/>
    <w:rsid w:val="00123113"/>
    <w:rsid w:val="00123274"/>
    <w:rsid w:val="00124014"/>
    <w:rsid w:val="001245F1"/>
    <w:rsid w:val="0012559A"/>
    <w:rsid w:val="00126020"/>
    <w:rsid w:val="001260F4"/>
    <w:rsid w:val="00127240"/>
    <w:rsid w:val="00127C22"/>
    <w:rsid w:val="00130C01"/>
    <w:rsid w:val="00131C3C"/>
    <w:rsid w:val="00132DA8"/>
    <w:rsid w:val="00135647"/>
    <w:rsid w:val="00137CAF"/>
    <w:rsid w:val="00142CFC"/>
    <w:rsid w:val="001438DB"/>
    <w:rsid w:val="00145514"/>
    <w:rsid w:val="001455DC"/>
    <w:rsid w:val="00147256"/>
    <w:rsid w:val="00147305"/>
    <w:rsid w:val="0014758D"/>
    <w:rsid w:val="00150A74"/>
    <w:rsid w:val="00151388"/>
    <w:rsid w:val="00151ECC"/>
    <w:rsid w:val="00152DFF"/>
    <w:rsid w:val="001538C0"/>
    <w:rsid w:val="00154A51"/>
    <w:rsid w:val="00154F2A"/>
    <w:rsid w:val="00156B82"/>
    <w:rsid w:val="00157900"/>
    <w:rsid w:val="001600D6"/>
    <w:rsid w:val="00160185"/>
    <w:rsid w:val="00160409"/>
    <w:rsid w:val="00162981"/>
    <w:rsid w:val="00163214"/>
    <w:rsid w:val="0016331A"/>
    <w:rsid w:val="00166C03"/>
    <w:rsid w:val="0016759D"/>
    <w:rsid w:val="001676AB"/>
    <w:rsid w:val="00167F70"/>
    <w:rsid w:val="00170CC7"/>
    <w:rsid w:val="00170F06"/>
    <w:rsid w:val="001713FA"/>
    <w:rsid w:val="00171E45"/>
    <w:rsid w:val="00171FC5"/>
    <w:rsid w:val="00172373"/>
    <w:rsid w:val="001745E9"/>
    <w:rsid w:val="00174F15"/>
    <w:rsid w:val="00175F00"/>
    <w:rsid w:val="001762D4"/>
    <w:rsid w:val="00176601"/>
    <w:rsid w:val="00177CA4"/>
    <w:rsid w:val="00177FFB"/>
    <w:rsid w:val="0018032E"/>
    <w:rsid w:val="001812C4"/>
    <w:rsid w:val="001815F1"/>
    <w:rsid w:val="00181C63"/>
    <w:rsid w:val="00182CAE"/>
    <w:rsid w:val="00183119"/>
    <w:rsid w:val="00183F6F"/>
    <w:rsid w:val="00185514"/>
    <w:rsid w:val="00186355"/>
    <w:rsid w:val="00186BC7"/>
    <w:rsid w:val="00187128"/>
    <w:rsid w:val="00187668"/>
    <w:rsid w:val="001909C5"/>
    <w:rsid w:val="00192370"/>
    <w:rsid w:val="00193126"/>
    <w:rsid w:val="00193C0C"/>
    <w:rsid w:val="00195D75"/>
    <w:rsid w:val="00195FD2"/>
    <w:rsid w:val="001967C9"/>
    <w:rsid w:val="00197499"/>
    <w:rsid w:val="00197CF7"/>
    <w:rsid w:val="0019962E"/>
    <w:rsid w:val="001A0177"/>
    <w:rsid w:val="001A0703"/>
    <w:rsid w:val="001A080B"/>
    <w:rsid w:val="001A1E50"/>
    <w:rsid w:val="001A201A"/>
    <w:rsid w:val="001A332C"/>
    <w:rsid w:val="001A357D"/>
    <w:rsid w:val="001A4BE8"/>
    <w:rsid w:val="001A5860"/>
    <w:rsid w:val="001A71B4"/>
    <w:rsid w:val="001B171D"/>
    <w:rsid w:val="001B23E4"/>
    <w:rsid w:val="001B2F92"/>
    <w:rsid w:val="001B3BFC"/>
    <w:rsid w:val="001B454A"/>
    <w:rsid w:val="001B4DAA"/>
    <w:rsid w:val="001B63C4"/>
    <w:rsid w:val="001B713E"/>
    <w:rsid w:val="001B7AE5"/>
    <w:rsid w:val="001C033D"/>
    <w:rsid w:val="001C041B"/>
    <w:rsid w:val="001C0D5B"/>
    <w:rsid w:val="001C23EE"/>
    <w:rsid w:val="001C27C7"/>
    <w:rsid w:val="001C371B"/>
    <w:rsid w:val="001C3A4C"/>
    <w:rsid w:val="001C3F81"/>
    <w:rsid w:val="001C4A2E"/>
    <w:rsid w:val="001C5137"/>
    <w:rsid w:val="001C70CE"/>
    <w:rsid w:val="001C7493"/>
    <w:rsid w:val="001D0472"/>
    <w:rsid w:val="001D0975"/>
    <w:rsid w:val="001D0FD1"/>
    <w:rsid w:val="001D15FE"/>
    <w:rsid w:val="001D1C9E"/>
    <w:rsid w:val="001D264E"/>
    <w:rsid w:val="001D285B"/>
    <w:rsid w:val="001D28B5"/>
    <w:rsid w:val="001D2FFF"/>
    <w:rsid w:val="001D3482"/>
    <w:rsid w:val="001D3C11"/>
    <w:rsid w:val="001D40E9"/>
    <w:rsid w:val="001D4A61"/>
    <w:rsid w:val="001E0BE6"/>
    <w:rsid w:val="001E218E"/>
    <w:rsid w:val="001E27F7"/>
    <w:rsid w:val="001E4162"/>
    <w:rsid w:val="001E4CA9"/>
    <w:rsid w:val="001E58BB"/>
    <w:rsid w:val="001E6E3B"/>
    <w:rsid w:val="001E79A7"/>
    <w:rsid w:val="001E7B21"/>
    <w:rsid w:val="001F0035"/>
    <w:rsid w:val="001F0CE7"/>
    <w:rsid w:val="001F363D"/>
    <w:rsid w:val="001F3943"/>
    <w:rsid w:val="001F39ED"/>
    <w:rsid w:val="001F4749"/>
    <w:rsid w:val="002002F7"/>
    <w:rsid w:val="00201A03"/>
    <w:rsid w:val="00201D1B"/>
    <w:rsid w:val="00202105"/>
    <w:rsid w:val="002037DE"/>
    <w:rsid w:val="00203D5E"/>
    <w:rsid w:val="0020721C"/>
    <w:rsid w:val="0020796D"/>
    <w:rsid w:val="00207B08"/>
    <w:rsid w:val="002101C4"/>
    <w:rsid w:val="0021132D"/>
    <w:rsid w:val="00211513"/>
    <w:rsid w:val="00211F1B"/>
    <w:rsid w:val="00213720"/>
    <w:rsid w:val="0021400D"/>
    <w:rsid w:val="0021408D"/>
    <w:rsid w:val="00214935"/>
    <w:rsid w:val="00214D03"/>
    <w:rsid w:val="00215485"/>
    <w:rsid w:val="00216640"/>
    <w:rsid w:val="0021677B"/>
    <w:rsid w:val="0021703F"/>
    <w:rsid w:val="0021CA49"/>
    <w:rsid w:val="002201D1"/>
    <w:rsid w:val="00220275"/>
    <w:rsid w:val="002217E5"/>
    <w:rsid w:val="002232B7"/>
    <w:rsid w:val="00224A55"/>
    <w:rsid w:val="00224BDB"/>
    <w:rsid w:val="00224BDF"/>
    <w:rsid w:val="002260FB"/>
    <w:rsid w:val="0022639C"/>
    <w:rsid w:val="00226EDA"/>
    <w:rsid w:val="0022773A"/>
    <w:rsid w:val="0023478C"/>
    <w:rsid w:val="00235166"/>
    <w:rsid w:val="002352E8"/>
    <w:rsid w:val="00235991"/>
    <w:rsid w:val="00235E07"/>
    <w:rsid w:val="00235ED9"/>
    <w:rsid w:val="00240914"/>
    <w:rsid w:val="0024229C"/>
    <w:rsid w:val="00243886"/>
    <w:rsid w:val="00244E75"/>
    <w:rsid w:val="002452E8"/>
    <w:rsid w:val="00245952"/>
    <w:rsid w:val="0024625B"/>
    <w:rsid w:val="00246F1F"/>
    <w:rsid w:val="00247A0E"/>
    <w:rsid w:val="00251C5A"/>
    <w:rsid w:val="00251DA5"/>
    <w:rsid w:val="00253A55"/>
    <w:rsid w:val="00253D1B"/>
    <w:rsid w:val="00253EF0"/>
    <w:rsid w:val="00255F57"/>
    <w:rsid w:val="002566EB"/>
    <w:rsid w:val="00256C94"/>
    <w:rsid w:val="00257B0B"/>
    <w:rsid w:val="0026021C"/>
    <w:rsid w:val="0026180F"/>
    <w:rsid w:val="002621AA"/>
    <w:rsid w:val="002626AE"/>
    <w:rsid w:val="002630E6"/>
    <w:rsid w:val="00265B1E"/>
    <w:rsid w:val="00265C77"/>
    <w:rsid w:val="00266FF6"/>
    <w:rsid w:val="00267676"/>
    <w:rsid w:val="00267C70"/>
    <w:rsid w:val="0027012B"/>
    <w:rsid w:val="0027094F"/>
    <w:rsid w:val="00270C3C"/>
    <w:rsid w:val="00270EBC"/>
    <w:rsid w:val="002711AD"/>
    <w:rsid w:val="00271709"/>
    <w:rsid w:val="00272CA9"/>
    <w:rsid w:val="00273CA6"/>
    <w:rsid w:val="002747DB"/>
    <w:rsid w:val="00275A5F"/>
    <w:rsid w:val="00276C9C"/>
    <w:rsid w:val="002819DC"/>
    <w:rsid w:val="002827C4"/>
    <w:rsid w:val="00283B19"/>
    <w:rsid w:val="00283FAF"/>
    <w:rsid w:val="00283FBF"/>
    <w:rsid w:val="00284308"/>
    <w:rsid w:val="00284408"/>
    <w:rsid w:val="00287AD5"/>
    <w:rsid w:val="00290EF1"/>
    <w:rsid w:val="002913BA"/>
    <w:rsid w:val="002921BC"/>
    <w:rsid w:val="00292EA4"/>
    <w:rsid w:val="00294183"/>
    <w:rsid w:val="002941E3"/>
    <w:rsid w:val="00294684"/>
    <w:rsid w:val="00294ADB"/>
    <w:rsid w:val="002950FE"/>
    <w:rsid w:val="002953B1"/>
    <w:rsid w:val="002958E0"/>
    <w:rsid w:val="002977F5"/>
    <w:rsid w:val="002A0097"/>
    <w:rsid w:val="002A08BA"/>
    <w:rsid w:val="002A0DFA"/>
    <w:rsid w:val="002A1954"/>
    <w:rsid w:val="002A2200"/>
    <w:rsid w:val="002A27FA"/>
    <w:rsid w:val="002A2C19"/>
    <w:rsid w:val="002A3869"/>
    <w:rsid w:val="002A59CC"/>
    <w:rsid w:val="002A647C"/>
    <w:rsid w:val="002A7F2A"/>
    <w:rsid w:val="002B0D50"/>
    <w:rsid w:val="002B1A3E"/>
    <w:rsid w:val="002B2C71"/>
    <w:rsid w:val="002B5537"/>
    <w:rsid w:val="002B668E"/>
    <w:rsid w:val="002B7A09"/>
    <w:rsid w:val="002C0394"/>
    <w:rsid w:val="002C0BD9"/>
    <w:rsid w:val="002C1FA7"/>
    <w:rsid w:val="002C2E7E"/>
    <w:rsid w:val="002C3163"/>
    <w:rsid w:val="002C434D"/>
    <w:rsid w:val="002C480B"/>
    <w:rsid w:val="002C662E"/>
    <w:rsid w:val="002C6B17"/>
    <w:rsid w:val="002C7152"/>
    <w:rsid w:val="002C7CBF"/>
    <w:rsid w:val="002D0537"/>
    <w:rsid w:val="002D14C4"/>
    <w:rsid w:val="002D1638"/>
    <w:rsid w:val="002D16E5"/>
    <w:rsid w:val="002D1FFE"/>
    <w:rsid w:val="002D20FC"/>
    <w:rsid w:val="002D2391"/>
    <w:rsid w:val="002D2600"/>
    <w:rsid w:val="002D2A5D"/>
    <w:rsid w:val="002D2FE9"/>
    <w:rsid w:val="002D6846"/>
    <w:rsid w:val="002D6A98"/>
    <w:rsid w:val="002D717D"/>
    <w:rsid w:val="002D726D"/>
    <w:rsid w:val="002D7709"/>
    <w:rsid w:val="002D7A22"/>
    <w:rsid w:val="002E02FA"/>
    <w:rsid w:val="002E0F32"/>
    <w:rsid w:val="002E4037"/>
    <w:rsid w:val="002E4C92"/>
    <w:rsid w:val="002E4CDD"/>
    <w:rsid w:val="002E5F11"/>
    <w:rsid w:val="002F0DF1"/>
    <w:rsid w:val="002F0FB2"/>
    <w:rsid w:val="002F21F5"/>
    <w:rsid w:val="002F240D"/>
    <w:rsid w:val="002F2536"/>
    <w:rsid w:val="002F2891"/>
    <w:rsid w:val="002F2D4E"/>
    <w:rsid w:val="002F39FD"/>
    <w:rsid w:val="002F4411"/>
    <w:rsid w:val="002F467E"/>
    <w:rsid w:val="002F4D8A"/>
    <w:rsid w:val="002F4F08"/>
    <w:rsid w:val="002F5B5C"/>
    <w:rsid w:val="002F5E00"/>
    <w:rsid w:val="002F7B6C"/>
    <w:rsid w:val="002F7BF8"/>
    <w:rsid w:val="003010EB"/>
    <w:rsid w:val="0030295C"/>
    <w:rsid w:val="00303BD4"/>
    <w:rsid w:val="003040A0"/>
    <w:rsid w:val="00304FFC"/>
    <w:rsid w:val="0030744D"/>
    <w:rsid w:val="003077AE"/>
    <w:rsid w:val="003107A4"/>
    <w:rsid w:val="00310E65"/>
    <w:rsid w:val="0031173A"/>
    <w:rsid w:val="00312829"/>
    <w:rsid w:val="00312BEC"/>
    <w:rsid w:val="003134BF"/>
    <w:rsid w:val="00313F70"/>
    <w:rsid w:val="00314BFB"/>
    <w:rsid w:val="00314CE3"/>
    <w:rsid w:val="0031601B"/>
    <w:rsid w:val="003162A3"/>
    <w:rsid w:val="00316496"/>
    <w:rsid w:val="00316A47"/>
    <w:rsid w:val="0031707A"/>
    <w:rsid w:val="00317C0E"/>
    <w:rsid w:val="0032080A"/>
    <w:rsid w:val="00321260"/>
    <w:rsid w:val="00321A63"/>
    <w:rsid w:val="00323C55"/>
    <w:rsid w:val="0032459B"/>
    <w:rsid w:val="00324AB0"/>
    <w:rsid w:val="00325436"/>
    <w:rsid w:val="003264CE"/>
    <w:rsid w:val="00330D8A"/>
    <w:rsid w:val="003315A7"/>
    <w:rsid w:val="00331B93"/>
    <w:rsid w:val="003324B2"/>
    <w:rsid w:val="00332B17"/>
    <w:rsid w:val="00333CEE"/>
    <w:rsid w:val="003347D1"/>
    <w:rsid w:val="00335D65"/>
    <w:rsid w:val="00335F22"/>
    <w:rsid w:val="003365CD"/>
    <w:rsid w:val="00336D02"/>
    <w:rsid w:val="00337027"/>
    <w:rsid w:val="003375E5"/>
    <w:rsid w:val="00337EEF"/>
    <w:rsid w:val="00340394"/>
    <w:rsid w:val="00340A7B"/>
    <w:rsid w:val="00341490"/>
    <w:rsid w:val="00341774"/>
    <w:rsid w:val="003418B6"/>
    <w:rsid w:val="003427FE"/>
    <w:rsid w:val="003434A9"/>
    <w:rsid w:val="00343C90"/>
    <w:rsid w:val="00343F99"/>
    <w:rsid w:val="0034425F"/>
    <w:rsid w:val="0034485F"/>
    <w:rsid w:val="00344A86"/>
    <w:rsid w:val="0034564B"/>
    <w:rsid w:val="00345D38"/>
    <w:rsid w:val="00346BB4"/>
    <w:rsid w:val="00346F68"/>
    <w:rsid w:val="0034773A"/>
    <w:rsid w:val="00347B94"/>
    <w:rsid w:val="003502CD"/>
    <w:rsid w:val="003514F0"/>
    <w:rsid w:val="00351EFC"/>
    <w:rsid w:val="003528D0"/>
    <w:rsid w:val="0035505C"/>
    <w:rsid w:val="00355532"/>
    <w:rsid w:val="0035567C"/>
    <w:rsid w:val="00355734"/>
    <w:rsid w:val="00356195"/>
    <w:rsid w:val="003569CF"/>
    <w:rsid w:val="0035734C"/>
    <w:rsid w:val="0036144D"/>
    <w:rsid w:val="003614B4"/>
    <w:rsid w:val="00363C81"/>
    <w:rsid w:val="00364C00"/>
    <w:rsid w:val="00365D96"/>
    <w:rsid w:val="003662B3"/>
    <w:rsid w:val="00366CD5"/>
    <w:rsid w:val="003673C0"/>
    <w:rsid w:val="00367D08"/>
    <w:rsid w:val="00371776"/>
    <w:rsid w:val="003720C4"/>
    <w:rsid w:val="00372341"/>
    <w:rsid w:val="00372F20"/>
    <w:rsid w:val="00373202"/>
    <w:rsid w:val="003743E5"/>
    <w:rsid w:val="00374894"/>
    <w:rsid w:val="00374EE6"/>
    <w:rsid w:val="0037677C"/>
    <w:rsid w:val="00376E63"/>
    <w:rsid w:val="003774E8"/>
    <w:rsid w:val="00377ED0"/>
    <w:rsid w:val="00377F1D"/>
    <w:rsid w:val="0038143B"/>
    <w:rsid w:val="00381A84"/>
    <w:rsid w:val="00381E6C"/>
    <w:rsid w:val="0038250B"/>
    <w:rsid w:val="00382718"/>
    <w:rsid w:val="00383E48"/>
    <w:rsid w:val="00384A95"/>
    <w:rsid w:val="00386196"/>
    <w:rsid w:val="00386CF8"/>
    <w:rsid w:val="00387D6E"/>
    <w:rsid w:val="00390F54"/>
    <w:rsid w:val="003911C1"/>
    <w:rsid w:val="00391404"/>
    <w:rsid w:val="00392702"/>
    <w:rsid w:val="003928DB"/>
    <w:rsid w:val="003934E2"/>
    <w:rsid w:val="003938A2"/>
    <w:rsid w:val="00394305"/>
    <w:rsid w:val="00394CEB"/>
    <w:rsid w:val="003A024E"/>
    <w:rsid w:val="003A0311"/>
    <w:rsid w:val="003A18BE"/>
    <w:rsid w:val="003A1FC4"/>
    <w:rsid w:val="003A24C5"/>
    <w:rsid w:val="003A53DF"/>
    <w:rsid w:val="003A5490"/>
    <w:rsid w:val="003A6319"/>
    <w:rsid w:val="003A6DA6"/>
    <w:rsid w:val="003B0979"/>
    <w:rsid w:val="003B127E"/>
    <w:rsid w:val="003B186C"/>
    <w:rsid w:val="003B2F10"/>
    <w:rsid w:val="003B3115"/>
    <w:rsid w:val="003B5098"/>
    <w:rsid w:val="003B5207"/>
    <w:rsid w:val="003B692B"/>
    <w:rsid w:val="003B72A7"/>
    <w:rsid w:val="003C1B09"/>
    <w:rsid w:val="003C2EF1"/>
    <w:rsid w:val="003C4C5A"/>
    <w:rsid w:val="003C58BA"/>
    <w:rsid w:val="003C5924"/>
    <w:rsid w:val="003C59D7"/>
    <w:rsid w:val="003C5C02"/>
    <w:rsid w:val="003D023A"/>
    <w:rsid w:val="003D20BA"/>
    <w:rsid w:val="003D5486"/>
    <w:rsid w:val="003D6313"/>
    <w:rsid w:val="003D6C2F"/>
    <w:rsid w:val="003D6E7D"/>
    <w:rsid w:val="003D6F66"/>
    <w:rsid w:val="003D7BAD"/>
    <w:rsid w:val="003E0352"/>
    <w:rsid w:val="003E09E3"/>
    <w:rsid w:val="003E0D92"/>
    <w:rsid w:val="003E3B84"/>
    <w:rsid w:val="003E473F"/>
    <w:rsid w:val="003E4E02"/>
    <w:rsid w:val="003E4FEA"/>
    <w:rsid w:val="003E57BA"/>
    <w:rsid w:val="003E5CCE"/>
    <w:rsid w:val="003E609E"/>
    <w:rsid w:val="003E63B0"/>
    <w:rsid w:val="003E647C"/>
    <w:rsid w:val="003F010F"/>
    <w:rsid w:val="003F02B2"/>
    <w:rsid w:val="003F0EF6"/>
    <w:rsid w:val="003F197A"/>
    <w:rsid w:val="003F1BFA"/>
    <w:rsid w:val="003F1F9B"/>
    <w:rsid w:val="003F233A"/>
    <w:rsid w:val="003F27A6"/>
    <w:rsid w:val="003F3F0A"/>
    <w:rsid w:val="003F41D4"/>
    <w:rsid w:val="003F4B7D"/>
    <w:rsid w:val="003F5822"/>
    <w:rsid w:val="003F5D4E"/>
    <w:rsid w:val="003F682F"/>
    <w:rsid w:val="003F7B61"/>
    <w:rsid w:val="003F7CEF"/>
    <w:rsid w:val="003F7E96"/>
    <w:rsid w:val="00400440"/>
    <w:rsid w:val="00400FB5"/>
    <w:rsid w:val="00402B18"/>
    <w:rsid w:val="00403892"/>
    <w:rsid w:val="00404AA0"/>
    <w:rsid w:val="0040794D"/>
    <w:rsid w:val="0041053A"/>
    <w:rsid w:val="00410903"/>
    <w:rsid w:val="00410EC1"/>
    <w:rsid w:val="00411140"/>
    <w:rsid w:val="00411B5A"/>
    <w:rsid w:val="00411C10"/>
    <w:rsid w:val="0041266D"/>
    <w:rsid w:val="004132C2"/>
    <w:rsid w:val="0041483E"/>
    <w:rsid w:val="00414A8E"/>
    <w:rsid w:val="00415E6E"/>
    <w:rsid w:val="00416C81"/>
    <w:rsid w:val="00416D45"/>
    <w:rsid w:val="00420B0D"/>
    <w:rsid w:val="004214C2"/>
    <w:rsid w:val="00422F38"/>
    <w:rsid w:val="004234B0"/>
    <w:rsid w:val="00423F9C"/>
    <w:rsid w:val="004242E5"/>
    <w:rsid w:val="0042505E"/>
    <w:rsid w:val="004275F9"/>
    <w:rsid w:val="00432552"/>
    <w:rsid w:val="0043398B"/>
    <w:rsid w:val="00433B7B"/>
    <w:rsid w:val="004350D5"/>
    <w:rsid w:val="004371DC"/>
    <w:rsid w:val="00437BD7"/>
    <w:rsid w:val="00437CA6"/>
    <w:rsid w:val="0044020C"/>
    <w:rsid w:val="00440E7B"/>
    <w:rsid w:val="00442473"/>
    <w:rsid w:val="00445C01"/>
    <w:rsid w:val="00446B38"/>
    <w:rsid w:val="0045086F"/>
    <w:rsid w:val="00451000"/>
    <w:rsid w:val="00451A3A"/>
    <w:rsid w:val="00451C66"/>
    <w:rsid w:val="00455627"/>
    <w:rsid w:val="00455AE2"/>
    <w:rsid w:val="00456193"/>
    <w:rsid w:val="004563A9"/>
    <w:rsid w:val="00456894"/>
    <w:rsid w:val="004570F8"/>
    <w:rsid w:val="00457C3A"/>
    <w:rsid w:val="00461F6F"/>
    <w:rsid w:val="00462BEE"/>
    <w:rsid w:val="00462F01"/>
    <w:rsid w:val="00463D43"/>
    <w:rsid w:val="004649B9"/>
    <w:rsid w:val="00464AAA"/>
    <w:rsid w:val="00466F64"/>
    <w:rsid w:val="00467A00"/>
    <w:rsid w:val="00470657"/>
    <w:rsid w:val="004710B8"/>
    <w:rsid w:val="004715C1"/>
    <w:rsid w:val="0047220E"/>
    <w:rsid w:val="0047232F"/>
    <w:rsid w:val="00473104"/>
    <w:rsid w:val="00474B2C"/>
    <w:rsid w:val="004763EA"/>
    <w:rsid w:val="00476BCF"/>
    <w:rsid w:val="00480555"/>
    <w:rsid w:val="00481522"/>
    <w:rsid w:val="00481C13"/>
    <w:rsid w:val="004822C1"/>
    <w:rsid w:val="0048269B"/>
    <w:rsid w:val="00483B00"/>
    <w:rsid w:val="00484073"/>
    <w:rsid w:val="00485284"/>
    <w:rsid w:val="00485DA5"/>
    <w:rsid w:val="004865A5"/>
    <w:rsid w:val="004868BA"/>
    <w:rsid w:val="00486C93"/>
    <w:rsid w:val="00486F73"/>
    <w:rsid w:val="004878B6"/>
    <w:rsid w:val="00487981"/>
    <w:rsid w:val="004908E0"/>
    <w:rsid w:val="00490ABD"/>
    <w:rsid w:val="00490D9B"/>
    <w:rsid w:val="004915A5"/>
    <w:rsid w:val="00491E30"/>
    <w:rsid w:val="00493035"/>
    <w:rsid w:val="00493754"/>
    <w:rsid w:val="00494CE3"/>
    <w:rsid w:val="00496C3C"/>
    <w:rsid w:val="00496FC7"/>
    <w:rsid w:val="004A0040"/>
    <w:rsid w:val="004A19D7"/>
    <w:rsid w:val="004A2D59"/>
    <w:rsid w:val="004A3583"/>
    <w:rsid w:val="004A3876"/>
    <w:rsid w:val="004A3E67"/>
    <w:rsid w:val="004A3E7C"/>
    <w:rsid w:val="004A458E"/>
    <w:rsid w:val="004A4950"/>
    <w:rsid w:val="004A54C7"/>
    <w:rsid w:val="004A60C3"/>
    <w:rsid w:val="004B0BFB"/>
    <w:rsid w:val="004B1214"/>
    <w:rsid w:val="004B1794"/>
    <w:rsid w:val="004B18C0"/>
    <w:rsid w:val="004B1A46"/>
    <w:rsid w:val="004B2947"/>
    <w:rsid w:val="004B2DF3"/>
    <w:rsid w:val="004B4486"/>
    <w:rsid w:val="004B4762"/>
    <w:rsid w:val="004B69E0"/>
    <w:rsid w:val="004B6E3A"/>
    <w:rsid w:val="004C1AB8"/>
    <w:rsid w:val="004C2741"/>
    <w:rsid w:val="004C32FD"/>
    <w:rsid w:val="004C35ED"/>
    <w:rsid w:val="004C4848"/>
    <w:rsid w:val="004C4B44"/>
    <w:rsid w:val="004C5B87"/>
    <w:rsid w:val="004C5C1C"/>
    <w:rsid w:val="004C7109"/>
    <w:rsid w:val="004C7322"/>
    <w:rsid w:val="004C77F8"/>
    <w:rsid w:val="004D0911"/>
    <w:rsid w:val="004D0C2A"/>
    <w:rsid w:val="004D2296"/>
    <w:rsid w:val="004D32BF"/>
    <w:rsid w:val="004D3F94"/>
    <w:rsid w:val="004D4406"/>
    <w:rsid w:val="004D4E9E"/>
    <w:rsid w:val="004D6692"/>
    <w:rsid w:val="004D6E68"/>
    <w:rsid w:val="004D7DF1"/>
    <w:rsid w:val="004E0708"/>
    <w:rsid w:val="004E2466"/>
    <w:rsid w:val="004E2AB7"/>
    <w:rsid w:val="004E3335"/>
    <w:rsid w:val="004E565F"/>
    <w:rsid w:val="004E659A"/>
    <w:rsid w:val="004E77DF"/>
    <w:rsid w:val="004E79F7"/>
    <w:rsid w:val="004E7B17"/>
    <w:rsid w:val="004F037A"/>
    <w:rsid w:val="004F0DAF"/>
    <w:rsid w:val="004F118B"/>
    <w:rsid w:val="004F1392"/>
    <w:rsid w:val="004F418F"/>
    <w:rsid w:val="004F5A97"/>
    <w:rsid w:val="004F6752"/>
    <w:rsid w:val="004F6D02"/>
    <w:rsid w:val="004F7023"/>
    <w:rsid w:val="004F7D61"/>
    <w:rsid w:val="004F7DB3"/>
    <w:rsid w:val="00500A50"/>
    <w:rsid w:val="00501176"/>
    <w:rsid w:val="0050160F"/>
    <w:rsid w:val="00501B44"/>
    <w:rsid w:val="00502999"/>
    <w:rsid w:val="005031A2"/>
    <w:rsid w:val="005031BB"/>
    <w:rsid w:val="005035D2"/>
    <w:rsid w:val="00504002"/>
    <w:rsid w:val="00504F6E"/>
    <w:rsid w:val="005059E0"/>
    <w:rsid w:val="00506CEE"/>
    <w:rsid w:val="0051001C"/>
    <w:rsid w:val="005130BB"/>
    <w:rsid w:val="00513196"/>
    <w:rsid w:val="0051331F"/>
    <w:rsid w:val="0051410E"/>
    <w:rsid w:val="00514144"/>
    <w:rsid w:val="00514639"/>
    <w:rsid w:val="0051528C"/>
    <w:rsid w:val="005165E4"/>
    <w:rsid w:val="00516E48"/>
    <w:rsid w:val="005179C5"/>
    <w:rsid w:val="00522010"/>
    <w:rsid w:val="00524CE6"/>
    <w:rsid w:val="005265FA"/>
    <w:rsid w:val="00527405"/>
    <w:rsid w:val="00527B74"/>
    <w:rsid w:val="00532F4F"/>
    <w:rsid w:val="00533AEF"/>
    <w:rsid w:val="00534E0D"/>
    <w:rsid w:val="005354DA"/>
    <w:rsid w:val="005357E7"/>
    <w:rsid w:val="00536DB7"/>
    <w:rsid w:val="005401F3"/>
    <w:rsid w:val="005402B8"/>
    <w:rsid w:val="00540BC1"/>
    <w:rsid w:val="0054135C"/>
    <w:rsid w:val="0054150F"/>
    <w:rsid w:val="00541995"/>
    <w:rsid w:val="00541D10"/>
    <w:rsid w:val="00542444"/>
    <w:rsid w:val="005427EF"/>
    <w:rsid w:val="00542FB7"/>
    <w:rsid w:val="0054415D"/>
    <w:rsid w:val="00544AC0"/>
    <w:rsid w:val="0054DCA9"/>
    <w:rsid w:val="005501B4"/>
    <w:rsid w:val="00551E11"/>
    <w:rsid w:val="005522B1"/>
    <w:rsid w:val="005524DF"/>
    <w:rsid w:val="00552D33"/>
    <w:rsid w:val="005538DC"/>
    <w:rsid w:val="00553924"/>
    <w:rsid w:val="00554B13"/>
    <w:rsid w:val="00554CFC"/>
    <w:rsid w:val="00556013"/>
    <w:rsid w:val="00556267"/>
    <w:rsid w:val="005567CF"/>
    <w:rsid w:val="00556D06"/>
    <w:rsid w:val="00557182"/>
    <w:rsid w:val="00557405"/>
    <w:rsid w:val="0056318E"/>
    <w:rsid w:val="00563ABF"/>
    <w:rsid w:val="005654B3"/>
    <w:rsid w:val="00566E89"/>
    <w:rsid w:val="00570896"/>
    <w:rsid w:val="00570B51"/>
    <w:rsid w:val="0057133A"/>
    <w:rsid w:val="005717A8"/>
    <w:rsid w:val="00572F68"/>
    <w:rsid w:val="00573856"/>
    <w:rsid w:val="00575211"/>
    <w:rsid w:val="00575788"/>
    <w:rsid w:val="00575A35"/>
    <w:rsid w:val="00575A75"/>
    <w:rsid w:val="005777E4"/>
    <w:rsid w:val="00577B82"/>
    <w:rsid w:val="00577EDF"/>
    <w:rsid w:val="00580BF4"/>
    <w:rsid w:val="00580ECC"/>
    <w:rsid w:val="0058123D"/>
    <w:rsid w:val="0058184B"/>
    <w:rsid w:val="0058188E"/>
    <w:rsid w:val="00581D1F"/>
    <w:rsid w:val="00582229"/>
    <w:rsid w:val="00582D4F"/>
    <w:rsid w:val="00582E85"/>
    <w:rsid w:val="00583C7C"/>
    <w:rsid w:val="0058436A"/>
    <w:rsid w:val="0058436D"/>
    <w:rsid w:val="00584F6B"/>
    <w:rsid w:val="00585A62"/>
    <w:rsid w:val="00586C0D"/>
    <w:rsid w:val="00587B0B"/>
    <w:rsid w:val="0059019B"/>
    <w:rsid w:val="005930A7"/>
    <w:rsid w:val="005942FE"/>
    <w:rsid w:val="005943C1"/>
    <w:rsid w:val="00594D3F"/>
    <w:rsid w:val="00596B7F"/>
    <w:rsid w:val="00597FAB"/>
    <w:rsid w:val="005A067E"/>
    <w:rsid w:val="005A0F43"/>
    <w:rsid w:val="005A1E2E"/>
    <w:rsid w:val="005A25E1"/>
    <w:rsid w:val="005A2A73"/>
    <w:rsid w:val="005A3108"/>
    <w:rsid w:val="005A60BD"/>
    <w:rsid w:val="005B046F"/>
    <w:rsid w:val="005B0733"/>
    <w:rsid w:val="005B1025"/>
    <w:rsid w:val="005B196F"/>
    <w:rsid w:val="005B1DF6"/>
    <w:rsid w:val="005B21A4"/>
    <w:rsid w:val="005B243D"/>
    <w:rsid w:val="005B25FC"/>
    <w:rsid w:val="005B2AD3"/>
    <w:rsid w:val="005B34D7"/>
    <w:rsid w:val="005B4B94"/>
    <w:rsid w:val="005B54BF"/>
    <w:rsid w:val="005B68FE"/>
    <w:rsid w:val="005B7B54"/>
    <w:rsid w:val="005B7DA9"/>
    <w:rsid w:val="005B7F77"/>
    <w:rsid w:val="005C15B9"/>
    <w:rsid w:val="005C2DC7"/>
    <w:rsid w:val="005C5105"/>
    <w:rsid w:val="005C5E01"/>
    <w:rsid w:val="005C68BC"/>
    <w:rsid w:val="005C7EAB"/>
    <w:rsid w:val="005D2367"/>
    <w:rsid w:val="005D2727"/>
    <w:rsid w:val="005D2F8E"/>
    <w:rsid w:val="005D54CA"/>
    <w:rsid w:val="005D569B"/>
    <w:rsid w:val="005D7648"/>
    <w:rsid w:val="005E07D8"/>
    <w:rsid w:val="005E1274"/>
    <w:rsid w:val="005E146A"/>
    <w:rsid w:val="005E1775"/>
    <w:rsid w:val="005E1D86"/>
    <w:rsid w:val="005E1EAD"/>
    <w:rsid w:val="005E2919"/>
    <w:rsid w:val="005E36B4"/>
    <w:rsid w:val="005E4A52"/>
    <w:rsid w:val="005E4BD3"/>
    <w:rsid w:val="005E69B5"/>
    <w:rsid w:val="005E6B1B"/>
    <w:rsid w:val="005E737D"/>
    <w:rsid w:val="005E75F6"/>
    <w:rsid w:val="005E7D21"/>
    <w:rsid w:val="005F093A"/>
    <w:rsid w:val="005F1600"/>
    <w:rsid w:val="005F2CBB"/>
    <w:rsid w:val="005F2F69"/>
    <w:rsid w:val="005F338E"/>
    <w:rsid w:val="005F64C9"/>
    <w:rsid w:val="005F656A"/>
    <w:rsid w:val="005F662E"/>
    <w:rsid w:val="005F6992"/>
    <w:rsid w:val="005F7E33"/>
    <w:rsid w:val="00601459"/>
    <w:rsid w:val="00601D1E"/>
    <w:rsid w:val="0060350B"/>
    <w:rsid w:val="0060373A"/>
    <w:rsid w:val="00603817"/>
    <w:rsid w:val="00603F79"/>
    <w:rsid w:val="006041DC"/>
    <w:rsid w:val="00604709"/>
    <w:rsid w:val="00604C8E"/>
    <w:rsid w:val="00607D1A"/>
    <w:rsid w:val="0061010B"/>
    <w:rsid w:val="00610273"/>
    <w:rsid w:val="00610FEE"/>
    <w:rsid w:val="00611908"/>
    <w:rsid w:val="006125E1"/>
    <w:rsid w:val="00612955"/>
    <w:rsid w:val="00612E8F"/>
    <w:rsid w:val="00613263"/>
    <w:rsid w:val="00613E7F"/>
    <w:rsid w:val="00613EE5"/>
    <w:rsid w:val="00614545"/>
    <w:rsid w:val="00616468"/>
    <w:rsid w:val="006166B0"/>
    <w:rsid w:val="00616BF2"/>
    <w:rsid w:val="00616C17"/>
    <w:rsid w:val="0061716C"/>
    <w:rsid w:val="00620DBE"/>
    <w:rsid w:val="00621DCB"/>
    <w:rsid w:val="00623323"/>
    <w:rsid w:val="006234B1"/>
    <w:rsid w:val="00624EA5"/>
    <w:rsid w:val="006254CD"/>
    <w:rsid w:val="00625AD4"/>
    <w:rsid w:val="00625CD9"/>
    <w:rsid w:val="006268EF"/>
    <w:rsid w:val="00626E77"/>
    <w:rsid w:val="0062704E"/>
    <w:rsid w:val="0062765C"/>
    <w:rsid w:val="006309AC"/>
    <w:rsid w:val="00631D36"/>
    <w:rsid w:val="0063207D"/>
    <w:rsid w:val="00632D15"/>
    <w:rsid w:val="006357C1"/>
    <w:rsid w:val="0063645D"/>
    <w:rsid w:val="0063757E"/>
    <w:rsid w:val="006375E9"/>
    <w:rsid w:val="006376F2"/>
    <w:rsid w:val="00637CE7"/>
    <w:rsid w:val="00640B76"/>
    <w:rsid w:val="00640C48"/>
    <w:rsid w:val="00642295"/>
    <w:rsid w:val="006423DA"/>
    <w:rsid w:val="00642592"/>
    <w:rsid w:val="00642718"/>
    <w:rsid w:val="00643911"/>
    <w:rsid w:val="00643FC8"/>
    <w:rsid w:val="006441C0"/>
    <w:rsid w:val="00644B7B"/>
    <w:rsid w:val="006455FA"/>
    <w:rsid w:val="00646C61"/>
    <w:rsid w:val="00647A03"/>
    <w:rsid w:val="00647CB0"/>
    <w:rsid w:val="0065070C"/>
    <w:rsid w:val="006509F2"/>
    <w:rsid w:val="00651CF0"/>
    <w:rsid w:val="00652561"/>
    <w:rsid w:val="00653096"/>
    <w:rsid w:val="006543FF"/>
    <w:rsid w:val="00655D3E"/>
    <w:rsid w:val="0065620A"/>
    <w:rsid w:val="00656F29"/>
    <w:rsid w:val="0065750C"/>
    <w:rsid w:val="00657C4F"/>
    <w:rsid w:val="00657F38"/>
    <w:rsid w:val="00660AF7"/>
    <w:rsid w:val="00660BBA"/>
    <w:rsid w:val="006620D9"/>
    <w:rsid w:val="00662CEF"/>
    <w:rsid w:val="00662F35"/>
    <w:rsid w:val="006631AC"/>
    <w:rsid w:val="006639E5"/>
    <w:rsid w:val="00663DB1"/>
    <w:rsid w:val="00664237"/>
    <w:rsid w:val="006651F6"/>
    <w:rsid w:val="00665293"/>
    <w:rsid w:val="006653CC"/>
    <w:rsid w:val="006660AA"/>
    <w:rsid w:val="00667500"/>
    <w:rsid w:val="00667848"/>
    <w:rsid w:val="00670CC3"/>
    <w:rsid w:val="00672020"/>
    <w:rsid w:val="006757D3"/>
    <w:rsid w:val="00675F20"/>
    <w:rsid w:val="006765B9"/>
    <w:rsid w:val="00677D20"/>
    <w:rsid w:val="006812E7"/>
    <w:rsid w:val="00681551"/>
    <w:rsid w:val="00683674"/>
    <w:rsid w:val="006839B7"/>
    <w:rsid w:val="00685A62"/>
    <w:rsid w:val="00685B95"/>
    <w:rsid w:val="00686451"/>
    <w:rsid w:val="006877DE"/>
    <w:rsid w:val="00687985"/>
    <w:rsid w:val="00690445"/>
    <w:rsid w:val="006905AF"/>
    <w:rsid w:val="00690CEA"/>
    <w:rsid w:val="00690EB7"/>
    <w:rsid w:val="00691710"/>
    <w:rsid w:val="00691B76"/>
    <w:rsid w:val="0069343C"/>
    <w:rsid w:val="006946F1"/>
    <w:rsid w:val="0069556A"/>
    <w:rsid w:val="00695C8A"/>
    <w:rsid w:val="00695EAE"/>
    <w:rsid w:val="00695FED"/>
    <w:rsid w:val="00696661"/>
    <w:rsid w:val="00696C37"/>
    <w:rsid w:val="00696DDC"/>
    <w:rsid w:val="0069703F"/>
    <w:rsid w:val="00697403"/>
    <w:rsid w:val="006975E9"/>
    <w:rsid w:val="006A013B"/>
    <w:rsid w:val="006A064E"/>
    <w:rsid w:val="006A266A"/>
    <w:rsid w:val="006A309A"/>
    <w:rsid w:val="006A3648"/>
    <w:rsid w:val="006A4513"/>
    <w:rsid w:val="006A5012"/>
    <w:rsid w:val="006A6917"/>
    <w:rsid w:val="006A6CFD"/>
    <w:rsid w:val="006A6D8C"/>
    <w:rsid w:val="006A6DC1"/>
    <w:rsid w:val="006B234B"/>
    <w:rsid w:val="006B2519"/>
    <w:rsid w:val="006B3005"/>
    <w:rsid w:val="006B3810"/>
    <w:rsid w:val="006B39B8"/>
    <w:rsid w:val="006B3F5E"/>
    <w:rsid w:val="006B3FC2"/>
    <w:rsid w:val="006B4843"/>
    <w:rsid w:val="006B53B7"/>
    <w:rsid w:val="006B5B83"/>
    <w:rsid w:val="006B6E0E"/>
    <w:rsid w:val="006C070A"/>
    <w:rsid w:val="006C0C1C"/>
    <w:rsid w:val="006C34F9"/>
    <w:rsid w:val="006C44A2"/>
    <w:rsid w:val="006C4FC6"/>
    <w:rsid w:val="006C522F"/>
    <w:rsid w:val="006C5B49"/>
    <w:rsid w:val="006C65C9"/>
    <w:rsid w:val="006C7163"/>
    <w:rsid w:val="006C7804"/>
    <w:rsid w:val="006C7B39"/>
    <w:rsid w:val="006D008F"/>
    <w:rsid w:val="006D0490"/>
    <w:rsid w:val="006D09FC"/>
    <w:rsid w:val="006D1057"/>
    <w:rsid w:val="006D1759"/>
    <w:rsid w:val="006D1AB1"/>
    <w:rsid w:val="006D1ACD"/>
    <w:rsid w:val="006D1B48"/>
    <w:rsid w:val="006D1E6D"/>
    <w:rsid w:val="006D2845"/>
    <w:rsid w:val="006D2DB8"/>
    <w:rsid w:val="006D50AB"/>
    <w:rsid w:val="006D7AE3"/>
    <w:rsid w:val="006E055F"/>
    <w:rsid w:val="006E1863"/>
    <w:rsid w:val="006E1B90"/>
    <w:rsid w:val="006E34DF"/>
    <w:rsid w:val="006E3C45"/>
    <w:rsid w:val="006E4B54"/>
    <w:rsid w:val="006E55FC"/>
    <w:rsid w:val="006E5ED8"/>
    <w:rsid w:val="006E6043"/>
    <w:rsid w:val="006E7A3F"/>
    <w:rsid w:val="006E7BAF"/>
    <w:rsid w:val="006E7F63"/>
    <w:rsid w:val="006F0087"/>
    <w:rsid w:val="006F14C6"/>
    <w:rsid w:val="006F1671"/>
    <w:rsid w:val="006F25D4"/>
    <w:rsid w:val="006F2E80"/>
    <w:rsid w:val="006F3B05"/>
    <w:rsid w:val="006F3B6F"/>
    <w:rsid w:val="006F4226"/>
    <w:rsid w:val="006F49A4"/>
    <w:rsid w:val="006F4E4B"/>
    <w:rsid w:val="006F51EA"/>
    <w:rsid w:val="006F5F82"/>
    <w:rsid w:val="006F61E2"/>
    <w:rsid w:val="007009B2"/>
    <w:rsid w:val="007015EB"/>
    <w:rsid w:val="00701B6F"/>
    <w:rsid w:val="00702800"/>
    <w:rsid w:val="00703205"/>
    <w:rsid w:val="00705516"/>
    <w:rsid w:val="0070586C"/>
    <w:rsid w:val="00705D2B"/>
    <w:rsid w:val="00705E7C"/>
    <w:rsid w:val="00706435"/>
    <w:rsid w:val="00706440"/>
    <w:rsid w:val="0070688A"/>
    <w:rsid w:val="00706DB6"/>
    <w:rsid w:val="007071A8"/>
    <w:rsid w:val="00707759"/>
    <w:rsid w:val="00707CF8"/>
    <w:rsid w:val="00707FB6"/>
    <w:rsid w:val="0071166C"/>
    <w:rsid w:val="00711982"/>
    <w:rsid w:val="00711A80"/>
    <w:rsid w:val="00711DC1"/>
    <w:rsid w:val="00712C30"/>
    <w:rsid w:val="0071325F"/>
    <w:rsid w:val="0071371F"/>
    <w:rsid w:val="00713D6C"/>
    <w:rsid w:val="00714DEC"/>
    <w:rsid w:val="00714F15"/>
    <w:rsid w:val="007158C6"/>
    <w:rsid w:val="007159B7"/>
    <w:rsid w:val="00716D5E"/>
    <w:rsid w:val="007175AD"/>
    <w:rsid w:val="00717992"/>
    <w:rsid w:val="00720B75"/>
    <w:rsid w:val="007213BF"/>
    <w:rsid w:val="00723098"/>
    <w:rsid w:val="007245F7"/>
    <w:rsid w:val="00725000"/>
    <w:rsid w:val="00725A17"/>
    <w:rsid w:val="007260A4"/>
    <w:rsid w:val="007301FC"/>
    <w:rsid w:val="00730741"/>
    <w:rsid w:val="00732258"/>
    <w:rsid w:val="007348EB"/>
    <w:rsid w:val="0073503C"/>
    <w:rsid w:val="00737383"/>
    <w:rsid w:val="00740B19"/>
    <w:rsid w:val="00741947"/>
    <w:rsid w:val="00743542"/>
    <w:rsid w:val="00743AB4"/>
    <w:rsid w:val="0074542E"/>
    <w:rsid w:val="00745D95"/>
    <w:rsid w:val="0074750B"/>
    <w:rsid w:val="00747AD0"/>
    <w:rsid w:val="00747D48"/>
    <w:rsid w:val="00750020"/>
    <w:rsid w:val="00750A0B"/>
    <w:rsid w:val="00751CD2"/>
    <w:rsid w:val="007522F0"/>
    <w:rsid w:val="007534FD"/>
    <w:rsid w:val="00753CAE"/>
    <w:rsid w:val="00754EA5"/>
    <w:rsid w:val="007552B8"/>
    <w:rsid w:val="007552FB"/>
    <w:rsid w:val="00755B8E"/>
    <w:rsid w:val="00755C93"/>
    <w:rsid w:val="00756D6B"/>
    <w:rsid w:val="00757BBE"/>
    <w:rsid w:val="00757F89"/>
    <w:rsid w:val="007618D6"/>
    <w:rsid w:val="007623E1"/>
    <w:rsid w:val="007625D8"/>
    <w:rsid w:val="00763083"/>
    <w:rsid w:val="00763791"/>
    <w:rsid w:val="007637CF"/>
    <w:rsid w:val="00763C2E"/>
    <w:rsid w:val="00765222"/>
    <w:rsid w:val="00765E5D"/>
    <w:rsid w:val="00766ACD"/>
    <w:rsid w:val="0076714B"/>
    <w:rsid w:val="0076758A"/>
    <w:rsid w:val="007679E5"/>
    <w:rsid w:val="00770D9B"/>
    <w:rsid w:val="00771A6D"/>
    <w:rsid w:val="0077214F"/>
    <w:rsid w:val="0077244C"/>
    <w:rsid w:val="00772B65"/>
    <w:rsid w:val="007730F5"/>
    <w:rsid w:val="00774160"/>
    <w:rsid w:val="0077438E"/>
    <w:rsid w:val="0077475C"/>
    <w:rsid w:val="0077585D"/>
    <w:rsid w:val="00777305"/>
    <w:rsid w:val="00780B72"/>
    <w:rsid w:val="0078226E"/>
    <w:rsid w:val="00782B1F"/>
    <w:rsid w:val="00782C80"/>
    <w:rsid w:val="00784D3A"/>
    <w:rsid w:val="00784E06"/>
    <w:rsid w:val="007850D7"/>
    <w:rsid w:val="00785F7D"/>
    <w:rsid w:val="00787028"/>
    <w:rsid w:val="00787AAE"/>
    <w:rsid w:val="00790EF8"/>
    <w:rsid w:val="00791280"/>
    <w:rsid w:val="00793708"/>
    <w:rsid w:val="00793AE5"/>
    <w:rsid w:val="0079573F"/>
    <w:rsid w:val="007958B0"/>
    <w:rsid w:val="00795EA1"/>
    <w:rsid w:val="007963FD"/>
    <w:rsid w:val="00796E03"/>
    <w:rsid w:val="00797248"/>
    <w:rsid w:val="007973AD"/>
    <w:rsid w:val="00797588"/>
    <w:rsid w:val="0079770D"/>
    <w:rsid w:val="00797C97"/>
    <w:rsid w:val="007A2853"/>
    <w:rsid w:val="007A394D"/>
    <w:rsid w:val="007A3BE8"/>
    <w:rsid w:val="007A4469"/>
    <w:rsid w:val="007A4663"/>
    <w:rsid w:val="007A6D48"/>
    <w:rsid w:val="007A6E83"/>
    <w:rsid w:val="007A6F01"/>
    <w:rsid w:val="007A7447"/>
    <w:rsid w:val="007A7604"/>
    <w:rsid w:val="007A7B19"/>
    <w:rsid w:val="007B15BE"/>
    <w:rsid w:val="007B245A"/>
    <w:rsid w:val="007B3C31"/>
    <w:rsid w:val="007B3FE4"/>
    <w:rsid w:val="007B43C5"/>
    <w:rsid w:val="007B46C0"/>
    <w:rsid w:val="007B733E"/>
    <w:rsid w:val="007B760C"/>
    <w:rsid w:val="007C4640"/>
    <w:rsid w:val="007C5503"/>
    <w:rsid w:val="007C5FD8"/>
    <w:rsid w:val="007C604A"/>
    <w:rsid w:val="007C6D06"/>
    <w:rsid w:val="007C723E"/>
    <w:rsid w:val="007C78A7"/>
    <w:rsid w:val="007C7F4A"/>
    <w:rsid w:val="007D08F4"/>
    <w:rsid w:val="007D0957"/>
    <w:rsid w:val="007D0DF4"/>
    <w:rsid w:val="007D1C64"/>
    <w:rsid w:val="007D254E"/>
    <w:rsid w:val="007D25F4"/>
    <w:rsid w:val="007D2E07"/>
    <w:rsid w:val="007D37BD"/>
    <w:rsid w:val="007D4270"/>
    <w:rsid w:val="007D4604"/>
    <w:rsid w:val="007D46F2"/>
    <w:rsid w:val="007D4C4F"/>
    <w:rsid w:val="007D5F2B"/>
    <w:rsid w:val="007D7EE1"/>
    <w:rsid w:val="007E08DA"/>
    <w:rsid w:val="007E225C"/>
    <w:rsid w:val="007E40BC"/>
    <w:rsid w:val="007E4FE2"/>
    <w:rsid w:val="007E5622"/>
    <w:rsid w:val="007E695E"/>
    <w:rsid w:val="007E71A4"/>
    <w:rsid w:val="007F0EB2"/>
    <w:rsid w:val="007F2E79"/>
    <w:rsid w:val="007F4864"/>
    <w:rsid w:val="007F4910"/>
    <w:rsid w:val="007F4DEE"/>
    <w:rsid w:val="007F53D5"/>
    <w:rsid w:val="007F5BD1"/>
    <w:rsid w:val="007F7D8D"/>
    <w:rsid w:val="008027A5"/>
    <w:rsid w:val="00803FF5"/>
    <w:rsid w:val="008047FF"/>
    <w:rsid w:val="00804C35"/>
    <w:rsid w:val="00806767"/>
    <w:rsid w:val="00807843"/>
    <w:rsid w:val="008108B5"/>
    <w:rsid w:val="0081115D"/>
    <w:rsid w:val="0081129B"/>
    <w:rsid w:val="00811C67"/>
    <w:rsid w:val="00811DE3"/>
    <w:rsid w:val="00811DF2"/>
    <w:rsid w:val="00813AB3"/>
    <w:rsid w:val="008145DA"/>
    <w:rsid w:val="00814A28"/>
    <w:rsid w:val="00814A89"/>
    <w:rsid w:val="00815BBD"/>
    <w:rsid w:val="00816237"/>
    <w:rsid w:val="00816CD6"/>
    <w:rsid w:val="0082030E"/>
    <w:rsid w:val="008205CC"/>
    <w:rsid w:val="0082090F"/>
    <w:rsid w:val="00820F73"/>
    <w:rsid w:val="00822BA3"/>
    <w:rsid w:val="008231E1"/>
    <w:rsid w:val="00825B3A"/>
    <w:rsid w:val="00827285"/>
    <w:rsid w:val="00827732"/>
    <w:rsid w:val="00830193"/>
    <w:rsid w:val="008312EC"/>
    <w:rsid w:val="00831FC0"/>
    <w:rsid w:val="00832CC2"/>
    <w:rsid w:val="00835733"/>
    <w:rsid w:val="00835C75"/>
    <w:rsid w:val="00835E74"/>
    <w:rsid w:val="00836338"/>
    <w:rsid w:val="008366D0"/>
    <w:rsid w:val="0083677C"/>
    <w:rsid w:val="0083775D"/>
    <w:rsid w:val="008409F8"/>
    <w:rsid w:val="00840E8F"/>
    <w:rsid w:val="00841631"/>
    <w:rsid w:val="008416BB"/>
    <w:rsid w:val="00841EE1"/>
    <w:rsid w:val="00841F94"/>
    <w:rsid w:val="008444ED"/>
    <w:rsid w:val="008445FE"/>
    <w:rsid w:val="00844777"/>
    <w:rsid w:val="00844899"/>
    <w:rsid w:val="00844AF6"/>
    <w:rsid w:val="00845C0F"/>
    <w:rsid w:val="0084761D"/>
    <w:rsid w:val="00847676"/>
    <w:rsid w:val="00850AF2"/>
    <w:rsid w:val="0085341D"/>
    <w:rsid w:val="00854E5F"/>
    <w:rsid w:val="00861001"/>
    <w:rsid w:val="008617FD"/>
    <w:rsid w:val="00861F4B"/>
    <w:rsid w:val="00862C08"/>
    <w:rsid w:val="00863479"/>
    <w:rsid w:val="008650DC"/>
    <w:rsid w:val="008667D9"/>
    <w:rsid w:val="00867971"/>
    <w:rsid w:val="00870D6F"/>
    <w:rsid w:val="00870F97"/>
    <w:rsid w:val="00873286"/>
    <w:rsid w:val="00873913"/>
    <w:rsid w:val="00873B33"/>
    <w:rsid w:val="00874EDD"/>
    <w:rsid w:val="0087712A"/>
    <w:rsid w:val="008771A4"/>
    <w:rsid w:val="008779DC"/>
    <w:rsid w:val="00877F35"/>
    <w:rsid w:val="008807E3"/>
    <w:rsid w:val="00881658"/>
    <w:rsid w:val="008829DB"/>
    <w:rsid w:val="008835F3"/>
    <w:rsid w:val="00887235"/>
    <w:rsid w:val="00887499"/>
    <w:rsid w:val="00890328"/>
    <w:rsid w:val="00890CC4"/>
    <w:rsid w:val="00891056"/>
    <w:rsid w:val="008923DA"/>
    <w:rsid w:val="00892547"/>
    <w:rsid w:val="0089255D"/>
    <w:rsid w:val="0089263D"/>
    <w:rsid w:val="008955E5"/>
    <w:rsid w:val="00895630"/>
    <w:rsid w:val="008969F6"/>
    <w:rsid w:val="008974DF"/>
    <w:rsid w:val="00897AAE"/>
    <w:rsid w:val="008A00BA"/>
    <w:rsid w:val="008A0871"/>
    <w:rsid w:val="008A0EA3"/>
    <w:rsid w:val="008A1CB5"/>
    <w:rsid w:val="008A1DBD"/>
    <w:rsid w:val="008A26E3"/>
    <w:rsid w:val="008A2CF8"/>
    <w:rsid w:val="008A3D83"/>
    <w:rsid w:val="008A6C92"/>
    <w:rsid w:val="008B0F1C"/>
    <w:rsid w:val="008B0FE7"/>
    <w:rsid w:val="008B1C5B"/>
    <w:rsid w:val="008B3639"/>
    <w:rsid w:val="008B39FE"/>
    <w:rsid w:val="008B3B20"/>
    <w:rsid w:val="008B470D"/>
    <w:rsid w:val="008B53F6"/>
    <w:rsid w:val="008B57D2"/>
    <w:rsid w:val="008B6315"/>
    <w:rsid w:val="008B64B2"/>
    <w:rsid w:val="008B64EA"/>
    <w:rsid w:val="008B6C5C"/>
    <w:rsid w:val="008C0230"/>
    <w:rsid w:val="008C0A55"/>
    <w:rsid w:val="008C0B08"/>
    <w:rsid w:val="008C12CE"/>
    <w:rsid w:val="008C141B"/>
    <w:rsid w:val="008C2C9A"/>
    <w:rsid w:val="008C3575"/>
    <w:rsid w:val="008C4B95"/>
    <w:rsid w:val="008C5451"/>
    <w:rsid w:val="008C6C7B"/>
    <w:rsid w:val="008D01EA"/>
    <w:rsid w:val="008D2082"/>
    <w:rsid w:val="008D23DC"/>
    <w:rsid w:val="008D27F0"/>
    <w:rsid w:val="008D2A5F"/>
    <w:rsid w:val="008D2EDE"/>
    <w:rsid w:val="008D46CB"/>
    <w:rsid w:val="008D471C"/>
    <w:rsid w:val="008D4B30"/>
    <w:rsid w:val="008D5DDA"/>
    <w:rsid w:val="008D7EA1"/>
    <w:rsid w:val="008E2286"/>
    <w:rsid w:val="008E3197"/>
    <w:rsid w:val="008E3456"/>
    <w:rsid w:val="008E3A73"/>
    <w:rsid w:val="008E4937"/>
    <w:rsid w:val="008E4F03"/>
    <w:rsid w:val="008E5221"/>
    <w:rsid w:val="008E530B"/>
    <w:rsid w:val="008E582A"/>
    <w:rsid w:val="008E647D"/>
    <w:rsid w:val="008E6876"/>
    <w:rsid w:val="008E753E"/>
    <w:rsid w:val="008E7AEE"/>
    <w:rsid w:val="008F17F3"/>
    <w:rsid w:val="008F18B1"/>
    <w:rsid w:val="008F1968"/>
    <w:rsid w:val="008F1AFB"/>
    <w:rsid w:val="008F203F"/>
    <w:rsid w:val="008F22A8"/>
    <w:rsid w:val="008F5B05"/>
    <w:rsid w:val="008F5C2F"/>
    <w:rsid w:val="008F618D"/>
    <w:rsid w:val="008F6D7B"/>
    <w:rsid w:val="008F71AE"/>
    <w:rsid w:val="008F7482"/>
    <w:rsid w:val="009014B2"/>
    <w:rsid w:val="009018A0"/>
    <w:rsid w:val="009019EA"/>
    <w:rsid w:val="00904417"/>
    <w:rsid w:val="00911C26"/>
    <w:rsid w:val="00911D98"/>
    <w:rsid w:val="00912916"/>
    <w:rsid w:val="00914E4C"/>
    <w:rsid w:val="00916237"/>
    <w:rsid w:val="00916FB2"/>
    <w:rsid w:val="009218B3"/>
    <w:rsid w:val="00922E58"/>
    <w:rsid w:val="00923A01"/>
    <w:rsid w:val="00923C89"/>
    <w:rsid w:val="0092489D"/>
    <w:rsid w:val="00925A33"/>
    <w:rsid w:val="00925B46"/>
    <w:rsid w:val="009260D9"/>
    <w:rsid w:val="0092731F"/>
    <w:rsid w:val="00931A70"/>
    <w:rsid w:val="00931BE9"/>
    <w:rsid w:val="0093236D"/>
    <w:rsid w:val="009336BA"/>
    <w:rsid w:val="009342D8"/>
    <w:rsid w:val="009347C3"/>
    <w:rsid w:val="00934883"/>
    <w:rsid w:val="00935B27"/>
    <w:rsid w:val="00935D48"/>
    <w:rsid w:val="009368EA"/>
    <w:rsid w:val="00936AA0"/>
    <w:rsid w:val="00940542"/>
    <w:rsid w:val="00941490"/>
    <w:rsid w:val="00941683"/>
    <w:rsid w:val="00941986"/>
    <w:rsid w:val="00942532"/>
    <w:rsid w:val="0094310F"/>
    <w:rsid w:val="00944C6A"/>
    <w:rsid w:val="00945ED2"/>
    <w:rsid w:val="00946C0E"/>
    <w:rsid w:val="009471BB"/>
    <w:rsid w:val="009475D6"/>
    <w:rsid w:val="00947B7F"/>
    <w:rsid w:val="0095109B"/>
    <w:rsid w:val="00951515"/>
    <w:rsid w:val="00951F40"/>
    <w:rsid w:val="009524C6"/>
    <w:rsid w:val="00954942"/>
    <w:rsid w:val="00954A78"/>
    <w:rsid w:val="00954DCD"/>
    <w:rsid w:val="00955F7F"/>
    <w:rsid w:val="0095640C"/>
    <w:rsid w:val="00957B58"/>
    <w:rsid w:val="009625A1"/>
    <w:rsid w:val="00962785"/>
    <w:rsid w:val="00963D81"/>
    <w:rsid w:val="00963F63"/>
    <w:rsid w:val="009641C8"/>
    <w:rsid w:val="00966508"/>
    <w:rsid w:val="00967D06"/>
    <w:rsid w:val="00967E0E"/>
    <w:rsid w:val="00971216"/>
    <w:rsid w:val="00972055"/>
    <w:rsid w:val="0097263C"/>
    <w:rsid w:val="0097390B"/>
    <w:rsid w:val="00974FA4"/>
    <w:rsid w:val="00975960"/>
    <w:rsid w:val="009764E6"/>
    <w:rsid w:val="00976809"/>
    <w:rsid w:val="00976ACC"/>
    <w:rsid w:val="00976C7E"/>
    <w:rsid w:val="00977885"/>
    <w:rsid w:val="00977B3D"/>
    <w:rsid w:val="00977BAA"/>
    <w:rsid w:val="00977D08"/>
    <w:rsid w:val="009807B8"/>
    <w:rsid w:val="00982577"/>
    <w:rsid w:val="00983725"/>
    <w:rsid w:val="00984197"/>
    <w:rsid w:val="00986747"/>
    <w:rsid w:val="00986E47"/>
    <w:rsid w:val="00990909"/>
    <w:rsid w:val="009916D3"/>
    <w:rsid w:val="00992133"/>
    <w:rsid w:val="00993FBC"/>
    <w:rsid w:val="00995615"/>
    <w:rsid w:val="0099588B"/>
    <w:rsid w:val="009A00F7"/>
    <w:rsid w:val="009A0B4D"/>
    <w:rsid w:val="009A0C84"/>
    <w:rsid w:val="009A10CD"/>
    <w:rsid w:val="009A115E"/>
    <w:rsid w:val="009A1BE0"/>
    <w:rsid w:val="009A2591"/>
    <w:rsid w:val="009A39C0"/>
    <w:rsid w:val="009A3A10"/>
    <w:rsid w:val="009A4D1C"/>
    <w:rsid w:val="009A5677"/>
    <w:rsid w:val="009AA82A"/>
    <w:rsid w:val="009B2AF2"/>
    <w:rsid w:val="009B3266"/>
    <w:rsid w:val="009B3C0C"/>
    <w:rsid w:val="009B4EE2"/>
    <w:rsid w:val="009B594A"/>
    <w:rsid w:val="009B5C17"/>
    <w:rsid w:val="009B5D50"/>
    <w:rsid w:val="009B61E4"/>
    <w:rsid w:val="009B7DED"/>
    <w:rsid w:val="009C032E"/>
    <w:rsid w:val="009C0B8A"/>
    <w:rsid w:val="009C0F7D"/>
    <w:rsid w:val="009C3E74"/>
    <w:rsid w:val="009C407D"/>
    <w:rsid w:val="009C6C95"/>
    <w:rsid w:val="009C7097"/>
    <w:rsid w:val="009C7DC9"/>
    <w:rsid w:val="009D3F34"/>
    <w:rsid w:val="009D4485"/>
    <w:rsid w:val="009D4ED1"/>
    <w:rsid w:val="009D51DD"/>
    <w:rsid w:val="009D569B"/>
    <w:rsid w:val="009D7758"/>
    <w:rsid w:val="009E1A5D"/>
    <w:rsid w:val="009E2420"/>
    <w:rsid w:val="009E3815"/>
    <w:rsid w:val="009E46DB"/>
    <w:rsid w:val="009E5281"/>
    <w:rsid w:val="009E6C6D"/>
    <w:rsid w:val="009F0C95"/>
    <w:rsid w:val="009F0FAE"/>
    <w:rsid w:val="009F2273"/>
    <w:rsid w:val="009F5B13"/>
    <w:rsid w:val="009F5DBB"/>
    <w:rsid w:val="009F665C"/>
    <w:rsid w:val="009F67CF"/>
    <w:rsid w:val="00A040A0"/>
    <w:rsid w:val="00A04782"/>
    <w:rsid w:val="00A04F31"/>
    <w:rsid w:val="00A05139"/>
    <w:rsid w:val="00A06C3B"/>
    <w:rsid w:val="00A0723F"/>
    <w:rsid w:val="00A10012"/>
    <w:rsid w:val="00A103E6"/>
    <w:rsid w:val="00A10BB3"/>
    <w:rsid w:val="00A116F2"/>
    <w:rsid w:val="00A11921"/>
    <w:rsid w:val="00A136E7"/>
    <w:rsid w:val="00A13F5C"/>
    <w:rsid w:val="00A14067"/>
    <w:rsid w:val="00A142B3"/>
    <w:rsid w:val="00A1470D"/>
    <w:rsid w:val="00A15FD6"/>
    <w:rsid w:val="00A16319"/>
    <w:rsid w:val="00A174DB"/>
    <w:rsid w:val="00A2063E"/>
    <w:rsid w:val="00A214E3"/>
    <w:rsid w:val="00A23FC8"/>
    <w:rsid w:val="00A242F7"/>
    <w:rsid w:val="00A25CC4"/>
    <w:rsid w:val="00A25F3E"/>
    <w:rsid w:val="00A2685F"/>
    <w:rsid w:val="00A26FE0"/>
    <w:rsid w:val="00A27695"/>
    <w:rsid w:val="00A27941"/>
    <w:rsid w:val="00A30CCB"/>
    <w:rsid w:val="00A33C98"/>
    <w:rsid w:val="00A34B3B"/>
    <w:rsid w:val="00A34D36"/>
    <w:rsid w:val="00A34EF3"/>
    <w:rsid w:val="00A35324"/>
    <w:rsid w:val="00A36F0E"/>
    <w:rsid w:val="00A405C3"/>
    <w:rsid w:val="00A41E75"/>
    <w:rsid w:val="00A44F8E"/>
    <w:rsid w:val="00A46259"/>
    <w:rsid w:val="00A469A2"/>
    <w:rsid w:val="00A46C59"/>
    <w:rsid w:val="00A47B9E"/>
    <w:rsid w:val="00A50828"/>
    <w:rsid w:val="00A5101D"/>
    <w:rsid w:val="00A51F6E"/>
    <w:rsid w:val="00A52548"/>
    <w:rsid w:val="00A55B70"/>
    <w:rsid w:val="00A55F6F"/>
    <w:rsid w:val="00A564B7"/>
    <w:rsid w:val="00A56F49"/>
    <w:rsid w:val="00A60A5A"/>
    <w:rsid w:val="00A61297"/>
    <w:rsid w:val="00A619CB"/>
    <w:rsid w:val="00A631D1"/>
    <w:rsid w:val="00A63FDE"/>
    <w:rsid w:val="00A64933"/>
    <w:rsid w:val="00A665E3"/>
    <w:rsid w:val="00A702D5"/>
    <w:rsid w:val="00A713AD"/>
    <w:rsid w:val="00A71C54"/>
    <w:rsid w:val="00A731EA"/>
    <w:rsid w:val="00A732BF"/>
    <w:rsid w:val="00A76CCB"/>
    <w:rsid w:val="00A771AB"/>
    <w:rsid w:val="00A77833"/>
    <w:rsid w:val="00A785DE"/>
    <w:rsid w:val="00A803B9"/>
    <w:rsid w:val="00A8152B"/>
    <w:rsid w:val="00A81EBF"/>
    <w:rsid w:val="00A82CB1"/>
    <w:rsid w:val="00A83FDF"/>
    <w:rsid w:val="00A84473"/>
    <w:rsid w:val="00A84FE3"/>
    <w:rsid w:val="00A85A8F"/>
    <w:rsid w:val="00A860DB"/>
    <w:rsid w:val="00A86435"/>
    <w:rsid w:val="00A86F77"/>
    <w:rsid w:val="00A87D31"/>
    <w:rsid w:val="00A90FE3"/>
    <w:rsid w:val="00A910CC"/>
    <w:rsid w:val="00A922F3"/>
    <w:rsid w:val="00A93AAD"/>
    <w:rsid w:val="00A94139"/>
    <w:rsid w:val="00A948FF"/>
    <w:rsid w:val="00A94A72"/>
    <w:rsid w:val="00A965DE"/>
    <w:rsid w:val="00AA065B"/>
    <w:rsid w:val="00AA0FAB"/>
    <w:rsid w:val="00AA18CC"/>
    <w:rsid w:val="00AA1B60"/>
    <w:rsid w:val="00AA1CF9"/>
    <w:rsid w:val="00AA4B7F"/>
    <w:rsid w:val="00AA4E67"/>
    <w:rsid w:val="00AA558C"/>
    <w:rsid w:val="00AA5E1C"/>
    <w:rsid w:val="00AA5F9B"/>
    <w:rsid w:val="00AA6580"/>
    <w:rsid w:val="00AB04F4"/>
    <w:rsid w:val="00AB057C"/>
    <w:rsid w:val="00AB09D9"/>
    <w:rsid w:val="00AB115C"/>
    <w:rsid w:val="00AB1560"/>
    <w:rsid w:val="00AB1773"/>
    <w:rsid w:val="00AB21F4"/>
    <w:rsid w:val="00AB241A"/>
    <w:rsid w:val="00AB24B7"/>
    <w:rsid w:val="00AB318F"/>
    <w:rsid w:val="00AB3716"/>
    <w:rsid w:val="00AB4EB2"/>
    <w:rsid w:val="00AB5321"/>
    <w:rsid w:val="00AB6631"/>
    <w:rsid w:val="00AB6D6C"/>
    <w:rsid w:val="00AC1112"/>
    <w:rsid w:val="00AC1231"/>
    <w:rsid w:val="00AC1DF9"/>
    <w:rsid w:val="00AC22C2"/>
    <w:rsid w:val="00AC2A8D"/>
    <w:rsid w:val="00AC2B61"/>
    <w:rsid w:val="00AC2E32"/>
    <w:rsid w:val="00AC315C"/>
    <w:rsid w:val="00AC3344"/>
    <w:rsid w:val="00AC4B03"/>
    <w:rsid w:val="00AC5A0F"/>
    <w:rsid w:val="00AC5EBD"/>
    <w:rsid w:val="00AD00CF"/>
    <w:rsid w:val="00AD0700"/>
    <w:rsid w:val="00AD0C55"/>
    <w:rsid w:val="00AD158E"/>
    <w:rsid w:val="00AD3F37"/>
    <w:rsid w:val="00AD46F6"/>
    <w:rsid w:val="00AD6E42"/>
    <w:rsid w:val="00AE0781"/>
    <w:rsid w:val="00AE08A7"/>
    <w:rsid w:val="00AE186C"/>
    <w:rsid w:val="00AE1A89"/>
    <w:rsid w:val="00AE1E8D"/>
    <w:rsid w:val="00AE25ED"/>
    <w:rsid w:val="00AE2B61"/>
    <w:rsid w:val="00AE3797"/>
    <w:rsid w:val="00AE38AD"/>
    <w:rsid w:val="00AE3DF0"/>
    <w:rsid w:val="00AE6728"/>
    <w:rsid w:val="00AE761A"/>
    <w:rsid w:val="00AE77A1"/>
    <w:rsid w:val="00AF039A"/>
    <w:rsid w:val="00AF1228"/>
    <w:rsid w:val="00AF1EB9"/>
    <w:rsid w:val="00AF284C"/>
    <w:rsid w:val="00AF37AE"/>
    <w:rsid w:val="00AF3E62"/>
    <w:rsid w:val="00AF416A"/>
    <w:rsid w:val="00AF5E7D"/>
    <w:rsid w:val="00AF60FE"/>
    <w:rsid w:val="00B00949"/>
    <w:rsid w:val="00B02008"/>
    <w:rsid w:val="00B03119"/>
    <w:rsid w:val="00B0531D"/>
    <w:rsid w:val="00B05D99"/>
    <w:rsid w:val="00B05FA5"/>
    <w:rsid w:val="00B062AD"/>
    <w:rsid w:val="00B07229"/>
    <w:rsid w:val="00B07E41"/>
    <w:rsid w:val="00B0AE3A"/>
    <w:rsid w:val="00B10037"/>
    <w:rsid w:val="00B10248"/>
    <w:rsid w:val="00B12872"/>
    <w:rsid w:val="00B15D67"/>
    <w:rsid w:val="00B15D87"/>
    <w:rsid w:val="00B16F7C"/>
    <w:rsid w:val="00B171F4"/>
    <w:rsid w:val="00B203DA"/>
    <w:rsid w:val="00B20BD5"/>
    <w:rsid w:val="00B21E38"/>
    <w:rsid w:val="00B22241"/>
    <w:rsid w:val="00B24275"/>
    <w:rsid w:val="00B245FD"/>
    <w:rsid w:val="00B24F2E"/>
    <w:rsid w:val="00B25691"/>
    <w:rsid w:val="00B2598C"/>
    <w:rsid w:val="00B30586"/>
    <w:rsid w:val="00B30E07"/>
    <w:rsid w:val="00B32E36"/>
    <w:rsid w:val="00B33F70"/>
    <w:rsid w:val="00B34D78"/>
    <w:rsid w:val="00B36233"/>
    <w:rsid w:val="00B36A3D"/>
    <w:rsid w:val="00B3755C"/>
    <w:rsid w:val="00B37BDB"/>
    <w:rsid w:val="00B40993"/>
    <w:rsid w:val="00B410D6"/>
    <w:rsid w:val="00B4607F"/>
    <w:rsid w:val="00B475BF"/>
    <w:rsid w:val="00B50205"/>
    <w:rsid w:val="00B5055F"/>
    <w:rsid w:val="00B507F6"/>
    <w:rsid w:val="00B5097F"/>
    <w:rsid w:val="00B51BC0"/>
    <w:rsid w:val="00B526A6"/>
    <w:rsid w:val="00B534C9"/>
    <w:rsid w:val="00B54F9B"/>
    <w:rsid w:val="00B55475"/>
    <w:rsid w:val="00B6059A"/>
    <w:rsid w:val="00B61C80"/>
    <w:rsid w:val="00B623EF"/>
    <w:rsid w:val="00B6241E"/>
    <w:rsid w:val="00B634A5"/>
    <w:rsid w:val="00B63B46"/>
    <w:rsid w:val="00B65E54"/>
    <w:rsid w:val="00B677AF"/>
    <w:rsid w:val="00B67BC6"/>
    <w:rsid w:val="00B70127"/>
    <w:rsid w:val="00B725CC"/>
    <w:rsid w:val="00B727B6"/>
    <w:rsid w:val="00B73293"/>
    <w:rsid w:val="00B73E0D"/>
    <w:rsid w:val="00B74C80"/>
    <w:rsid w:val="00B76AE1"/>
    <w:rsid w:val="00B80119"/>
    <w:rsid w:val="00B801EA"/>
    <w:rsid w:val="00B807C0"/>
    <w:rsid w:val="00B8080F"/>
    <w:rsid w:val="00B80E9E"/>
    <w:rsid w:val="00B8154A"/>
    <w:rsid w:val="00B817AE"/>
    <w:rsid w:val="00B81D62"/>
    <w:rsid w:val="00B81FC7"/>
    <w:rsid w:val="00B82176"/>
    <w:rsid w:val="00B82E25"/>
    <w:rsid w:val="00B84219"/>
    <w:rsid w:val="00B84C5C"/>
    <w:rsid w:val="00B84DED"/>
    <w:rsid w:val="00B85825"/>
    <w:rsid w:val="00B85F28"/>
    <w:rsid w:val="00B86746"/>
    <w:rsid w:val="00B86998"/>
    <w:rsid w:val="00B86FD5"/>
    <w:rsid w:val="00B904D9"/>
    <w:rsid w:val="00B907E0"/>
    <w:rsid w:val="00B909C3"/>
    <w:rsid w:val="00B916FF"/>
    <w:rsid w:val="00B920C0"/>
    <w:rsid w:val="00B923EA"/>
    <w:rsid w:val="00B93180"/>
    <w:rsid w:val="00B933EA"/>
    <w:rsid w:val="00B94260"/>
    <w:rsid w:val="00B94424"/>
    <w:rsid w:val="00B95C5F"/>
    <w:rsid w:val="00B96424"/>
    <w:rsid w:val="00BA0A09"/>
    <w:rsid w:val="00BA1EFE"/>
    <w:rsid w:val="00BA4C08"/>
    <w:rsid w:val="00BA50F7"/>
    <w:rsid w:val="00BA54BD"/>
    <w:rsid w:val="00BA55EF"/>
    <w:rsid w:val="00BA5E33"/>
    <w:rsid w:val="00BA794E"/>
    <w:rsid w:val="00BA7F42"/>
    <w:rsid w:val="00BB07CE"/>
    <w:rsid w:val="00BB1234"/>
    <w:rsid w:val="00BB1830"/>
    <w:rsid w:val="00BB1E8A"/>
    <w:rsid w:val="00BB2E1A"/>
    <w:rsid w:val="00BB32F1"/>
    <w:rsid w:val="00BB47F0"/>
    <w:rsid w:val="00BB513C"/>
    <w:rsid w:val="00BB5179"/>
    <w:rsid w:val="00BB5533"/>
    <w:rsid w:val="00BB589C"/>
    <w:rsid w:val="00BB5D95"/>
    <w:rsid w:val="00BB6E0A"/>
    <w:rsid w:val="00BC0FAB"/>
    <w:rsid w:val="00BC11ED"/>
    <w:rsid w:val="00BC3F0B"/>
    <w:rsid w:val="00BC4C6E"/>
    <w:rsid w:val="00BC650D"/>
    <w:rsid w:val="00BC68E6"/>
    <w:rsid w:val="00BC795C"/>
    <w:rsid w:val="00BC7C68"/>
    <w:rsid w:val="00BD1177"/>
    <w:rsid w:val="00BD13FA"/>
    <w:rsid w:val="00BD1833"/>
    <w:rsid w:val="00BD5082"/>
    <w:rsid w:val="00BD5354"/>
    <w:rsid w:val="00BD55F3"/>
    <w:rsid w:val="00BD57DB"/>
    <w:rsid w:val="00BD6B04"/>
    <w:rsid w:val="00BD793D"/>
    <w:rsid w:val="00BD7F7E"/>
    <w:rsid w:val="00BE0DF4"/>
    <w:rsid w:val="00BE1075"/>
    <w:rsid w:val="00BE196E"/>
    <w:rsid w:val="00BE2359"/>
    <w:rsid w:val="00BE26AE"/>
    <w:rsid w:val="00BE2D0F"/>
    <w:rsid w:val="00BE4EF1"/>
    <w:rsid w:val="00BE5D7B"/>
    <w:rsid w:val="00BE605D"/>
    <w:rsid w:val="00BE6933"/>
    <w:rsid w:val="00BE70FB"/>
    <w:rsid w:val="00BE71B7"/>
    <w:rsid w:val="00BE7B26"/>
    <w:rsid w:val="00BF0036"/>
    <w:rsid w:val="00BF0353"/>
    <w:rsid w:val="00BF228B"/>
    <w:rsid w:val="00BF28DB"/>
    <w:rsid w:val="00BF39B9"/>
    <w:rsid w:val="00BF43A1"/>
    <w:rsid w:val="00BF4D47"/>
    <w:rsid w:val="00BF5AD2"/>
    <w:rsid w:val="00BF5F9D"/>
    <w:rsid w:val="00BF5FCE"/>
    <w:rsid w:val="00BF61B6"/>
    <w:rsid w:val="00BF6534"/>
    <w:rsid w:val="00C006EB"/>
    <w:rsid w:val="00C008EC"/>
    <w:rsid w:val="00C00AD1"/>
    <w:rsid w:val="00C00C03"/>
    <w:rsid w:val="00C0120D"/>
    <w:rsid w:val="00C04159"/>
    <w:rsid w:val="00C066E2"/>
    <w:rsid w:val="00C1149D"/>
    <w:rsid w:val="00C119D8"/>
    <w:rsid w:val="00C12379"/>
    <w:rsid w:val="00C137D2"/>
    <w:rsid w:val="00C146B2"/>
    <w:rsid w:val="00C1486D"/>
    <w:rsid w:val="00C14EF6"/>
    <w:rsid w:val="00C164BB"/>
    <w:rsid w:val="00C16A4D"/>
    <w:rsid w:val="00C174DB"/>
    <w:rsid w:val="00C1759A"/>
    <w:rsid w:val="00C20E6C"/>
    <w:rsid w:val="00C218E8"/>
    <w:rsid w:val="00C22BC6"/>
    <w:rsid w:val="00C23259"/>
    <w:rsid w:val="00C234FC"/>
    <w:rsid w:val="00C26400"/>
    <w:rsid w:val="00C26859"/>
    <w:rsid w:val="00C26968"/>
    <w:rsid w:val="00C26AF1"/>
    <w:rsid w:val="00C26E6D"/>
    <w:rsid w:val="00C28D0F"/>
    <w:rsid w:val="00C30735"/>
    <w:rsid w:val="00C3089A"/>
    <w:rsid w:val="00C343B8"/>
    <w:rsid w:val="00C34DD2"/>
    <w:rsid w:val="00C3537B"/>
    <w:rsid w:val="00C3551F"/>
    <w:rsid w:val="00C3602E"/>
    <w:rsid w:val="00C411E7"/>
    <w:rsid w:val="00C4168F"/>
    <w:rsid w:val="00C4207B"/>
    <w:rsid w:val="00C421EB"/>
    <w:rsid w:val="00C42C15"/>
    <w:rsid w:val="00C431B4"/>
    <w:rsid w:val="00C45953"/>
    <w:rsid w:val="00C45EF1"/>
    <w:rsid w:val="00C46437"/>
    <w:rsid w:val="00C4754B"/>
    <w:rsid w:val="00C5013D"/>
    <w:rsid w:val="00C52B15"/>
    <w:rsid w:val="00C54AFF"/>
    <w:rsid w:val="00C556C4"/>
    <w:rsid w:val="00C56487"/>
    <w:rsid w:val="00C57085"/>
    <w:rsid w:val="00C576EC"/>
    <w:rsid w:val="00C60737"/>
    <w:rsid w:val="00C62D59"/>
    <w:rsid w:val="00C63F26"/>
    <w:rsid w:val="00C642B2"/>
    <w:rsid w:val="00C64935"/>
    <w:rsid w:val="00C66127"/>
    <w:rsid w:val="00C674F5"/>
    <w:rsid w:val="00C738C6"/>
    <w:rsid w:val="00C74C51"/>
    <w:rsid w:val="00C75C59"/>
    <w:rsid w:val="00C76BC6"/>
    <w:rsid w:val="00C81015"/>
    <w:rsid w:val="00C8258A"/>
    <w:rsid w:val="00C82B3F"/>
    <w:rsid w:val="00C82D0B"/>
    <w:rsid w:val="00C836CF"/>
    <w:rsid w:val="00C850B8"/>
    <w:rsid w:val="00C87EE9"/>
    <w:rsid w:val="00C9027F"/>
    <w:rsid w:val="00C91DC9"/>
    <w:rsid w:val="00C934ED"/>
    <w:rsid w:val="00C95766"/>
    <w:rsid w:val="00C96F40"/>
    <w:rsid w:val="00CA0352"/>
    <w:rsid w:val="00CA062D"/>
    <w:rsid w:val="00CA07D2"/>
    <w:rsid w:val="00CA1095"/>
    <w:rsid w:val="00CA15FE"/>
    <w:rsid w:val="00CA1ED4"/>
    <w:rsid w:val="00CA364E"/>
    <w:rsid w:val="00CA3CE0"/>
    <w:rsid w:val="00CA3EF0"/>
    <w:rsid w:val="00CA42C0"/>
    <w:rsid w:val="00CA4DF2"/>
    <w:rsid w:val="00CA5029"/>
    <w:rsid w:val="00CA542B"/>
    <w:rsid w:val="00CA5B1A"/>
    <w:rsid w:val="00CA6154"/>
    <w:rsid w:val="00CA6176"/>
    <w:rsid w:val="00CB3017"/>
    <w:rsid w:val="00CB30D6"/>
    <w:rsid w:val="00CB3A99"/>
    <w:rsid w:val="00CB4F86"/>
    <w:rsid w:val="00CB60CE"/>
    <w:rsid w:val="00CB709B"/>
    <w:rsid w:val="00CC00FC"/>
    <w:rsid w:val="00CC09FB"/>
    <w:rsid w:val="00CC120E"/>
    <w:rsid w:val="00CC28B2"/>
    <w:rsid w:val="00CC29B8"/>
    <w:rsid w:val="00CC5462"/>
    <w:rsid w:val="00CC6E21"/>
    <w:rsid w:val="00CC7378"/>
    <w:rsid w:val="00CD0EF8"/>
    <w:rsid w:val="00CD14AC"/>
    <w:rsid w:val="00CD3724"/>
    <w:rsid w:val="00CD4B89"/>
    <w:rsid w:val="00CD4CC0"/>
    <w:rsid w:val="00CD6D40"/>
    <w:rsid w:val="00CD7A56"/>
    <w:rsid w:val="00CE0246"/>
    <w:rsid w:val="00CE11BE"/>
    <w:rsid w:val="00CE121B"/>
    <w:rsid w:val="00CE2333"/>
    <w:rsid w:val="00CE2963"/>
    <w:rsid w:val="00CE350C"/>
    <w:rsid w:val="00CE4731"/>
    <w:rsid w:val="00CE4DFD"/>
    <w:rsid w:val="00CE515C"/>
    <w:rsid w:val="00CE532C"/>
    <w:rsid w:val="00CE63AD"/>
    <w:rsid w:val="00CE7D13"/>
    <w:rsid w:val="00CF1DD3"/>
    <w:rsid w:val="00CF4297"/>
    <w:rsid w:val="00CF4C43"/>
    <w:rsid w:val="00CF612A"/>
    <w:rsid w:val="00CF6215"/>
    <w:rsid w:val="00CF7D49"/>
    <w:rsid w:val="00D0173B"/>
    <w:rsid w:val="00D01A27"/>
    <w:rsid w:val="00D02C9A"/>
    <w:rsid w:val="00D03E3A"/>
    <w:rsid w:val="00D0499C"/>
    <w:rsid w:val="00D0567C"/>
    <w:rsid w:val="00D05B2E"/>
    <w:rsid w:val="00D126BE"/>
    <w:rsid w:val="00D12A35"/>
    <w:rsid w:val="00D13BF8"/>
    <w:rsid w:val="00D13DDE"/>
    <w:rsid w:val="00D166C6"/>
    <w:rsid w:val="00D17F15"/>
    <w:rsid w:val="00D2064F"/>
    <w:rsid w:val="00D20C44"/>
    <w:rsid w:val="00D22310"/>
    <w:rsid w:val="00D234ED"/>
    <w:rsid w:val="00D239A2"/>
    <w:rsid w:val="00D256FD"/>
    <w:rsid w:val="00D2590D"/>
    <w:rsid w:val="00D260E2"/>
    <w:rsid w:val="00D2661A"/>
    <w:rsid w:val="00D26887"/>
    <w:rsid w:val="00D2792F"/>
    <w:rsid w:val="00D32406"/>
    <w:rsid w:val="00D328E5"/>
    <w:rsid w:val="00D33C4B"/>
    <w:rsid w:val="00D34247"/>
    <w:rsid w:val="00D342F7"/>
    <w:rsid w:val="00D347F3"/>
    <w:rsid w:val="00D3789B"/>
    <w:rsid w:val="00D40BD6"/>
    <w:rsid w:val="00D41B25"/>
    <w:rsid w:val="00D42B8D"/>
    <w:rsid w:val="00D437D6"/>
    <w:rsid w:val="00D4505D"/>
    <w:rsid w:val="00D4513B"/>
    <w:rsid w:val="00D45B9B"/>
    <w:rsid w:val="00D45BEF"/>
    <w:rsid w:val="00D45C01"/>
    <w:rsid w:val="00D47656"/>
    <w:rsid w:val="00D52478"/>
    <w:rsid w:val="00D5462B"/>
    <w:rsid w:val="00D55EA2"/>
    <w:rsid w:val="00D56D8A"/>
    <w:rsid w:val="00D57947"/>
    <w:rsid w:val="00D57D19"/>
    <w:rsid w:val="00D60701"/>
    <w:rsid w:val="00D60FCF"/>
    <w:rsid w:val="00D61B7B"/>
    <w:rsid w:val="00D65644"/>
    <w:rsid w:val="00D656FC"/>
    <w:rsid w:val="00D65719"/>
    <w:rsid w:val="00D66598"/>
    <w:rsid w:val="00D665B7"/>
    <w:rsid w:val="00D6791B"/>
    <w:rsid w:val="00D701B5"/>
    <w:rsid w:val="00D701E6"/>
    <w:rsid w:val="00D716EF"/>
    <w:rsid w:val="00D71752"/>
    <w:rsid w:val="00D71BAB"/>
    <w:rsid w:val="00D72C26"/>
    <w:rsid w:val="00D72D19"/>
    <w:rsid w:val="00D73559"/>
    <w:rsid w:val="00D74745"/>
    <w:rsid w:val="00D753C4"/>
    <w:rsid w:val="00D760BF"/>
    <w:rsid w:val="00D7636D"/>
    <w:rsid w:val="00D7F830"/>
    <w:rsid w:val="00D8115F"/>
    <w:rsid w:val="00D81CCD"/>
    <w:rsid w:val="00D86311"/>
    <w:rsid w:val="00D86F7C"/>
    <w:rsid w:val="00D86FB5"/>
    <w:rsid w:val="00D90477"/>
    <w:rsid w:val="00D92C8A"/>
    <w:rsid w:val="00D9300B"/>
    <w:rsid w:val="00D952E3"/>
    <w:rsid w:val="00D96D21"/>
    <w:rsid w:val="00DA0156"/>
    <w:rsid w:val="00DA21BF"/>
    <w:rsid w:val="00DA24B9"/>
    <w:rsid w:val="00DA264F"/>
    <w:rsid w:val="00DA28DF"/>
    <w:rsid w:val="00DA31C7"/>
    <w:rsid w:val="00DA3CFA"/>
    <w:rsid w:val="00DA3DF7"/>
    <w:rsid w:val="00DA6A42"/>
    <w:rsid w:val="00DA6C3B"/>
    <w:rsid w:val="00DA6DC3"/>
    <w:rsid w:val="00DA6DEC"/>
    <w:rsid w:val="00DA78C1"/>
    <w:rsid w:val="00DB0488"/>
    <w:rsid w:val="00DB3F49"/>
    <w:rsid w:val="00DB41C1"/>
    <w:rsid w:val="00DB5985"/>
    <w:rsid w:val="00DB6158"/>
    <w:rsid w:val="00DB7C80"/>
    <w:rsid w:val="00DC1416"/>
    <w:rsid w:val="00DC168D"/>
    <w:rsid w:val="00DC1911"/>
    <w:rsid w:val="00DC1BD9"/>
    <w:rsid w:val="00DC249D"/>
    <w:rsid w:val="00DC339C"/>
    <w:rsid w:val="00DC374E"/>
    <w:rsid w:val="00DC5170"/>
    <w:rsid w:val="00DC54D8"/>
    <w:rsid w:val="00DC5B72"/>
    <w:rsid w:val="00DC5B7E"/>
    <w:rsid w:val="00DC5C56"/>
    <w:rsid w:val="00DC6CB5"/>
    <w:rsid w:val="00DC7F9A"/>
    <w:rsid w:val="00DD114E"/>
    <w:rsid w:val="00DD33E6"/>
    <w:rsid w:val="00DD3620"/>
    <w:rsid w:val="00DD3D89"/>
    <w:rsid w:val="00DD40F7"/>
    <w:rsid w:val="00DD4443"/>
    <w:rsid w:val="00DD44BB"/>
    <w:rsid w:val="00DD4C22"/>
    <w:rsid w:val="00DD68E9"/>
    <w:rsid w:val="00DE13D1"/>
    <w:rsid w:val="00DE1CDF"/>
    <w:rsid w:val="00DE24B7"/>
    <w:rsid w:val="00DE258C"/>
    <w:rsid w:val="00DE2D0C"/>
    <w:rsid w:val="00DE3493"/>
    <w:rsid w:val="00DE3D0E"/>
    <w:rsid w:val="00DE4479"/>
    <w:rsid w:val="00DE70F9"/>
    <w:rsid w:val="00DE7993"/>
    <w:rsid w:val="00DF0A7E"/>
    <w:rsid w:val="00DF0BA5"/>
    <w:rsid w:val="00DF0E60"/>
    <w:rsid w:val="00DF1F32"/>
    <w:rsid w:val="00DF2BB6"/>
    <w:rsid w:val="00DF2EB4"/>
    <w:rsid w:val="00DF3001"/>
    <w:rsid w:val="00DF3652"/>
    <w:rsid w:val="00DF4062"/>
    <w:rsid w:val="00DF55EB"/>
    <w:rsid w:val="00DF6476"/>
    <w:rsid w:val="00E01B23"/>
    <w:rsid w:val="00E026B7"/>
    <w:rsid w:val="00E03C9F"/>
    <w:rsid w:val="00E045E9"/>
    <w:rsid w:val="00E046B7"/>
    <w:rsid w:val="00E04A1C"/>
    <w:rsid w:val="00E04B0C"/>
    <w:rsid w:val="00E052EF"/>
    <w:rsid w:val="00E05EF8"/>
    <w:rsid w:val="00E06714"/>
    <w:rsid w:val="00E06D08"/>
    <w:rsid w:val="00E07F01"/>
    <w:rsid w:val="00E102FA"/>
    <w:rsid w:val="00E1064D"/>
    <w:rsid w:val="00E11BD9"/>
    <w:rsid w:val="00E11D2C"/>
    <w:rsid w:val="00E12270"/>
    <w:rsid w:val="00E12384"/>
    <w:rsid w:val="00E12D9E"/>
    <w:rsid w:val="00E136DB"/>
    <w:rsid w:val="00E13B14"/>
    <w:rsid w:val="00E162C8"/>
    <w:rsid w:val="00E215D6"/>
    <w:rsid w:val="00E232FE"/>
    <w:rsid w:val="00E24890"/>
    <w:rsid w:val="00E25BF5"/>
    <w:rsid w:val="00E25F5A"/>
    <w:rsid w:val="00E26107"/>
    <w:rsid w:val="00E277D0"/>
    <w:rsid w:val="00E3024B"/>
    <w:rsid w:val="00E3221F"/>
    <w:rsid w:val="00E32485"/>
    <w:rsid w:val="00E336D6"/>
    <w:rsid w:val="00E34539"/>
    <w:rsid w:val="00E34975"/>
    <w:rsid w:val="00E35C52"/>
    <w:rsid w:val="00E35CC8"/>
    <w:rsid w:val="00E361F1"/>
    <w:rsid w:val="00E36C4F"/>
    <w:rsid w:val="00E37BF2"/>
    <w:rsid w:val="00E37C1E"/>
    <w:rsid w:val="00E37FAD"/>
    <w:rsid w:val="00E412FA"/>
    <w:rsid w:val="00E41B98"/>
    <w:rsid w:val="00E42F31"/>
    <w:rsid w:val="00E437B5"/>
    <w:rsid w:val="00E446EC"/>
    <w:rsid w:val="00E44A69"/>
    <w:rsid w:val="00E45621"/>
    <w:rsid w:val="00E45A27"/>
    <w:rsid w:val="00E4750C"/>
    <w:rsid w:val="00E477DF"/>
    <w:rsid w:val="00E47EF3"/>
    <w:rsid w:val="00E5065C"/>
    <w:rsid w:val="00E50B97"/>
    <w:rsid w:val="00E5260E"/>
    <w:rsid w:val="00E52BD6"/>
    <w:rsid w:val="00E52C08"/>
    <w:rsid w:val="00E5439B"/>
    <w:rsid w:val="00E554CB"/>
    <w:rsid w:val="00E55F06"/>
    <w:rsid w:val="00E5662D"/>
    <w:rsid w:val="00E568D0"/>
    <w:rsid w:val="00E605F6"/>
    <w:rsid w:val="00E606EA"/>
    <w:rsid w:val="00E6126C"/>
    <w:rsid w:val="00E61970"/>
    <w:rsid w:val="00E63247"/>
    <w:rsid w:val="00E63B13"/>
    <w:rsid w:val="00E647F6"/>
    <w:rsid w:val="00E65607"/>
    <w:rsid w:val="00E65685"/>
    <w:rsid w:val="00E66CF3"/>
    <w:rsid w:val="00E679C5"/>
    <w:rsid w:val="00E67DEB"/>
    <w:rsid w:val="00E717A7"/>
    <w:rsid w:val="00E71CC1"/>
    <w:rsid w:val="00E72A4E"/>
    <w:rsid w:val="00E72A8C"/>
    <w:rsid w:val="00E75985"/>
    <w:rsid w:val="00E75ECF"/>
    <w:rsid w:val="00E75F5E"/>
    <w:rsid w:val="00E77C5E"/>
    <w:rsid w:val="00E80C33"/>
    <w:rsid w:val="00E80F93"/>
    <w:rsid w:val="00E82AF0"/>
    <w:rsid w:val="00E82CE4"/>
    <w:rsid w:val="00E83789"/>
    <w:rsid w:val="00E84168"/>
    <w:rsid w:val="00E84CF7"/>
    <w:rsid w:val="00E84F6A"/>
    <w:rsid w:val="00E854FA"/>
    <w:rsid w:val="00E859F3"/>
    <w:rsid w:val="00E85B42"/>
    <w:rsid w:val="00E86A5D"/>
    <w:rsid w:val="00E86A67"/>
    <w:rsid w:val="00E87239"/>
    <w:rsid w:val="00E87AF3"/>
    <w:rsid w:val="00E90AB5"/>
    <w:rsid w:val="00E914C2"/>
    <w:rsid w:val="00E917C3"/>
    <w:rsid w:val="00E91E6D"/>
    <w:rsid w:val="00E95791"/>
    <w:rsid w:val="00E95AC3"/>
    <w:rsid w:val="00E96F48"/>
    <w:rsid w:val="00E971AB"/>
    <w:rsid w:val="00EA00D8"/>
    <w:rsid w:val="00EA0D15"/>
    <w:rsid w:val="00EA17F4"/>
    <w:rsid w:val="00EA1B48"/>
    <w:rsid w:val="00EA23E0"/>
    <w:rsid w:val="00EA262A"/>
    <w:rsid w:val="00EA47D3"/>
    <w:rsid w:val="00EA4FAA"/>
    <w:rsid w:val="00EA5D00"/>
    <w:rsid w:val="00EA76CE"/>
    <w:rsid w:val="00EA7B09"/>
    <w:rsid w:val="00EA7D19"/>
    <w:rsid w:val="00EA7E87"/>
    <w:rsid w:val="00EB0D70"/>
    <w:rsid w:val="00EB19A0"/>
    <w:rsid w:val="00EB1C76"/>
    <w:rsid w:val="00EB21FE"/>
    <w:rsid w:val="00EB320D"/>
    <w:rsid w:val="00EB4D65"/>
    <w:rsid w:val="00EB508F"/>
    <w:rsid w:val="00EB5A37"/>
    <w:rsid w:val="00EB5B2F"/>
    <w:rsid w:val="00EB5B35"/>
    <w:rsid w:val="00EB7C22"/>
    <w:rsid w:val="00EC08E4"/>
    <w:rsid w:val="00EC0E15"/>
    <w:rsid w:val="00EC21A0"/>
    <w:rsid w:val="00EC3B5E"/>
    <w:rsid w:val="00EC3D78"/>
    <w:rsid w:val="00EC4557"/>
    <w:rsid w:val="00EC4678"/>
    <w:rsid w:val="00EC4E03"/>
    <w:rsid w:val="00EC501F"/>
    <w:rsid w:val="00EC52D8"/>
    <w:rsid w:val="00EC61AE"/>
    <w:rsid w:val="00EC6FDC"/>
    <w:rsid w:val="00EC7AE3"/>
    <w:rsid w:val="00ED1487"/>
    <w:rsid w:val="00ED17F1"/>
    <w:rsid w:val="00ED1E40"/>
    <w:rsid w:val="00ED2459"/>
    <w:rsid w:val="00ED3C8B"/>
    <w:rsid w:val="00ED581C"/>
    <w:rsid w:val="00ED76AE"/>
    <w:rsid w:val="00ED7784"/>
    <w:rsid w:val="00ED7D6F"/>
    <w:rsid w:val="00ED7F4A"/>
    <w:rsid w:val="00EE100D"/>
    <w:rsid w:val="00EE1460"/>
    <w:rsid w:val="00EE2316"/>
    <w:rsid w:val="00EE2F39"/>
    <w:rsid w:val="00EE3AF5"/>
    <w:rsid w:val="00EE475D"/>
    <w:rsid w:val="00EE508B"/>
    <w:rsid w:val="00EE5726"/>
    <w:rsid w:val="00EE5787"/>
    <w:rsid w:val="00EE5A34"/>
    <w:rsid w:val="00EE5D53"/>
    <w:rsid w:val="00EE66E7"/>
    <w:rsid w:val="00EF0243"/>
    <w:rsid w:val="00EF1060"/>
    <w:rsid w:val="00EF13D5"/>
    <w:rsid w:val="00EF18A2"/>
    <w:rsid w:val="00EF2932"/>
    <w:rsid w:val="00EF672A"/>
    <w:rsid w:val="00EF7F52"/>
    <w:rsid w:val="00F0040D"/>
    <w:rsid w:val="00F014B1"/>
    <w:rsid w:val="00F020D6"/>
    <w:rsid w:val="00F0253C"/>
    <w:rsid w:val="00F026EA"/>
    <w:rsid w:val="00F0381B"/>
    <w:rsid w:val="00F0394D"/>
    <w:rsid w:val="00F04070"/>
    <w:rsid w:val="00F04760"/>
    <w:rsid w:val="00F072D4"/>
    <w:rsid w:val="00F072DC"/>
    <w:rsid w:val="00F07411"/>
    <w:rsid w:val="00F07429"/>
    <w:rsid w:val="00F07F58"/>
    <w:rsid w:val="00F11BC0"/>
    <w:rsid w:val="00F1437C"/>
    <w:rsid w:val="00F14990"/>
    <w:rsid w:val="00F14A3E"/>
    <w:rsid w:val="00F15BAC"/>
    <w:rsid w:val="00F1674B"/>
    <w:rsid w:val="00F1692E"/>
    <w:rsid w:val="00F172AE"/>
    <w:rsid w:val="00F17671"/>
    <w:rsid w:val="00F17971"/>
    <w:rsid w:val="00F20EBC"/>
    <w:rsid w:val="00F2259F"/>
    <w:rsid w:val="00F230B1"/>
    <w:rsid w:val="00F245FD"/>
    <w:rsid w:val="00F2466E"/>
    <w:rsid w:val="00F24A44"/>
    <w:rsid w:val="00F24C6C"/>
    <w:rsid w:val="00F24CEE"/>
    <w:rsid w:val="00F257F2"/>
    <w:rsid w:val="00F274DE"/>
    <w:rsid w:val="00F2775B"/>
    <w:rsid w:val="00F2795E"/>
    <w:rsid w:val="00F301ED"/>
    <w:rsid w:val="00F31456"/>
    <w:rsid w:val="00F33EBF"/>
    <w:rsid w:val="00F351C5"/>
    <w:rsid w:val="00F36680"/>
    <w:rsid w:val="00F40E52"/>
    <w:rsid w:val="00F41571"/>
    <w:rsid w:val="00F416B3"/>
    <w:rsid w:val="00F41A82"/>
    <w:rsid w:val="00F42435"/>
    <w:rsid w:val="00F42627"/>
    <w:rsid w:val="00F43C76"/>
    <w:rsid w:val="00F43D54"/>
    <w:rsid w:val="00F43F99"/>
    <w:rsid w:val="00F44771"/>
    <w:rsid w:val="00F44958"/>
    <w:rsid w:val="00F471C9"/>
    <w:rsid w:val="00F473FE"/>
    <w:rsid w:val="00F476DD"/>
    <w:rsid w:val="00F479E0"/>
    <w:rsid w:val="00F47A35"/>
    <w:rsid w:val="00F47BCC"/>
    <w:rsid w:val="00F50A90"/>
    <w:rsid w:val="00F51300"/>
    <w:rsid w:val="00F51C9D"/>
    <w:rsid w:val="00F52B70"/>
    <w:rsid w:val="00F532D7"/>
    <w:rsid w:val="00F53459"/>
    <w:rsid w:val="00F579D3"/>
    <w:rsid w:val="00F6007C"/>
    <w:rsid w:val="00F6026A"/>
    <w:rsid w:val="00F60E97"/>
    <w:rsid w:val="00F62681"/>
    <w:rsid w:val="00F64619"/>
    <w:rsid w:val="00F65296"/>
    <w:rsid w:val="00F65852"/>
    <w:rsid w:val="00F65B93"/>
    <w:rsid w:val="00F65CCC"/>
    <w:rsid w:val="00F672CB"/>
    <w:rsid w:val="00F67A51"/>
    <w:rsid w:val="00F71A0D"/>
    <w:rsid w:val="00F71A59"/>
    <w:rsid w:val="00F72774"/>
    <w:rsid w:val="00F728B9"/>
    <w:rsid w:val="00F732A1"/>
    <w:rsid w:val="00F733C3"/>
    <w:rsid w:val="00F73530"/>
    <w:rsid w:val="00F73874"/>
    <w:rsid w:val="00F73924"/>
    <w:rsid w:val="00F74145"/>
    <w:rsid w:val="00F746B4"/>
    <w:rsid w:val="00F75389"/>
    <w:rsid w:val="00F75FBA"/>
    <w:rsid w:val="00F76CB1"/>
    <w:rsid w:val="00F76E8E"/>
    <w:rsid w:val="00F7720F"/>
    <w:rsid w:val="00F7764E"/>
    <w:rsid w:val="00F83F7A"/>
    <w:rsid w:val="00F84D9A"/>
    <w:rsid w:val="00F870FB"/>
    <w:rsid w:val="00F87C29"/>
    <w:rsid w:val="00F90815"/>
    <w:rsid w:val="00F91365"/>
    <w:rsid w:val="00F92A6A"/>
    <w:rsid w:val="00F934A8"/>
    <w:rsid w:val="00F953E9"/>
    <w:rsid w:val="00F9614A"/>
    <w:rsid w:val="00F964A2"/>
    <w:rsid w:val="00F97C47"/>
    <w:rsid w:val="00F97CD8"/>
    <w:rsid w:val="00FA0FB6"/>
    <w:rsid w:val="00FA3823"/>
    <w:rsid w:val="00FA3AA7"/>
    <w:rsid w:val="00FA47D5"/>
    <w:rsid w:val="00FA5170"/>
    <w:rsid w:val="00FA6ED5"/>
    <w:rsid w:val="00FA700B"/>
    <w:rsid w:val="00FA720D"/>
    <w:rsid w:val="00FA7AAD"/>
    <w:rsid w:val="00FB0481"/>
    <w:rsid w:val="00FB0ADB"/>
    <w:rsid w:val="00FB0D19"/>
    <w:rsid w:val="00FB1369"/>
    <w:rsid w:val="00FB23CC"/>
    <w:rsid w:val="00FB533D"/>
    <w:rsid w:val="00FB5EB8"/>
    <w:rsid w:val="00FBC243"/>
    <w:rsid w:val="00FC170A"/>
    <w:rsid w:val="00FC2256"/>
    <w:rsid w:val="00FC31DD"/>
    <w:rsid w:val="00FC3637"/>
    <w:rsid w:val="00FC5222"/>
    <w:rsid w:val="00FC7B1F"/>
    <w:rsid w:val="00FD2103"/>
    <w:rsid w:val="00FD379B"/>
    <w:rsid w:val="00FD4029"/>
    <w:rsid w:val="00FD43A4"/>
    <w:rsid w:val="00FD6D4E"/>
    <w:rsid w:val="00FD79E5"/>
    <w:rsid w:val="00FE02BB"/>
    <w:rsid w:val="00FE07EC"/>
    <w:rsid w:val="00FE2570"/>
    <w:rsid w:val="00FE2C4D"/>
    <w:rsid w:val="00FE4E57"/>
    <w:rsid w:val="00FE5C36"/>
    <w:rsid w:val="00FE5D8F"/>
    <w:rsid w:val="00FE7299"/>
    <w:rsid w:val="00FF0683"/>
    <w:rsid w:val="00FF09C2"/>
    <w:rsid w:val="00FF0E9B"/>
    <w:rsid w:val="00FF1899"/>
    <w:rsid w:val="00FF1B39"/>
    <w:rsid w:val="00FF307C"/>
    <w:rsid w:val="00FF40CC"/>
    <w:rsid w:val="00FF45C9"/>
    <w:rsid w:val="00FF5247"/>
    <w:rsid w:val="00FF5A2D"/>
    <w:rsid w:val="00FF5DA9"/>
    <w:rsid w:val="00FF6122"/>
    <w:rsid w:val="00FF688E"/>
    <w:rsid w:val="00FF6BCD"/>
    <w:rsid w:val="00FF76DC"/>
    <w:rsid w:val="00FF77F7"/>
    <w:rsid w:val="00FF78AC"/>
    <w:rsid w:val="00FF7D98"/>
    <w:rsid w:val="00FF7E82"/>
    <w:rsid w:val="010A972E"/>
    <w:rsid w:val="01107910"/>
    <w:rsid w:val="0110FE7B"/>
    <w:rsid w:val="012226DE"/>
    <w:rsid w:val="01295AB7"/>
    <w:rsid w:val="014D4650"/>
    <w:rsid w:val="016C20B4"/>
    <w:rsid w:val="017DAEE1"/>
    <w:rsid w:val="01844992"/>
    <w:rsid w:val="018D8392"/>
    <w:rsid w:val="01C672FC"/>
    <w:rsid w:val="01D719F7"/>
    <w:rsid w:val="01DBEE67"/>
    <w:rsid w:val="01E54796"/>
    <w:rsid w:val="01EF0E59"/>
    <w:rsid w:val="01FDC2EF"/>
    <w:rsid w:val="02057D5F"/>
    <w:rsid w:val="02186476"/>
    <w:rsid w:val="021A94CC"/>
    <w:rsid w:val="022CE1FF"/>
    <w:rsid w:val="022D52A8"/>
    <w:rsid w:val="02302473"/>
    <w:rsid w:val="02361AA9"/>
    <w:rsid w:val="0243099F"/>
    <w:rsid w:val="02472C80"/>
    <w:rsid w:val="02586BA0"/>
    <w:rsid w:val="026208AE"/>
    <w:rsid w:val="0263A5AA"/>
    <w:rsid w:val="0264016B"/>
    <w:rsid w:val="02664A78"/>
    <w:rsid w:val="02AD136C"/>
    <w:rsid w:val="02B30CA9"/>
    <w:rsid w:val="02B6B45B"/>
    <w:rsid w:val="02CC3696"/>
    <w:rsid w:val="02D29F69"/>
    <w:rsid w:val="02D9B082"/>
    <w:rsid w:val="02E680E0"/>
    <w:rsid w:val="02E81AB8"/>
    <w:rsid w:val="02E97C9B"/>
    <w:rsid w:val="02FBF976"/>
    <w:rsid w:val="02FEBD92"/>
    <w:rsid w:val="03006582"/>
    <w:rsid w:val="030AEF2A"/>
    <w:rsid w:val="03176A5D"/>
    <w:rsid w:val="033244D8"/>
    <w:rsid w:val="0342622E"/>
    <w:rsid w:val="034C299A"/>
    <w:rsid w:val="0353D652"/>
    <w:rsid w:val="0357ADF9"/>
    <w:rsid w:val="035B2BE9"/>
    <w:rsid w:val="03693DE5"/>
    <w:rsid w:val="0381D8B2"/>
    <w:rsid w:val="0382C5FE"/>
    <w:rsid w:val="038DDB47"/>
    <w:rsid w:val="0393F0DB"/>
    <w:rsid w:val="03989BA3"/>
    <w:rsid w:val="039E3CA0"/>
    <w:rsid w:val="039E86E5"/>
    <w:rsid w:val="03AA4DB8"/>
    <w:rsid w:val="03CF9606"/>
    <w:rsid w:val="03DF5FDD"/>
    <w:rsid w:val="03DF9A16"/>
    <w:rsid w:val="03E00E38"/>
    <w:rsid w:val="03F72D05"/>
    <w:rsid w:val="0404F181"/>
    <w:rsid w:val="042C2073"/>
    <w:rsid w:val="0434462A"/>
    <w:rsid w:val="04488771"/>
    <w:rsid w:val="045D6824"/>
    <w:rsid w:val="046DE016"/>
    <w:rsid w:val="04708A59"/>
    <w:rsid w:val="0470CAED"/>
    <w:rsid w:val="04766F00"/>
    <w:rsid w:val="047B86AC"/>
    <w:rsid w:val="04A9E737"/>
    <w:rsid w:val="04BC3FD1"/>
    <w:rsid w:val="04CB85CC"/>
    <w:rsid w:val="04D83447"/>
    <w:rsid w:val="04F5C4C9"/>
    <w:rsid w:val="050F0356"/>
    <w:rsid w:val="0512090D"/>
    <w:rsid w:val="05196CC3"/>
    <w:rsid w:val="0533E3BE"/>
    <w:rsid w:val="053F9475"/>
    <w:rsid w:val="0546EF0B"/>
    <w:rsid w:val="05579995"/>
    <w:rsid w:val="0557C306"/>
    <w:rsid w:val="0562F2E2"/>
    <w:rsid w:val="0568CCD2"/>
    <w:rsid w:val="056A338E"/>
    <w:rsid w:val="056AD585"/>
    <w:rsid w:val="0572A434"/>
    <w:rsid w:val="058B7A06"/>
    <w:rsid w:val="059A3995"/>
    <w:rsid w:val="05AAC5BA"/>
    <w:rsid w:val="05BAD2A3"/>
    <w:rsid w:val="05BC1C32"/>
    <w:rsid w:val="05C30505"/>
    <w:rsid w:val="05C67834"/>
    <w:rsid w:val="05D5DF3C"/>
    <w:rsid w:val="05D73510"/>
    <w:rsid w:val="05F5E413"/>
    <w:rsid w:val="060E7C44"/>
    <w:rsid w:val="0632EA04"/>
    <w:rsid w:val="0640B902"/>
    <w:rsid w:val="064EA414"/>
    <w:rsid w:val="0654A886"/>
    <w:rsid w:val="065CA574"/>
    <w:rsid w:val="066AE375"/>
    <w:rsid w:val="06A3D5DA"/>
    <w:rsid w:val="06BD259E"/>
    <w:rsid w:val="06C0BFFC"/>
    <w:rsid w:val="06D17C34"/>
    <w:rsid w:val="06EE399A"/>
    <w:rsid w:val="06FC8E03"/>
    <w:rsid w:val="070589D4"/>
    <w:rsid w:val="070638CF"/>
    <w:rsid w:val="071F6082"/>
    <w:rsid w:val="072C9E69"/>
    <w:rsid w:val="073126B4"/>
    <w:rsid w:val="073C5E5E"/>
    <w:rsid w:val="07470B9B"/>
    <w:rsid w:val="074EE140"/>
    <w:rsid w:val="075099B1"/>
    <w:rsid w:val="0750DD1D"/>
    <w:rsid w:val="0750EB70"/>
    <w:rsid w:val="076D987D"/>
    <w:rsid w:val="077565E8"/>
    <w:rsid w:val="077A91A0"/>
    <w:rsid w:val="0789C951"/>
    <w:rsid w:val="078A00C6"/>
    <w:rsid w:val="078A9F76"/>
    <w:rsid w:val="079E805D"/>
    <w:rsid w:val="07DBFAF0"/>
    <w:rsid w:val="07DFA618"/>
    <w:rsid w:val="07E2935D"/>
    <w:rsid w:val="07EFBBC5"/>
    <w:rsid w:val="08330BD2"/>
    <w:rsid w:val="0833D320"/>
    <w:rsid w:val="08461994"/>
    <w:rsid w:val="085C7B83"/>
    <w:rsid w:val="086B5360"/>
    <w:rsid w:val="086F83D2"/>
    <w:rsid w:val="087CB4D1"/>
    <w:rsid w:val="08880A73"/>
    <w:rsid w:val="0896EA2B"/>
    <w:rsid w:val="08BADD9D"/>
    <w:rsid w:val="08BBE1FC"/>
    <w:rsid w:val="08C98E80"/>
    <w:rsid w:val="08D37F7F"/>
    <w:rsid w:val="09024A25"/>
    <w:rsid w:val="090EDE9A"/>
    <w:rsid w:val="09203F8B"/>
    <w:rsid w:val="092297CE"/>
    <w:rsid w:val="09293702"/>
    <w:rsid w:val="092FEC9C"/>
    <w:rsid w:val="09373190"/>
    <w:rsid w:val="0940ED9F"/>
    <w:rsid w:val="0941BF28"/>
    <w:rsid w:val="09483D40"/>
    <w:rsid w:val="09536FDF"/>
    <w:rsid w:val="0955A264"/>
    <w:rsid w:val="096A091A"/>
    <w:rsid w:val="0975831A"/>
    <w:rsid w:val="09ADF5D0"/>
    <w:rsid w:val="09CDA0EA"/>
    <w:rsid w:val="09CFD7DC"/>
    <w:rsid w:val="09E65AD4"/>
    <w:rsid w:val="09EAA074"/>
    <w:rsid w:val="09F458AC"/>
    <w:rsid w:val="0A1AA748"/>
    <w:rsid w:val="0A1D347E"/>
    <w:rsid w:val="0A1D6177"/>
    <w:rsid w:val="0A317784"/>
    <w:rsid w:val="0A3A3BEE"/>
    <w:rsid w:val="0A4003A5"/>
    <w:rsid w:val="0A59D558"/>
    <w:rsid w:val="0A5B75DA"/>
    <w:rsid w:val="0A7BBD1E"/>
    <w:rsid w:val="0A8849E5"/>
    <w:rsid w:val="0A9644AB"/>
    <w:rsid w:val="0AB995DB"/>
    <w:rsid w:val="0ABFC584"/>
    <w:rsid w:val="0AD4F42C"/>
    <w:rsid w:val="0AD6AE28"/>
    <w:rsid w:val="0ADDDDB4"/>
    <w:rsid w:val="0AEA4443"/>
    <w:rsid w:val="0B07483D"/>
    <w:rsid w:val="0B0AF096"/>
    <w:rsid w:val="0B0CA214"/>
    <w:rsid w:val="0B0F709D"/>
    <w:rsid w:val="0B39FA64"/>
    <w:rsid w:val="0B3F7FD2"/>
    <w:rsid w:val="0B6EB427"/>
    <w:rsid w:val="0B73C5E5"/>
    <w:rsid w:val="0BA16FC6"/>
    <w:rsid w:val="0BB91197"/>
    <w:rsid w:val="0BC2A27C"/>
    <w:rsid w:val="0BC565E9"/>
    <w:rsid w:val="0BCCB82C"/>
    <w:rsid w:val="0BF77B85"/>
    <w:rsid w:val="0C031BE6"/>
    <w:rsid w:val="0C079F51"/>
    <w:rsid w:val="0C0E9A2E"/>
    <w:rsid w:val="0C261F9D"/>
    <w:rsid w:val="0C2C185B"/>
    <w:rsid w:val="0C369AF1"/>
    <w:rsid w:val="0C3CB8E3"/>
    <w:rsid w:val="0C49880B"/>
    <w:rsid w:val="0C5C243A"/>
    <w:rsid w:val="0C5FB7EF"/>
    <w:rsid w:val="0C633D09"/>
    <w:rsid w:val="0C80BE3A"/>
    <w:rsid w:val="0C8F032B"/>
    <w:rsid w:val="0CBA2A24"/>
    <w:rsid w:val="0CBB95BD"/>
    <w:rsid w:val="0CBC236D"/>
    <w:rsid w:val="0CC1C02E"/>
    <w:rsid w:val="0CC26813"/>
    <w:rsid w:val="0CD16E16"/>
    <w:rsid w:val="0CEA164D"/>
    <w:rsid w:val="0D07A4AD"/>
    <w:rsid w:val="0D1B072E"/>
    <w:rsid w:val="0D242BA5"/>
    <w:rsid w:val="0D30D345"/>
    <w:rsid w:val="0D4FBCB3"/>
    <w:rsid w:val="0D56C784"/>
    <w:rsid w:val="0D73FBF5"/>
    <w:rsid w:val="0D816AA6"/>
    <w:rsid w:val="0D82B9D8"/>
    <w:rsid w:val="0D85E4E1"/>
    <w:rsid w:val="0DAD7CF7"/>
    <w:rsid w:val="0DBF6E97"/>
    <w:rsid w:val="0DDEE496"/>
    <w:rsid w:val="0DE2F1EC"/>
    <w:rsid w:val="0E11E48A"/>
    <w:rsid w:val="0E336E09"/>
    <w:rsid w:val="0E398FAE"/>
    <w:rsid w:val="0E5FADBF"/>
    <w:rsid w:val="0E60EAC2"/>
    <w:rsid w:val="0E6392E4"/>
    <w:rsid w:val="0E667A16"/>
    <w:rsid w:val="0E85D07C"/>
    <w:rsid w:val="0E928F86"/>
    <w:rsid w:val="0E96775F"/>
    <w:rsid w:val="0EA51D4A"/>
    <w:rsid w:val="0EBB2CF4"/>
    <w:rsid w:val="0ECC9307"/>
    <w:rsid w:val="0ED1BCFA"/>
    <w:rsid w:val="0ED3EE72"/>
    <w:rsid w:val="0EE540FD"/>
    <w:rsid w:val="0F03369B"/>
    <w:rsid w:val="0F2DF863"/>
    <w:rsid w:val="0F325515"/>
    <w:rsid w:val="0F3DC41B"/>
    <w:rsid w:val="0F4141BD"/>
    <w:rsid w:val="0F47462E"/>
    <w:rsid w:val="0F4CF6A7"/>
    <w:rsid w:val="0F5604F9"/>
    <w:rsid w:val="0F583656"/>
    <w:rsid w:val="0F8F804F"/>
    <w:rsid w:val="0F904E70"/>
    <w:rsid w:val="0FC38A16"/>
    <w:rsid w:val="0FE6AB1E"/>
    <w:rsid w:val="0FFF0100"/>
    <w:rsid w:val="0FFF8C76"/>
    <w:rsid w:val="10084849"/>
    <w:rsid w:val="10175951"/>
    <w:rsid w:val="102693E8"/>
    <w:rsid w:val="1027B85B"/>
    <w:rsid w:val="102A0696"/>
    <w:rsid w:val="1030C915"/>
    <w:rsid w:val="1031D4BE"/>
    <w:rsid w:val="1041FBBC"/>
    <w:rsid w:val="1058A5A9"/>
    <w:rsid w:val="105F007D"/>
    <w:rsid w:val="1074A7D8"/>
    <w:rsid w:val="1074BAE4"/>
    <w:rsid w:val="107B0E91"/>
    <w:rsid w:val="108BA91F"/>
    <w:rsid w:val="108EA403"/>
    <w:rsid w:val="10915411"/>
    <w:rsid w:val="10A61626"/>
    <w:rsid w:val="10B3E824"/>
    <w:rsid w:val="10D2451D"/>
    <w:rsid w:val="10DE0F68"/>
    <w:rsid w:val="10FCF0C5"/>
    <w:rsid w:val="1104FE4B"/>
    <w:rsid w:val="1129D917"/>
    <w:rsid w:val="112D8F6C"/>
    <w:rsid w:val="112EB6FD"/>
    <w:rsid w:val="11419622"/>
    <w:rsid w:val="11489E9B"/>
    <w:rsid w:val="1160E1C2"/>
    <w:rsid w:val="11872FFC"/>
    <w:rsid w:val="11AF3315"/>
    <w:rsid w:val="11B88C8D"/>
    <w:rsid w:val="11D9416B"/>
    <w:rsid w:val="11E84407"/>
    <w:rsid w:val="11E8E1C7"/>
    <w:rsid w:val="11F20245"/>
    <w:rsid w:val="1203FC90"/>
    <w:rsid w:val="120DA53B"/>
    <w:rsid w:val="121193E9"/>
    <w:rsid w:val="1213AC6F"/>
    <w:rsid w:val="123F921E"/>
    <w:rsid w:val="1243A0FC"/>
    <w:rsid w:val="1266A232"/>
    <w:rsid w:val="126DF38C"/>
    <w:rsid w:val="127E880B"/>
    <w:rsid w:val="1283E141"/>
    <w:rsid w:val="129D859D"/>
    <w:rsid w:val="12B2B73F"/>
    <w:rsid w:val="12B6A303"/>
    <w:rsid w:val="12B6E542"/>
    <w:rsid w:val="12BC756E"/>
    <w:rsid w:val="12D18BDA"/>
    <w:rsid w:val="12F12CA6"/>
    <w:rsid w:val="12F16FDD"/>
    <w:rsid w:val="12FAD0BC"/>
    <w:rsid w:val="13062D81"/>
    <w:rsid w:val="1306BA25"/>
    <w:rsid w:val="1307D54C"/>
    <w:rsid w:val="13110168"/>
    <w:rsid w:val="131AE6EE"/>
    <w:rsid w:val="131B9127"/>
    <w:rsid w:val="131CD94A"/>
    <w:rsid w:val="131F5753"/>
    <w:rsid w:val="1322597D"/>
    <w:rsid w:val="132E4D42"/>
    <w:rsid w:val="13404589"/>
    <w:rsid w:val="134EC1A0"/>
    <w:rsid w:val="135B5E45"/>
    <w:rsid w:val="1382CA8A"/>
    <w:rsid w:val="138A65ED"/>
    <w:rsid w:val="138BF52B"/>
    <w:rsid w:val="138E5A94"/>
    <w:rsid w:val="139AB2BE"/>
    <w:rsid w:val="139D9FE5"/>
    <w:rsid w:val="13AD180E"/>
    <w:rsid w:val="13B5DC81"/>
    <w:rsid w:val="13B707FC"/>
    <w:rsid w:val="13BE95A1"/>
    <w:rsid w:val="13D2192C"/>
    <w:rsid w:val="13E49D1D"/>
    <w:rsid w:val="13FBC85F"/>
    <w:rsid w:val="1403D0E5"/>
    <w:rsid w:val="1410AB2D"/>
    <w:rsid w:val="143D9334"/>
    <w:rsid w:val="143E98EA"/>
    <w:rsid w:val="145894AB"/>
    <w:rsid w:val="145DE46B"/>
    <w:rsid w:val="14761B52"/>
    <w:rsid w:val="148008BD"/>
    <w:rsid w:val="148A459B"/>
    <w:rsid w:val="149522DC"/>
    <w:rsid w:val="149BDA28"/>
    <w:rsid w:val="14AF71D0"/>
    <w:rsid w:val="14B2D7F3"/>
    <w:rsid w:val="14B831EC"/>
    <w:rsid w:val="14ECE9D5"/>
    <w:rsid w:val="14F8CD4F"/>
    <w:rsid w:val="14FCBE33"/>
    <w:rsid w:val="14FD4C2B"/>
    <w:rsid w:val="15086EF8"/>
    <w:rsid w:val="1508D962"/>
    <w:rsid w:val="15337514"/>
    <w:rsid w:val="1560EBD7"/>
    <w:rsid w:val="1562FF03"/>
    <w:rsid w:val="15638421"/>
    <w:rsid w:val="157343D7"/>
    <w:rsid w:val="15963894"/>
    <w:rsid w:val="159D5E4D"/>
    <w:rsid w:val="15A54AE1"/>
    <w:rsid w:val="15C3A94C"/>
    <w:rsid w:val="15D998EA"/>
    <w:rsid w:val="15E0EA07"/>
    <w:rsid w:val="15E60E12"/>
    <w:rsid w:val="15E71246"/>
    <w:rsid w:val="160923FC"/>
    <w:rsid w:val="1629BC98"/>
    <w:rsid w:val="162B19EE"/>
    <w:rsid w:val="162B5314"/>
    <w:rsid w:val="16334812"/>
    <w:rsid w:val="16336704"/>
    <w:rsid w:val="1647D253"/>
    <w:rsid w:val="165CA104"/>
    <w:rsid w:val="166218ED"/>
    <w:rsid w:val="16650755"/>
    <w:rsid w:val="16724958"/>
    <w:rsid w:val="16972AB3"/>
    <w:rsid w:val="169D38CF"/>
    <w:rsid w:val="169F6866"/>
    <w:rsid w:val="16A92F96"/>
    <w:rsid w:val="16AAF47C"/>
    <w:rsid w:val="16B0619A"/>
    <w:rsid w:val="16CFDCF1"/>
    <w:rsid w:val="16EB6CDE"/>
    <w:rsid w:val="16F28864"/>
    <w:rsid w:val="16F5FA5C"/>
    <w:rsid w:val="170EFFF8"/>
    <w:rsid w:val="171182CB"/>
    <w:rsid w:val="1714BC3C"/>
    <w:rsid w:val="172B35E4"/>
    <w:rsid w:val="17593D88"/>
    <w:rsid w:val="1764A90A"/>
    <w:rsid w:val="17657198"/>
    <w:rsid w:val="1765B252"/>
    <w:rsid w:val="1783F1C6"/>
    <w:rsid w:val="178F4A8A"/>
    <w:rsid w:val="17A00836"/>
    <w:rsid w:val="17A0165C"/>
    <w:rsid w:val="17CDF4AB"/>
    <w:rsid w:val="17D107C1"/>
    <w:rsid w:val="17D88AF9"/>
    <w:rsid w:val="1801D1B9"/>
    <w:rsid w:val="180409E6"/>
    <w:rsid w:val="1804A12E"/>
    <w:rsid w:val="18123D24"/>
    <w:rsid w:val="1829C93F"/>
    <w:rsid w:val="18379AB2"/>
    <w:rsid w:val="18544797"/>
    <w:rsid w:val="185DF80B"/>
    <w:rsid w:val="185F1DAD"/>
    <w:rsid w:val="186D2D2F"/>
    <w:rsid w:val="186DC7F2"/>
    <w:rsid w:val="1896F475"/>
    <w:rsid w:val="18A3FF83"/>
    <w:rsid w:val="18E8AC96"/>
    <w:rsid w:val="18ECB83E"/>
    <w:rsid w:val="18FADCA2"/>
    <w:rsid w:val="1903F98C"/>
    <w:rsid w:val="1938DD97"/>
    <w:rsid w:val="19494005"/>
    <w:rsid w:val="1957EF15"/>
    <w:rsid w:val="196841F3"/>
    <w:rsid w:val="197CD954"/>
    <w:rsid w:val="19804F57"/>
    <w:rsid w:val="1996F6F7"/>
    <w:rsid w:val="19BF3BDD"/>
    <w:rsid w:val="19CD0BE6"/>
    <w:rsid w:val="19D6E0BF"/>
    <w:rsid w:val="19F328D8"/>
    <w:rsid w:val="1A0F6112"/>
    <w:rsid w:val="1A2406F3"/>
    <w:rsid w:val="1A48CC84"/>
    <w:rsid w:val="1A557A3C"/>
    <w:rsid w:val="1A630270"/>
    <w:rsid w:val="1A64A712"/>
    <w:rsid w:val="1A93542F"/>
    <w:rsid w:val="1A977DF8"/>
    <w:rsid w:val="1AA3BB44"/>
    <w:rsid w:val="1AA9B95C"/>
    <w:rsid w:val="1ADCEAE8"/>
    <w:rsid w:val="1B22252B"/>
    <w:rsid w:val="1B257B36"/>
    <w:rsid w:val="1B28F49A"/>
    <w:rsid w:val="1B30BEA2"/>
    <w:rsid w:val="1B49BF60"/>
    <w:rsid w:val="1B6212F8"/>
    <w:rsid w:val="1B6514C2"/>
    <w:rsid w:val="1B73EF83"/>
    <w:rsid w:val="1B7F7D46"/>
    <w:rsid w:val="1B8BDA8E"/>
    <w:rsid w:val="1B9C7784"/>
    <w:rsid w:val="1B9CF1D2"/>
    <w:rsid w:val="1B9E5E11"/>
    <w:rsid w:val="1BA7F461"/>
    <w:rsid w:val="1BB77EAC"/>
    <w:rsid w:val="1BD2A125"/>
    <w:rsid w:val="1BDA3685"/>
    <w:rsid w:val="1BF642D8"/>
    <w:rsid w:val="1C0053FE"/>
    <w:rsid w:val="1C01498F"/>
    <w:rsid w:val="1C080F33"/>
    <w:rsid w:val="1C0F45CA"/>
    <w:rsid w:val="1C11DEC2"/>
    <w:rsid w:val="1C147444"/>
    <w:rsid w:val="1C2673E6"/>
    <w:rsid w:val="1C3BE483"/>
    <w:rsid w:val="1C41D62C"/>
    <w:rsid w:val="1C43F0D6"/>
    <w:rsid w:val="1C47929F"/>
    <w:rsid w:val="1C6EA397"/>
    <w:rsid w:val="1C7784DA"/>
    <w:rsid w:val="1C795509"/>
    <w:rsid w:val="1C803647"/>
    <w:rsid w:val="1C9D4DD1"/>
    <w:rsid w:val="1CA14D69"/>
    <w:rsid w:val="1CB5C690"/>
    <w:rsid w:val="1CBB30E5"/>
    <w:rsid w:val="1CBD3F8E"/>
    <w:rsid w:val="1CC49CEA"/>
    <w:rsid w:val="1D05F0E6"/>
    <w:rsid w:val="1D092B9A"/>
    <w:rsid w:val="1D199941"/>
    <w:rsid w:val="1D243E76"/>
    <w:rsid w:val="1D27EA79"/>
    <w:rsid w:val="1D322CB7"/>
    <w:rsid w:val="1D34F89E"/>
    <w:rsid w:val="1D7EF690"/>
    <w:rsid w:val="1D8C8C54"/>
    <w:rsid w:val="1D94941C"/>
    <w:rsid w:val="1DBDF931"/>
    <w:rsid w:val="1DC53277"/>
    <w:rsid w:val="1DD555F9"/>
    <w:rsid w:val="1DD83031"/>
    <w:rsid w:val="1E0CDD1B"/>
    <w:rsid w:val="1E44066A"/>
    <w:rsid w:val="1E582D80"/>
    <w:rsid w:val="1E901748"/>
    <w:rsid w:val="1EBE2F85"/>
    <w:rsid w:val="1EC23F6F"/>
    <w:rsid w:val="1EC636B8"/>
    <w:rsid w:val="1EDDFE29"/>
    <w:rsid w:val="1EECE9C7"/>
    <w:rsid w:val="1EF3DC15"/>
    <w:rsid w:val="1EF6D632"/>
    <w:rsid w:val="1F03851F"/>
    <w:rsid w:val="1F1028FA"/>
    <w:rsid w:val="1F1499DD"/>
    <w:rsid w:val="1F402496"/>
    <w:rsid w:val="1F40E8DA"/>
    <w:rsid w:val="1F5F744E"/>
    <w:rsid w:val="1F714BA8"/>
    <w:rsid w:val="1F8ADA91"/>
    <w:rsid w:val="1F9C532D"/>
    <w:rsid w:val="1FA8345B"/>
    <w:rsid w:val="1FAA0C60"/>
    <w:rsid w:val="1FB6F95E"/>
    <w:rsid w:val="1FBBFE04"/>
    <w:rsid w:val="1FBFCE9E"/>
    <w:rsid w:val="1FEB1582"/>
    <w:rsid w:val="1FF157B3"/>
    <w:rsid w:val="2006E82B"/>
    <w:rsid w:val="201290B8"/>
    <w:rsid w:val="2019C9DF"/>
    <w:rsid w:val="20406371"/>
    <w:rsid w:val="20454AA9"/>
    <w:rsid w:val="2069B31E"/>
    <w:rsid w:val="20742571"/>
    <w:rsid w:val="207607A6"/>
    <w:rsid w:val="20783D48"/>
    <w:rsid w:val="207B2B56"/>
    <w:rsid w:val="20897F8B"/>
    <w:rsid w:val="209A73B2"/>
    <w:rsid w:val="209B8A19"/>
    <w:rsid w:val="20A586C6"/>
    <w:rsid w:val="20B8E145"/>
    <w:rsid w:val="20D0BB1B"/>
    <w:rsid w:val="20ED1520"/>
    <w:rsid w:val="20F9FEAA"/>
    <w:rsid w:val="210FA2A7"/>
    <w:rsid w:val="21384946"/>
    <w:rsid w:val="21387E36"/>
    <w:rsid w:val="216C75DD"/>
    <w:rsid w:val="21947089"/>
    <w:rsid w:val="219EB67D"/>
    <w:rsid w:val="21A6E881"/>
    <w:rsid w:val="21A763A7"/>
    <w:rsid w:val="21B0C02D"/>
    <w:rsid w:val="21CC7D25"/>
    <w:rsid w:val="21D74AB5"/>
    <w:rsid w:val="21E25311"/>
    <w:rsid w:val="21F235D7"/>
    <w:rsid w:val="21FD08DE"/>
    <w:rsid w:val="22188D39"/>
    <w:rsid w:val="2227A92D"/>
    <w:rsid w:val="222B4E5A"/>
    <w:rsid w:val="224B65BF"/>
    <w:rsid w:val="224F904B"/>
    <w:rsid w:val="225412DE"/>
    <w:rsid w:val="22562B61"/>
    <w:rsid w:val="22649B22"/>
    <w:rsid w:val="22754BA2"/>
    <w:rsid w:val="22A56358"/>
    <w:rsid w:val="22D45735"/>
    <w:rsid w:val="22D45E3C"/>
    <w:rsid w:val="22D5D0EE"/>
    <w:rsid w:val="22DF9A7E"/>
    <w:rsid w:val="22ECF8D4"/>
    <w:rsid w:val="22F8E972"/>
    <w:rsid w:val="22FCF163"/>
    <w:rsid w:val="22FE9B24"/>
    <w:rsid w:val="231A3AF2"/>
    <w:rsid w:val="231FEB12"/>
    <w:rsid w:val="2321B35C"/>
    <w:rsid w:val="2322C59E"/>
    <w:rsid w:val="232F9E58"/>
    <w:rsid w:val="23387BE5"/>
    <w:rsid w:val="233C6237"/>
    <w:rsid w:val="2344848D"/>
    <w:rsid w:val="2365A2CC"/>
    <w:rsid w:val="2374ECF4"/>
    <w:rsid w:val="23765D8E"/>
    <w:rsid w:val="237C8912"/>
    <w:rsid w:val="2396983A"/>
    <w:rsid w:val="239F0031"/>
    <w:rsid w:val="23A68738"/>
    <w:rsid w:val="23AA643F"/>
    <w:rsid w:val="23AD5D5F"/>
    <w:rsid w:val="23AF7932"/>
    <w:rsid w:val="23C93F7E"/>
    <w:rsid w:val="23CEE2E9"/>
    <w:rsid w:val="23E3F82E"/>
    <w:rsid w:val="23E79297"/>
    <w:rsid w:val="241840A1"/>
    <w:rsid w:val="2418485E"/>
    <w:rsid w:val="24258CE1"/>
    <w:rsid w:val="2449A766"/>
    <w:rsid w:val="246258F8"/>
    <w:rsid w:val="247A21D5"/>
    <w:rsid w:val="248038CB"/>
    <w:rsid w:val="24861A0C"/>
    <w:rsid w:val="2499219E"/>
    <w:rsid w:val="24AB6310"/>
    <w:rsid w:val="24B0AFA7"/>
    <w:rsid w:val="24B1780E"/>
    <w:rsid w:val="24CCA756"/>
    <w:rsid w:val="24D07B02"/>
    <w:rsid w:val="24D20385"/>
    <w:rsid w:val="24E848F0"/>
    <w:rsid w:val="24F91259"/>
    <w:rsid w:val="24FE855E"/>
    <w:rsid w:val="25018E9D"/>
    <w:rsid w:val="2510A4AF"/>
    <w:rsid w:val="2515B42B"/>
    <w:rsid w:val="251DC280"/>
    <w:rsid w:val="251EC309"/>
    <w:rsid w:val="25274701"/>
    <w:rsid w:val="25372567"/>
    <w:rsid w:val="254D0D97"/>
    <w:rsid w:val="256BEBF5"/>
    <w:rsid w:val="2586BAF3"/>
    <w:rsid w:val="2592E81B"/>
    <w:rsid w:val="259F6E4A"/>
    <w:rsid w:val="25B4047C"/>
    <w:rsid w:val="25B4CB70"/>
    <w:rsid w:val="25CB77B1"/>
    <w:rsid w:val="25CC3880"/>
    <w:rsid w:val="25EB1E25"/>
    <w:rsid w:val="25EC9BF5"/>
    <w:rsid w:val="25EDBAAE"/>
    <w:rsid w:val="25FB0115"/>
    <w:rsid w:val="26087E35"/>
    <w:rsid w:val="261393EE"/>
    <w:rsid w:val="26196097"/>
    <w:rsid w:val="261EEE75"/>
    <w:rsid w:val="2622AEC6"/>
    <w:rsid w:val="2633DC91"/>
    <w:rsid w:val="2642DF65"/>
    <w:rsid w:val="26502C2F"/>
    <w:rsid w:val="265182B8"/>
    <w:rsid w:val="2673E5D5"/>
    <w:rsid w:val="2676764F"/>
    <w:rsid w:val="267A0694"/>
    <w:rsid w:val="268C4EC2"/>
    <w:rsid w:val="26B7302B"/>
    <w:rsid w:val="26D81F37"/>
    <w:rsid w:val="26DAB8C7"/>
    <w:rsid w:val="26DAD96F"/>
    <w:rsid w:val="27178AAB"/>
    <w:rsid w:val="27200D6B"/>
    <w:rsid w:val="2753A467"/>
    <w:rsid w:val="27605A24"/>
    <w:rsid w:val="27838ACB"/>
    <w:rsid w:val="279F474C"/>
    <w:rsid w:val="27C89010"/>
    <w:rsid w:val="27CE9C18"/>
    <w:rsid w:val="2810161D"/>
    <w:rsid w:val="2825030B"/>
    <w:rsid w:val="28287517"/>
    <w:rsid w:val="283A0C16"/>
    <w:rsid w:val="283CA2A7"/>
    <w:rsid w:val="283EC1D5"/>
    <w:rsid w:val="2873002D"/>
    <w:rsid w:val="2877B17E"/>
    <w:rsid w:val="289AB5E6"/>
    <w:rsid w:val="28B53774"/>
    <w:rsid w:val="28C34E85"/>
    <w:rsid w:val="28C39C90"/>
    <w:rsid w:val="28D11DCA"/>
    <w:rsid w:val="28D5FF30"/>
    <w:rsid w:val="28E21815"/>
    <w:rsid w:val="28E5F0EF"/>
    <w:rsid w:val="28F26CCC"/>
    <w:rsid w:val="2918D71E"/>
    <w:rsid w:val="2926DFDF"/>
    <w:rsid w:val="292D3A4A"/>
    <w:rsid w:val="29493B87"/>
    <w:rsid w:val="294AF8C2"/>
    <w:rsid w:val="2950D594"/>
    <w:rsid w:val="29606863"/>
    <w:rsid w:val="297A42F3"/>
    <w:rsid w:val="298089F9"/>
    <w:rsid w:val="298D9143"/>
    <w:rsid w:val="298E556A"/>
    <w:rsid w:val="299B5EA6"/>
    <w:rsid w:val="29AC3F87"/>
    <w:rsid w:val="29AFA5F8"/>
    <w:rsid w:val="29B02727"/>
    <w:rsid w:val="29C84031"/>
    <w:rsid w:val="29E38CB7"/>
    <w:rsid w:val="2A0C13D8"/>
    <w:rsid w:val="2A120297"/>
    <w:rsid w:val="2A333F1C"/>
    <w:rsid w:val="2A3BBFEC"/>
    <w:rsid w:val="2A3E3EE0"/>
    <w:rsid w:val="2A4078B7"/>
    <w:rsid w:val="2A52B0B7"/>
    <w:rsid w:val="2A604F9C"/>
    <w:rsid w:val="2A6BE0ED"/>
    <w:rsid w:val="2A7FD855"/>
    <w:rsid w:val="2A86B800"/>
    <w:rsid w:val="2A8CC2BE"/>
    <w:rsid w:val="2AA57FF6"/>
    <w:rsid w:val="2AC1CC78"/>
    <w:rsid w:val="2AD2F3AC"/>
    <w:rsid w:val="2AF0F371"/>
    <w:rsid w:val="2B0A3094"/>
    <w:rsid w:val="2B0CC5E8"/>
    <w:rsid w:val="2B11910A"/>
    <w:rsid w:val="2B16F426"/>
    <w:rsid w:val="2B3FBAC0"/>
    <w:rsid w:val="2B44AD7D"/>
    <w:rsid w:val="2B4F853E"/>
    <w:rsid w:val="2B712F69"/>
    <w:rsid w:val="2B716386"/>
    <w:rsid w:val="2B79ED9E"/>
    <w:rsid w:val="2BBB3891"/>
    <w:rsid w:val="2BCD8F9D"/>
    <w:rsid w:val="2BDD1F64"/>
    <w:rsid w:val="2BE66E03"/>
    <w:rsid w:val="2BF99A2F"/>
    <w:rsid w:val="2C00589B"/>
    <w:rsid w:val="2C39421A"/>
    <w:rsid w:val="2C3ACC41"/>
    <w:rsid w:val="2C3B9A8D"/>
    <w:rsid w:val="2C5392BB"/>
    <w:rsid w:val="2C54A74F"/>
    <w:rsid w:val="2C570A49"/>
    <w:rsid w:val="2C644803"/>
    <w:rsid w:val="2C649A1E"/>
    <w:rsid w:val="2C731773"/>
    <w:rsid w:val="2C74C626"/>
    <w:rsid w:val="2C7C4C72"/>
    <w:rsid w:val="2C85EE7C"/>
    <w:rsid w:val="2C98D342"/>
    <w:rsid w:val="2CA9A14F"/>
    <w:rsid w:val="2CB44872"/>
    <w:rsid w:val="2CB91521"/>
    <w:rsid w:val="2CBA773D"/>
    <w:rsid w:val="2CCC3DB6"/>
    <w:rsid w:val="2CCD8371"/>
    <w:rsid w:val="2CDE9A5D"/>
    <w:rsid w:val="2CE2E15F"/>
    <w:rsid w:val="2CF6B983"/>
    <w:rsid w:val="2CFA274E"/>
    <w:rsid w:val="2D097E33"/>
    <w:rsid w:val="2D208DBD"/>
    <w:rsid w:val="2D526DB0"/>
    <w:rsid w:val="2D5FDC5C"/>
    <w:rsid w:val="2D651183"/>
    <w:rsid w:val="2D891B8E"/>
    <w:rsid w:val="2D8B4FA1"/>
    <w:rsid w:val="2D9959FC"/>
    <w:rsid w:val="2DB03E55"/>
    <w:rsid w:val="2DB86AF9"/>
    <w:rsid w:val="2DCF37A9"/>
    <w:rsid w:val="2DD3AA40"/>
    <w:rsid w:val="2DFC0BEC"/>
    <w:rsid w:val="2E115EE2"/>
    <w:rsid w:val="2E13B782"/>
    <w:rsid w:val="2E1D4265"/>
    <w:rsid w:val="2E322549"/>
    <w:rsid w:val="2E34AA85"/>
    <w:rsid w:val="2E3C1971"/>
    <w:rsid w:val="2E4D2247"/>
    <w:rsid w:val="2E6415AE"/>
    <w:rsid w:val="2E85E52B"/>
    <w:rsid w:val="2E8CFE57"/>
    <w:rsid w:val="2EA2D144"/>
    <w:rsid w:val="2EAEC7E4"/>
    <w:rsid w:val="2EBFC9C9"/>
    <w:rsid w:val="2EC1F2AA"/>
    <w:rsid w:val="2ED23996"/>
    <w:rsid w:val="2ED50578"/>
    <w:rsid w:val="2F0C0897"/>
    <w:rsid w:val="2F0DBE82"/>
    <w:rsid w:val="2F2E685A"/>
    <w:rsid w:val="2F2E99B9"/>
    <w:rsid w:val="2F38CD7F"/>
    <w:rsid w:val="2F45CD46"/>
    <w:rsid w:val="2F47F477"/>
    <w:rsid w:val="2F4D94D0"/>
    <w:rsid w:val="2FB81011"/>
    <w:rsid w:val="2FC45821"/>
    <w:rsid w:val="2FC54284"/>
    <w:rsid w:val="2FD095F2"/>
    <w:rsid w:val="2FD253A0"/>
    <w:rsid w:val="2FD8549D"/>
    <w:rsid w:val="2FF30328"/>
    <w:rsid w:val="30071696"/>
    <w:rsid w:val="303B58C6"/>
    <w:rsid w:val="303DA787"/>
    <w:rsid w:val="305589C6"/>
    <w:rsid w:val="305B7F55"/>
    <w:rsid w:val="305C65F3"/>
    <w:rsid w:val="3079412F"/>
    <w:rsid w:val="3083840B"/>
    <w:rsid w:val="30ABF73B"/>
    <w:rsid w:val="30B88DFF"/>
    <w:rsid w:val="30C8F820"/>
    <w:rsid w:val="30E4ED2A"/>
    <w:rsid w:val="310D2697"/>
    <w:rsid w:val="31123738"/>
    <w:rsid w:val="31270B9E"/>
    <w:rsid w:val="31295252"/>
    <w:rsid w:val="315453B5"/>
    <w:rsid w:val="315F440E"/>
    <w:rsid w:val="316D994A"/>
    <w:rsid w:val="31727ADA"/>
    <w:rsid w:val="31846177"/>
    <w:rsid w:val="31891D4A"/>
    <w:rsid w:val="3195C856"/>
    <w:rsid w:val="31DED8F1"/>
    <w:rsid w:val="31EECAF9"/>
    <w:rsid w:val="31F8FAD9"/>
    <w:rsid w:val="31FA72DD"/>
    <w:rsid w:val="31FCDA20"/>
    <w:rsid w:val="32029048"/>
    <w:rsid w:val="32052DAF"/>
    <w:rsid w:val="321F68A6"/>
    <w:rsid w:val="3223730D"/>
    <w:rsid w:val="32399758"/>
    <w:rsid w:val="324D3337"/>
    <w:rsid w:val="325AECCD"/>
    <w:rsid w:val="326FF71D"/>
    <w:rsid w:val="3272A9DD"/>
    <w:rsid w:val="328A6497"/>
    <w:rsid w:val="328CEBBB"/>
    <w:rsid w:val="32A88BAF"/>
    <w:rsid w:val="32BE7090"/>
    <w:rsid w:val="32C361D9"/>
    <w:rsid w:val="32F28878"/>
    <w:rsid w:val="3339772A"/>
    <w:rsid w:val="33425ADC"/>
    <w:rsid w:val="335E2015"/>
    <w:rsid w:val="33625C4C"/>
    <w:rsid w:val="33646E8F"/>
    <w:rsid w:val="336736CA"/>
    <w:rsid w:val="33989422"/>
    <w:rsid w:val="33A1FCCC"/>
    <w:rsid w:val="33A62AAB"/>
    <w:rsid w:val="33B95494"/>
    <w:rsid w:val="33D428E3"/>
    <w:rsid w:val="34208340"/>
    <w:rsid w:val="34213503"/>
    <w:rsid w:val="343023C6"/>
    <w:rsid w:val="3436DCFB"/>
    <w:rsid w:val="3448CFB5"/>
    <w:rsid w:val="34492793"/>
    <w:rsid w:val="346A883C"/>
    <w:rsid w:val="346C02B9"/>
    <w:rsid w:val="346F312B"/>
    <w:rsid w:val="3479A47F"/>
    <w:rsid w:val="349C3E7D"/>
    <w:rsid w:val="34AB3FEB"/>
    <w:rsid w:val="34AC59EF"/>
    <w:rsid w:val="34C9B3E5"/>
    <w:rsid w:val="34CE177C"/>
    <w:rsid w:val="34D23536"/>
    <w:rsid w:val="34D42954"/>
    <w:rsid w:val="34E3A9C0"/>
    <w:rsid w:val="34F693F2"/>
    <w:rsid w:val="3513ACB8"/>
    <w:rsid w:val="352828E9"/>
    <w:rsid w:val="35382809"/>
    <w:rsid w:val="3554E036"/>
    <w:rsid w:val="35569407"/>
    <w:rsid w:val="356B14F9"/>
    <w:rsid w:val="35787042"/>
    <w:rsid w:val="35BDEF7B"/>
    <w:rsid w:val="35C09FC1"/>
    <w:rsid w:val="35C3C19C"/>
    <w:rsid w:val="35C9C431"/>
    <w:rsid w:val="35CCA091"/>
    <w:rsid w:val="35DD6A4D"/>
    <w:rsid w:val="35F59000"/>
    <w:rsid w:val="35F64862"/>
    <w:rsid w:val="361AF60A"/>
    <w:rsid w:val="36243EBF"/>
    <w:rsid w:val="3626D825"/>
    <w:rsid w:val="3634D9D8"/>
    <w:rsid w:val="363526C1"/>
    <w:rsid w:val="363592F6"/>
    <w:rsid w:val="363877D9"/>
    <w:rsid w:val="363E6261"/>
    <w:rsid w:val="36494473"/>
    <w:rsid w:val="364BCAEE"/>
    <w:rsid w:val="365239EA"/>
    <w:rsid w:val="3661D75B"/>
    <w:rsid w:val="367BDA7E"/>
    <w:rsid w:val="369505AA"/>
    <w:rsid w:val="36B2E9C2"/>
    <w:rsid w:val="36B5DB2B"/>
    <w:rsid w:val="36BF95FE"/>
    <w:rsid w:val="36CFA24F"/>
    <w:rsid w:val="36D5FAB6"/>
    <w:rsid w:val="36DF050E"/>
    <w:rsid w:val="36F0623A"/>
    <w:rsid w:val="36F11A33"/>
    <w:rsid w:val="36F3A88D"/>
    <w:rsid w:val="36F6C48D"/>
    <w:rsid w:val="36F96B46"/>
    <w:rsid w:val="3704F77C"/>
    <w:rsid w:val="37082979"/>
    <w:rsid w:val="3710B037"/>
    <w:rsid w:val="371B9985"/>
    <w:rsid w:val="37450CC9"/>
    <w:rsid w:val="3751BDCE"/>
    <w:rsid w:val="3765DE33"/>
    <w:rsid w:val="37679279"/>
    <w:rsid w:val="377749D5"/>
    <w:rsid w:val="3793CE1F"/>
    <w:rsid w:val="37A4DDBD"/>
    <w:rsid w:val="37BAF849"/>
    <w:rsid w:val="37C1642F"/>
    <w:rsid w:val="37C2E000"/>
    <w:rsid w:val="37D12219"/>
    <w:rsid w:val="37D39839"/>
    <w:rsid w:val="37E2DAFA"/>
    <w:rsid w:val="37E3B050"/>
    <w:rsid w:val="380EF227"/>
    <w:rsid w:val="38134F14"/>
    <w:rsid w:val="382E0CC8"/>
    <w:rsid w:val="3831E9D2"/>
    <w:rsid w:val="3833E06D"/>
    <w:rsid w:val="38395360"/>
    <w:rsid w:val="384A37B5"/>
    <w:rsid w:val="384E07E7"/>
    <w:rsid w:val="384F03FB"/>
    <w:rsid w:val="38589582"/>
    <w:rsid w:val="3874E22E"/>
    <w:rsid w:val="387F0239"/>
    <w:rsid w:val="3889942B"/>
    <w:rsid w:val="38AC2D3C"/>
    <w:rsid w:val="38B56D60"/>
    <w:rsid w:val="38C4334A"/>
    <w:rsid w:val="38C602E1"/>
    <w:rsid w:val="38EC2528"/>
    <w:rsid w:val="3907A64A"/>
    <w:rsid w:val="39209252"/>
    <w:rsid w:val="39215B12"/>
    <w:rsid w:val="393667D5"/>
    <w:rsid w:val="395419AA"/>
    <w:rsid w:val="395B8BC0"/>
    <w:rsid w:val="396C4190"/>
    <w:rsid w:val="396F8F21"/>
    <w:rsid w:val="39B2CEEC"/>
    <w:rsid w:val="39DC8360"/>
    <w:rsid w:val="39E3930C"/>
    <w:rsid w:val="39F62FA2"/>
    <w:rsid w:val="39F63239"/>
    <w:rsid w:val="3A06260D"/>
    <w:rsid w:val="3A140544"/>
    <w:rsid w:val="3A2F9CE6"/>
    <w:rsid w:val="3A338EC4"/>
    <w:rsid w:val="3A40D5DA"/>
    <w:rsid w:val="3A4CF592"/>
    <w:rsid w:val="3A740D27"/>
    <w:rsid w:val="3A885C56"/>
    <w:rsid w:val="3AA1767B"/>
    <w:rsid w:val="3AFB763F"/>
    <w:rsid w:val="3B08A84C"/>
    <w:rsid w:val="3B13B8A0"/>
    <w:rsid w:val="3B1A5F8E"/>
    <w:rsid w:val="3B22315D"/>
    <w:rsid w:val="3B23FAC1"/>
    <w:rsid w:val="3B2F2792"/>
    <w:rsid w:val="3B42800B"/>
    <w:rsid w:val="3B4504AE"/>
    <w:rsid w:val="3B5078EE"/>
    <w:rsid w:val="3B5425F0"/>
    <w:rsid w:val="3B54FC2D"/>
    <w:rsid w:val="3B643CC7"/>
    <w:rsid w:val="3B6EB95B"/>
    <w:rsid w:val="3B819C40"/>
    <w:rsid w:val="3B8FC088"/>
    <w:rsid w:val="3B91D4D3"/>
    <w:rsid w:val="3BA8FEC4"/>
    <w:rsid w:val="3BBB01A0"/>
    <w:rsid w:val="3BE668B5"/>
    <w:rsid w:val="3BF1D607"/>
    <w:rsid w:val="3BF5AE4F"/>
    <w:rsid w:val="3BF7B12A"/>
    <w:rsid w:val="3BF9114B"/>
    <w:rsid w:val="3C113FE2"/>
    <w:rsid w:val="3C28770B"/>
    <w:rsid w:val="3C61434F"/>
    <w:rsid w:val="3C73BFD1"/>
    <w:rsid w:val="3C7EC721"/>
    <w:rsid w:val="3C8E787C"/>
    <w:rsid w:val="3C915F82"/>
    <w:rsid w:val="3C9E3F88"/>
    <w:rsid w:val="3C9FD9FA"/>
    <w:rsid w:val="3CB5E832"/>
    <w:rsid w:val="3CC79A19"/>
    <w:rsid w:val="3CCD70DF"/>
    <w:rsid w:val="3CE33449"/>
    <w:rsid w:val="3CEEA250"/>
    <w:rsid w:val="3D1C0A54"/>
    <w:rsid w:val="3D248EFC"/>
    <w:rsid w:val="3D282551"/>
    <w:rsid w:val="3D39758E"/>
    <w:rsid w:val="3D3EE503"/>
    <w:rsid w:val="3D492A7A"/>
    <w:rsid w:val="3D4F83B2"/>
    <w:rsid w:val="3D658845"/>
    <w:rsid w:val="3D669E77"/>
    <w:rsid w:val="3D6D166B"/>
    <w:rsid w:val="3D70EDD7"/>
    <w:rsid w:val="3D741346"/>
    <w:rsid w:val="3D775557"/>
    <w:rsid w:val="3D7EBC15"/>
    <w:rsid w:val="3D94D141"/>
    <w:rsid w:val="3DCBCDB3"/>
    <w:rsid w:val="3DD48BBD"/>
    <w:rsid w:val="3DE3F291"/>
    <w:rsid w:val="3DFA2DF2"/>
    <w:rsid w:val="3E0394F9"/>
    <w:rsid w:val="3E053762"/>
    <w:rsid w:val="3E059ACC"/>
    <w:rsid w:val="3E207435"/>
    <w:rsid w:val="3E21A5A9"/>
    <w:rsid w:val="3E2A48AE"/>
    <w:rsid w:val="3E2C077D"/>
    <w:rsid w:val="3E3290DA"/>
    <w:rsid w:val="3E345A32"/>
    <w:rsid w:val="3E3AFC1D"/>
    <w:rsid w:val="3E430423"/>
    <w:rsid w:val="3E45BF08"/>
    <w:rsid w:val="3E4DD5D7"/>
    <w:rsid w:val="3E535E8A"/>
    <w:rsid w:val="3E59EB44"/>
    <w:rsid w:val="3E6060B1"/>
    <w:rsid w:val="3E62BFDC"/>
    <w:rsid w:val="3E62E75F"/>
    <w:rsid w:val="3E64F84B"/>
    <w:rsid w:val="3E809B73"/>
    <w:rsid w:val="3E828B5C"/>
    <w:rsid w:val="3EAB61C5"/>
    <w:rsid w:val="3EC330D2"/>
    <w:rsid w:val="3EC648D0"/>
    <w:rsid w:val="3ED567A9"/>
    <w:rsid w:val="3ED6ECD6"/>
    <w:rsid w:val="3EDEC5BE"/>
    <w:rsid w:val="3EED5C06"/>
    <w:rsid w:val="3EFBE805"/>
    <w:rsid w:val="3F04EAEE"/>
    <w:rsid w:val="3F139293"/>
    <w:rsid w:val="3F1E0CA8"/>
    <w:rsid w:val="3F317CC0"/>
    <w:rsid w:val="3F364E00"/>
    <w:rsid w:val="3F3CADEF"/>
    <w:rsid w:val="3F406B96"/>
    <w:rsid w:val="3F41D655"/>
    <w:rsid w:val="3F48709E"/>
    <w:rsid w:val="3F564C49"/>
    <w:rsid w:val="3F58F74C"/>
    <w:rsid w:val="3F7B3EBF"/>
    <w:rsid w:val="3F811138"/>
    <w:rsid w:val="3F87104C"/>
    <w:rsid w:val="3F9100E5"/>
    <w:rsid w:val="3F9759FD"/>
    <w:rsid w:val="3F9B0DA7"/>
    <w:rsid w:val="3F9CCD72"/>
    <w:rsid w:val="3FB419CA"/>
    <w:rsid w:val="3FB42B0B"/>
    <w:rsid w:val="3FBB064F"/>
    <w:rsid w:val="3FC153B3"/>
    <w:rsid w:val="3FCD1792"/>
    <w:rsid w:val="3FD68ED1"/>
    <w:rsid w:val="3FE3D03E"/>
    <w:rsid w:val="4001B78A"/>
    <w:rsid w:val="40061C51"/>
    <w:rsid w:val="40138487"/>
    <w:rsid w:val="401C2639"/>
    <w:rsid w:val="403278DD"/>
    <w:rsid w:val="4047A0D3"/>
    <w:rsid w:val="4047A25C"/>
    <w:rsid w:val="405FED84"/>
    <w:rsid w:val="40818892"/>
    <w:rsid w:val="408DFE0E"/>
    <w:rsid w:val="40990338"/>
    <w:rsid w:val="409C4A65"/>
    <w:rsid w:val="40A58E43"/>
    <w:rsid w:val="40AF5D60"/>
    <w:rsid w:val="40D1327A"/>
    <w:rsid w:val="410CA0BE"/>
    <w:rsid w:val="4137A75C"/>
    <w:rsid w:val="413AE08C"/>
    <w:rsid w:val="416B8556"/>
    <w:rsid w:val="41733DF4"/>
    <w:rsid w:val="418EF420"/>
    <w:rsid w:val="4191AD0C"/>
    <w:rsid w:val="419C47D0"/>
    <w:rsid w:val="419F590A"/>
    <w:rsid w:val="41BE24CB"/>
    <w:rsid w:val="41BE9491"/>
    <w:rsid w:val="41E7F8A6"/>
    <w:rsid w:val="41E98D07"/>
    <w:rsid w:val="420AB6D2"/>
    <w:rsid w:val="420B3EFC"/>
    <w:rsid w:val="420CC48A"/>
    <w:rsid w:val="4211A09E"/>
    <w:rsid w:val="4215AC68"/>
    <w:rsid w:val="421714CB"/>
    <w:rsid w:val="422AB830"/>
    <w:rsid w:val="422B0644"/>
    <w:rsid w:val="426DB307"/>
    <w:rsid w:val="42822EC5"/>
    <w:rsid w:val="42AD50A8"/>
    <w:rsid w:val="42DA2E57"/>
    <w:rsid w:val="42DC6962"/>
    <w:rsid w:val="42E41E50"/>
    <w:rsid w:val="42E5B867"/>
    <w:rsid w:val="42ED6976"/>
    <w:rsid w:val="42F669F1"/>
    <w:rsid w:val="42FEE8FE"/>
    <w:rsid w:val="430459D7"/>
    <w:rsid w:val="43102926"/>
    <w:rsid w:val="433229B2"/>
    <w:rsid w:val="435CC5CE"/>
    <w:rsid w:val="4382EA8E"/>
    <w:rsid w:val="439DC9D3"/>
    <w:rsid w:val="43A37966"/>
    <w:rsid w:val="43AB68DC"/>
    <w:rsid w:val="43B186AA"/>
    <w:rsid w:val="43B381BF"/>
    <w:rsid w:val="43E6EF10"/>
    <w:rsid w:val="43F4F084"/>
    <w:rsid w:val="44007CEF"/>
    <w:rsid w:val="4407447F"/>
    <w:rsid w:val="44111A1D"/>
    <w:rsid w:val="4430AB0B"/>
    <w:rsid w:val="4470D15A"/>
    <w:rsid w:val="447A32D3"/>
    <w:rsid w:val="448DD366"/>
    <w:rsid w:val="44A70331"/>
    <w:rsid w:val="44B26448"/>
    <w:rsid w:val="44B5A9F8"/>
    <w:rsid w:val="44B67635"/>
    <w:rsid w:val="44B6D550"/>
    <w:rsid w:val="44BFB7A5"/>
    <w:rsid w:val="44CEC8D0"/>
    <w:rsid w:val="44D28065"/>
    <w:rsid w:val="44D3943B"/>
    <w:rsid w:val="44E8F956"/>
    <w:rsid w:val="44F218B7"/>
    <w:rsid w:val="44F5B0D6"/>
    <w:rsid w:val="450AC192"/>
    <w:rsid w:val="452A9461"/>
    <w:rsid w:val="4540F251"/>
    <w:rsid w:val="45414B03"/>
    <w:rsid w:val="45491B30"/>
    <w:rsid w:val="45533443"/>
    <w:rsid w:val="456A4186"/>
    <w:rsid w:val="457B7591"/>
    <w:rsid w:val="45934042"/>
    <w:rsid w:val="45ADC501"/>
    <w:rsid w:val="45B0161B"/>
    <w:rsid w:val="45C210C2"/>
    <w:rsid w:val="45C83C1A"/>
    <w:rsid w:val="45CD41BA"/>
    <w:rsid w:val="45CE7A25"/>
    <w:rsid w:val="45D447A6"/>
    <w:rsid w:val="45D681B1"/>
    <w:rsid w:val="45E6F058"/>
    <w:rsid w:val="45E92B11"/>
    <w:rsid w:val="45ED4378"/>
    <w:rsid w:val="45F5066C"/>
    <w:rsid w:val="45F5D1A6"/>
    <w:rsid w:val="45FE0222"/>
    <w:rsid w:val="4602F297"/>
    <w:rsid w:val="46041533"/>
    <w:rsid w:val="46049E3F"/>
    <w:rsid w:val="460899CA"/>
    <w:rsid w:val="461CCF9C"/>
    <w:rsid w:val="46261663"/>
    <w:rsid w:val="463FC84C"/>
    <w:rsid w:val="464769D3"/>
    <w:rsid w:val="466DA660"/>
    <w:rsid w:val="466E7CB0"/>
    <w:rsid w:val="467D5B38"/>
    <w:rsid w:val="468D492E"/>
    <w:rsid w:val="469B64A4"/>
    <w:rsid w:val="46C49CF9"/>
    <w:rsid w:val="46C91D96"/>
    <w:rsid w:val="46CA806D"/>
    <w:rsid w:val="46CEE46C"/>
    <w:rsid w:val="46CFA6C7"/>
    <w:rsid w:val="46D49EC3"/>
    <w:rsid w:val="46DA1FF0"/>
    <w:rsid w:val="46E0A484"/>
    <w:rsid w:val="46E1BB8A"/>
    <w:rsid w:val="46E950B0"/>
    <w:rsid w:val="46EF336A"/>
    <w:rsid w:val="46F3F44F"/>
    <w:rsid w:val="46FB5897"/>
    <w:rsid w:val="472D1489"/>
    <w:rsid w:val="47307DD0"/>
    <w:rsid w:val="4735464D"/>
    <w:rsid w:val="475BC961"/>
    <w:rsid w:val="475E64B4"/>
    <w:rsid w:val="475F56CF"/>
    <w:rsid w:val="47652B55"/>
    <w:rsid w:val="47A32EA4"/>
    <w:rsid w:val="47B2FE76"/>
    <w:rsid w:val="47C28FB0"/>
    <w:rsid w:val="47C85DF3"/>
    <w:rsid w:val="47D06257"/>
    <w:rsid w:val="47DC59C2"/>
    <w:rsid w:val="47E0409C"/>
    <w:rsid w:val="47EF7F5F"/>
    <w:rsid w:val="47F9BDB6"/>
    <w:rsid w:val="4814CCD4"/>
    <w:rsid w:val="4815C741"/>
    <w:rsid w:val="483073CB"/>
    <w:rsid w:val="48463DC5"/>
    <w:rsid w:val="48497E51"/>
    <w:rsid w:val="484CC21E"/>
    <w:rsid w:val="484FE9C6"/>
    <w:rsid w:val="487A7B04"/>
    <w:rsid w:val="487B78EF"/>
    <w:rsid w:val="487BC277"/>
    <w:rsid w:val="488C0FDA"/>
    <w:rsid w:val="4890C080"/>
    <w:rsid w:val="48976AA4"/>
    <w:rsid w:val="48B31097"/>
    <w:rsid w:val="48B8A4D6"/>
    <w:rsid w:val="48BDE099"/>
    <w:rsid w:val="48BDEFAD"/>
    <w:rsid w:val="48E6FA90"/>
    <w:rsid w:val="48F1E472"/>
    <w:rsid w:val="48F2D018"/>
    <w:rsid w:val="48F4E74A"/>
    <w:rsid w:val="490CCD0E"/>
    <w:rsid w:val="4916C334"/>
    <w:rsid w:val="4930C373"/>
    <w:rsid w:val="49530000"/>
    <w:rsid w:val="49567680"/>
    <w:rsid w:val="495F47F5"/>
    <w:rsid w:val="49600FF9"/>
    <w:rsid w:val="4963EBEE"/>
    <w:rsid w:val="496DE62C"/>
    <w:rsid w:val="49915B00"/>
    <w:rsid w:val="49968BF5"/>
    <w:rsid w:val="49A51E2B"/>
    <w:rsid w:val="49A8F82D"/>
    <w:rsid w:val="49C36C6C"/>
    <w:rsid w:val="49C455EE"/>
    <w:rsid w:val="49C96AFA"/>
    <w:rsid w:val="49F12672"/>
    <w:rsid w:val="49F536B7"/>
    <w:rsid w:val="49FE37E6"/>
    <w:rsid w:val="4A0626F5"/>
    <w:rsid w:val="4A183475"/>
    <w:rsid w:val="4A18A768"/>
    <w:rsid w:val="4A2285B1"/>
    <w:rsid w:val="4A5B6D1F"/>
    <w:rsid w:val="4A787045"/>
    <w:rsid w:val="4A7AFE82"/>
    <w:rsid w:val="4A970B70"/>
    <w:rsid w:val="4A981B4C"/>
    <w:rsid w:val="4A9926DE"/>
    <w:rsid w:val="4AC2B1D9"/>
    <w:rsid w:val="4ADD503C"/>
    <w:rsid w:val="4AE03015"/>
    <w:rsid w:val="4AE7890B"/>
    <w:rsid w:val="4AEACDAD"/>
    <w:rsid w:val="4AFD08B1"/>
    <w:rsid w:val="4B041C5F"/>
    <w:rsid w:val="4B24C291"/>
    <w:rsid w:val="4B2A8C54"/>
    <w:rsid w:val="4B31BA89"/>
    <w:rsid w:val="4B569EBD"/>
    <w:rsid w:val="4B5B2B77"/>
    <w:rsid w:val="4B5C75D4"/>
    <w:rsid w:val="4B70A14C"/>
    <w:rsid w:val="4B78D217"/>
    <w:rsid w:val="4B8DE1F2"/>
    <w:rsid w:val="4BB4D821"/>
    <w:rsid w:val="4BC46129"/>
    <w:rsid w:val="4BCB4B68"/>
    <w:rsid w:val="4BD16D1D"/>
    <w:rsid w:val="4BD4A598"/>
    <w:rsid w:val="4BDB54EF"/>
    <w:rsid w:val="4BEB2D89"/>
    <w:rsid w:val="4C1952D5"/>
    <w:rsid w:val="4C28737B"/>
    <w:rsid w:val="4C419FF6"/>
    <w:rsid w:val="4C59C943"/>
    <w:rsid w:val="4C69E224"/>
    <w:rsid w:val="4C6B65A4"/>
    <w:rsid w:val="4C72AEB6"/>
    <w:rsid w:val="4C73A580"/>
    <w:rsid w:val="4C798015"/>
    <w:rsid w:val="4C7C23E5"/>
    <w:rsid w:val="4C7C5E58"/>
    <w:rsid w:val="4CA6A79A"/>
    <w:rsid w:val="4CADE845"/>
    <w:rsid w:val="4CAE4E3D"/>
    <w:rsid w:val="4CBA091D"/>
    <w:rsid w:val="4CBA1365"/>
    <w:rsid w:val="4CCD223D"/>
    <w:rsid w:val="4CCDF638"/>
    <w:rsid w:val="4CE883AB"/>
    <w:rsid w:val="4D06E598"/>
    <w:rsid w:val="4D192A3E"/>
    <w:rsid w:val="4D1DD8AD"/>
    <w:rsid w:val="4D236F18"/>
    <w:rsid w:val="4D31B9F6"/>
    <w:rsid w:val="4D47FD94"/>
    <w:rsid w:val="4D4BDA9E"/>
    <w:rsid w:val="4D63D2D3"/>
    <w:rsid w:val="4D861940"/>
    <w:rsid w:val="4D97DE87"/>
    <w:rsid w:val="4DA3C64B"/>
    <w:rsid w:val="4DAA8F74"/>
    <w:rsid w:val="4DACDA79"/>
    <w:rsid w:val="4DC128CB"/>
    <w:rsid w:val="4DFA3BF7"/>
    <w:rsid w:val="4DFA457E"/>
    <w:rsid w:val="4E13A83D"/>
    <w:rsid w:val="4E19A28C"/>
    <w:rsid w:val="4E39885C"/>
    <w:rsid w:val="4E4D8544"/>
    <w:rsid w:val="4E522B52"/>
    <w:rsid w:val="4E747563"/>
    <w:rsid w:val="4E7BE7AE"/>
    <w:rsid w:val="4EB28FE5"/>
    <w:rsid w:val="4ECC8F2A"/>
    <w:rsid w:val="4ED5DBD7"/>
    <w:rsid w:val="4EE5E955"/>
    <w:rsid w:val="4EEB0D2F"/>
    <w:rsid w:val="4EF74CBB"/>
    <w:rsid w:val="4EFC1DFF"/>
    <w:rsid w:val="4F108E0F"/>
    <w:rsid w:val="4F1E0C30"/>
    <w:rsid w:val="4F2C2256"/>
    <w:rsid w:val="4F2F950C"/>
    <w:rsid w:val="4F498F27"/>
    <w:rsid w:val="4F537FB9"/>
    <w:rsid w:val="4F62CE02"/>
    <w:rsid w:val="4F66C103"/>
    <w:rsid w:val="4F6AD16C"/>
    <w:rsid w:val="4F7109CE"/>
    <w:rsid w:val="4F85FA3C"/>
    <w:rsid w:val="4FADF80B"/>
    <w:rsid w:val="4FB8F310"/>
    <w:rsid w:val="4FC93C0B"/>
    <w:rsid w:val="4FDDE7C1"/>
    <w:rsid w:val="4FDFD40B"/>
    <w:rsid w:val="4FF37EC8"/>
    <w:rsid w:val="4FFAE312"/>
    <w:rsid w:val="4FFF2A76"/>
    <w:rsid w:val="50150989"/>
    <w:rsid w:val="501D0C59"/>
    <w:rsid w:val="502D4348"/>
    <w:rsid w:val="502E1707"/>
    <w:rsid w:val="5031406F"/>
    <w:rsid w:val="50702D58"/>
    <w:rsid w:val="5074C524"/>
    <w:rsid w:val="5079A51A"/>
    <w:rsid w:val="50840BD5"/>
    <w:rsid w:val="5085C0F1"/>
    <w:rsid w:val="50889EF1"/>
    <w:rsid w:val="509712A6"/>
    <w:rsid w:val="50A32CB5"/>
    <w:rsid w:val="50B88553"/>
    <w:rsid w:val="50C86A09"/>
    <w:rsid w:val="50CB5045"/>
    <w:rsid w:val="50E24B3F"/>
    <w:rsid w:val="50E47A14"/>
    <w:rsid w:val="50E4D95C"/>
    <w:rsid w:val="50F681CE"/>
    <w:rsid w:val="50FAFE42"/>
    <w:rsid w:val="51037C56"/>
    <w:rsid w:val="51129DA8"/>
    <w:rsid w:val="51322C86"/>
    <w:rsid w:val="51470D7D"/>
    <w:rsid w:val="51816753"/>
    <w:rsid w:val="5183AF36"/>
    <w:rsid w:val="51859B72"/>
    <w:rsid w:val="5186E24E"/>
    <w:rsid w:val="51BF5EF4"/>
    <w:rsid w:val="51D13589"/>
    <w:rsid w:val="51E84487"/>
    <w:rsid w:val="51ED6E23"/>
    <w:rsid w:val="52011B64"/>
    <w:rsid w:val="5205FBC1"/>
    <w:rsid w:val="5208E4E4"/>
    <w:rsid w:val="520F8787"/>
    <w:rsid w:val="524BD970"/>
    <w:rsid w:val="52537569"/>
    <w:rsid w:val="525FB981"/>
    <w:rsid w:val="52649985"/>
    <w:rsid w:val="52717FAF"/>
    <w:rsid w:val="5279AD50"/>
    <w:rsid w:val="527C4D57"/>
    <w:rsid w:val="5288E723"/>
    <w:rsid w:val="5288F59B"/>
    <w:rsid w:val="52957C9B"/>
    <w:rsid w:val="52BEF4A4"/>
    <w:rsid w:val="52E220AE"/>
    <w:rsid w:val="530DD5F4"/>
    <w:rsid w:val="5316F25D"/>
    <w:rsid w:val="5318A3F2"/>
    <w:rsid w:val="532A1323"/>
    <w:rsid w:val="534C0542"/>
    <w:rsid w:val="53557415"/>
    <w:rsid w:val="536A3C2B"/>
    <w:rsid w:val="53A51625"/>
    <w:rsid w:val="53B70B23"/>
    <w:rsid w:val="53C0E334"/>
    <w:rsid w:val="53C0E8A8"/>
    <w:rsid w:val="53CB24B7"/>
    <w:rsid w:val="53E16578"/>
    <w:rsid w:val="5400A7A3"/>
    <w:rsid w:val="542BCBB2"/>
    <w:rsid w:val="545145FD"/>
    <w:rsid w:val="54682B00"/>
    <w:rsid w:val="546CC668"/>
    <w:rsid w:val="547A3D49"/>
    <w:rsid w:val="548FDA09"/>
    <w:rsid w:val="549797A7"/>
    <w:rsid w:val="54AF822F"/>
    <w:rsid w:val="54CF97CE"/>
    <w:rsid w:val="54FA343B"/>
    <w:rsid w:val="55022892"/>
    <w:rsid w:val="5503B529"/>
    <w:rsid w:val="551EA2A2"/>
    <w:rsid w:val="5522A170"/>
    <w:rsid w:val="553C26D9"/>
    <w:rsid w:val="55535729"/>
    <w:rsid w:val="555D38C4"/>
    <w:rsid w:val="556CABA0"/>
    <w:rsid w:val="55A693E9"/>
    <w:rsid w:val="55AE4A43"/>
    <w:rsid w:val="55BBA0B6"/>
    <w:rsid w:val="55DB31F3"/>
    <w:rsid w:val="55DBFF07"/>
    <w:rsid w:val="55E48339"/>
    <w:rsid w:val="55E7D779"/>
    <w:rsid w:val="55FCC9D2"/>
    <w:rsid w:val="560865B9"/>
    <w:rsid w:val="560B879D"/>
    <w:rsid w:val="560FB82B"/>
    <w:rsid w:val="5610B17A"/>
    <w:rsid w:val="561C9CA1"/>
    <w:rsid w:val="564C003B"/>
    <w:rsid w:val="565CE476"/>
    <w:rsid w:val="56631F75"/>
    <w:rsid w:val="56673400"/>
    <w:rsid w:val="566A926A"/>
    <w:rsid w:val="566ADEA0"/>
    <w:rsid w:val="568A5D40"/>
    <w:rsid w:val="568B2E87"/>
    <w:rsid w:val="568FD555"/>
    <w:rsid w:val="56B9B3C6"/>
    <w:rsid w:val="56BE1C22"/>
    <w:rsid w:val="56D86870"/>
    <w:rsid w:val="56DF3AEA"/>
    <w:rsid w:val="56EC9B19"/>
    <w:rsid w:val="56F3BE87"/>
    <w:rsid w:val="56F4055A"/>
    <w:rsid w:val="56F6BDB3"/>
    <w:rsid w:val="56FABD53"/>
    <w:rsid w:val="56FCEC01"/>
    <w:rsid w:val="570A957A"/>
    <w:rsid w:val="57118DB7"/>
    <w:rsid w:val="571FD2B9"/>
    <w:rsid w:val="574286B3"/>
    <w:rsid w:val="57495F94"/>
    <w:rsid w:val="574BEF1D"/>
    <w:rsid w:val="575EEEFB"/>
    <w:rsid w:val="575EFFE9"/>
    <w:rsid w:val="576887C1"/>
    <w:rsid w:val="578A208E"/>
    <w:rsid w:val="578FABB1"/>
    <w:rsid w:val="57AAE546"/>
    <w:rsid w:val="57C048B6"/>
    <w:rsid w:val="57CC9A5B"/>
    <w:rsid w:val="57DBF8C3"/>
    <w:rsid w:val="5816789B"/>
    <w:rsid w:val="581F3C0C"/>
    <w:rsid w:val="582040DE"/>
    <w:rsid w:val="58220A5F"/>
    <w:rsid w:val="5836C0F3"/>
    <w:rsid w:val="583D9FF5"/>
    <w:rsid w:val="58408D9E"/>
    <w:rsid w:val="5842D1C1"/>
    <w:rsid w:val="5853487E"/>
    <w:rsid w:val="5867ADD1"/>
    <w:rsid w:val="586C2ADD"/>
    <w:rsid w:val="586FB2B4"/>
    <w:rsid w:val="5877FB51"/>
    <w:rsid w:val="5885BC50"/>
    <w:rsid w:val="589E939A"/>
    <w:rsid w:val="58A29729"/>
    <w:rsid w:val="58B9E4C7"/>
    <w:rsid w:val="58C4503F"/>
    <w:rsid w:val="58C55AFF"/>
    <w:rsid w:val="58DA6ECF"/>
    <w:rsid w:val="58E6B11F"/>
    <w:rsid w:val="58FAE5FF"/>
    <w:rsid w:val="590C85F9"/>
    <w:rsid w:val="59127779"/>
    <w:rsid w:val="591C3094"/>
    <w:rsid w:val="59328AF7"/>
    <w:rsid w:val="59433A38"/>
    <w:rsid w:val="594FCB13"/>
    <w:rsid w:val="595C9031"/>
    <w:rsid w:val="5981FB6B"/>
    <w:rsid w:val="598B8908"/>
    <w:rsid w:val="598C72B8"/>
    <w:rsid w:val="59A1C846"/>
    <w:rsid w:val="59B3D9AE"/>
    <w:rsid w:val="59C3662A"/>
    <w:rsid w:val="59CAA7D2"/>
    <w:rsid w:val="59CD0A51"/>
    <w:rsid w:val="59CDACCB"/>
    <w:rsid w:val="59D1D43C"/>
    <w:rsid w:val="59D4191D"/>
    <w:rsid w:val="59E8BE03"/>
    <w:rsid w:val="59E97F86"/>
    <w:rsid w:val="5A05BFFE"/>
    <w:rsid w:val="5A09F8E1"/>
    <w:rsid w:val="5A16A7F9"/>
    <w:rsid w:val="5A19E5A8"/>
    <w:rsid w:val="5A1DFC5C"/>
    <w:rsid w:val="5A284C7A"/>
    <w:rsid w:val="5A2ED917"/>
    <w:rsid w:val="5A3358E3"/>
    <w:rsid w:val="5A34AEC9"/>
    <w:rsid w:val="5A351FE1"/>
    <w:rsid w:val="5A4CA9A5"/>
    <w:rsid w:val="5A598B0D"/>
    <w:rsid w:val="5A7242DE"/>
    <w:rsid w:val="5A7A1E80"/>
    <w:rsid w:val="5A84A3DD"/>
    <w:rsid w:val="5AE7D26F"/>
    <w:rsid w:val="5AE86425"/>
    <w:rsid w:val="5AED1792"/>
    <w:rsid w:val="5AF0A0B6"/>
    <w:rsid w:val="5B0F89DE"/>
    <w:rsid w:val="5B101A42"/>
    <w:rsid w:val="5B14BDD0"/>
    <w:rsid w:val="5B30D1BD"/>
    <w:rsid w:val="5B3A6E8C"/>
    <w:rsid w:val="5B401D95"/>
    <w:rsid w:val="5B41221E"/>
    <w:rsid w:val="5B420163"/>
    <w:rsid w:val="5B47AD4A"/>
    <w:rsid w:val="5B7BBE08"/>
    <w:rsid w:val="5B81B7D5"/>
    <w:rsid w:val="5B8890F5"/>
    <w:rsid w:val="5BABE08F"/>
    <w:rsid w:val="5BC3ACC0"/>
    <w:rsid w:val="5BC875B3"/>
    <w:rsid w:val="5BCD58CF"/>
    <w:rsid w:val="5BD28FCD"/>
    <w:rsid w:val="5C012AAB"/>
    <w:rsid w:val="5C01CEDC"/>
    <w:rsid w:val="5C075C9A"/>
    <w:rsid w:val="5C125480"/>
    <w:rsid w:val="5C1EE18B"/>
    <w:rsid w:val="5C28898F"/>
    <w:rsid w:val="5C3E3C78"/>
    <w:rsid w:val="5C402EF6"/>
    <w:rsid w:val="5C4EC5E6"/>
    <w:rsid w:val="5C4F095B"/>
    <w:rsid w:val="5C50F457"/>
    <w:rsid w:val="5C55F4BC"/>
    <w:rsid w:val="5C56573B"/>
    <w:rsid w:val="5C647959"/>
    <w:rsid w:val="5C933146"/>
    <w:rsid w:val="5C9FBF55"/>
    <w:rsid w:val="5CD533A7"/>
    <w:rsid w:val="5CDB52B4"/>
    <w:rsid w:val="5CDBF4AB"/>
    <w:rsid w:val="5CE8E9D8"/>
    <w:rsid w:val="5CF03A92"/>
    <w:rsid w:val="5CF23E21"/>
    <w:rsid w:val="5CFB64ED"/>
    <w:rsid w:val="5D0AF955"/>
    <w:rsid w:val="5D3D808F"/>
    <w:rsid w:val="5D605899"/>
    <w:rsid w:val="5D67D883"/>
    <w:rsid w:val="5D6E653D"/>
    <w:rsid w:val="5D76B265"/>
    <w:rsid w:val="5D79657A"/>
    <w:rsid w:val="5D825253"/>
    <w:rsid w:val="5D8A6325"/>
    <w:rsid w:val="5D8C6F2D"/>
    <w:rsid w:val="5DB04B6A"/>
    <w:rsid w:val="5DC04BCE"/>
    <w:rsid w:val="5DDE3101"/>
    <w:rsid w:val="5DDE5824"/>
    <w:rsid w:val="5DEF8819"/>
    <w:rsid w:val="5E03F608"/>
    <w:rsid w:val="5E12DCC5"/>
    <w:rsid w:val="5E13658E"/>
    <w:rsid w:val="5E209202"/>
    <w:rsid w:val="5E29449D"/>
    <w:rsid w:val="5E2C2611"/>
    <w:rsid w:val="5E32B5D0"/>
    <w:rsid w:val="5E3DBD49"/>
    <w:rsid w:val="5E695D78"/>
    <w:rsid w:val="5E730322"/>
    <w:rsid w:val="5E76703F"/>
    <w:rsid w:val="5E9F863B"/>
    <w:rsid w:val="5EA2B63E"/>
    <w:rsid w:val="5EAD517B"/>
    <w:rsid w:val="5ED029B0"/>
    <w:rsid w:val="5EDF8BE6"/>
    <w:rsid w:val="5EE445B5"/>
    <w:rsid w:val="5EEA9AFE"/>
    <w:rsid w:val="5EF96F52"/>
    <w:rsid w:val="5F13DE84"/>
    <w:rsid w:val="5F1A4753"/>
    <w:rsid w:val="5F1E43E5"/>
    <w:rsid w:val="5F2250C6"/>
    <w:rsid w:val="5F2F1EFF"/>
    <w:rsid w:val="5F47E955"/>
    <w:rsid w:val="5F5BDDA7"/>
    <w:rsid w:val="5F5C49D9"/>
    <w:rsid w:val="5F5C6BB8"/>
    <w:rsid w:val="5F66AA2B"/>
    <w:rsid w:val="5F809F39"/>
    <w:rsid w:val="5F82C7C9"/>
    <w:rsid w:val="5F8B3093"/>
    <w:rsid w:val="5FA8EA30"/>
    <w:rsid w:val="5FCE8D60"/>
    <w:rsid w:val="5FD26094"/>
    <w:rsid w:val="5FE83972"/>
    <w:rsid w:val="5FFFA764"/>
    <w:rsid w:val="6008DEF6"/>
    <w:rsid w:val="60212FB2"/>
    <w:rsid w:val="60349324"/>
    <w:rsid w:val="605CB784"/>
    <w:rsid w:val="60638CC7"/>
    <w:rsid w:val="60694F99"/>
    <w:rsid w:val="60742308"/>
    <w:rsid w:val="607EDF8D"/>
    <w:rsid w:val="6097F387"/>
    <w:rsid w:val="60B5BB48"/>
    <w:rsid w:val="60B7D5ED"/>
    <w:rsid w:val="60C01CB9"/>
    <w:rsid w:val="60C363CC"/>
    <w:rsid w:val="60C7EA7E"/>
    <w:rsid w:val="60D3AD13"/>
    <w:rsid w:val="60EA9248"/>
    <w:rsid w:val="60EE7CC4"/>
    <w:rsid w:val="60EF1A9E"/>
    <w:rsid w:val="60FB285E"/>
    <w:rsid w:val="611865C9"/>
    <w:rsid w:val="6122B52D"/>
    <w:rsid w:val="613F1C00"/>
    <w:rsid w:val="61414DC8"/>
    <w:rsid w:val="6152E1F3"/>
    <w:rsid w:val="61622458"/>
    <w:rsid w:val="618B46B4"/>
    <w:rsid w:val="618CED62"/>
    <w:rsid w:val="61A0D5D6"/>
    <w:rsid w:val="61AFD369"/>
    <w:rsid w:val="61B502B6"/>
    <w:rsid w:val="61CCA7DA"/>
    <w:rsid w:val="61D23136"/>
    <w:rsid w:val="61D3943C"/>
    <w:rsid w:val="61FCD0C4"/>
    <w:rsid w:val="61FEDB9B"/>
    <w:rsid w:val="62078CA0"/>
    <w:rsid w:val="62119412"/>
    <w:rsid w:val="622295DC"/>
    <w:rsid w:val="62245E69"/>
    <w:rsid w:val="622FAD05"/>
    <w:rsid w:val="62357C3A"/>
    <w:rsid w:val="623E5885"/>
    <w:rsid w:val="6258668D"/>
    <w:rsid w:val="62739F05"/>
    <w:rsid w:val="629773C2"/>
    <w:rsid w:val="62A00691"/>
    <w:rsid w:val="62B97EAB"/>
    <w:rsid w:val="62BE5236"/>
    <w:rsid w:val="62C7D1E4"/>
    <w:rsid w:val="62CEE3EB"/>
    <w:rsid w:val="62E053C4"/>
    <w:rsid w:val="62EF4CE9"/>
    <w:rsid w:val="62FA0721"/>
    <w:rsid w:val="63030388"/>
    <w:rsid w:val="631BD440"/>
    <w:rsid w:val="631D02B8"/>
    <w:rsid w:val="63268959"/>
    <w:rsid w:val="63358112"/>
    <w:rsid w:val="63404470"/>
    <w:rsid w:val="63628AFF"/>
    <w:rsid w:val="63714356"/>
    <w:rsid w:val="639F01C3"/>
    <w:rsid w:val="639F835E"/>
    <w:rsid w:val="63B371A4"/>
    <w:rsid w:val="63CF0C78"/>
    <w:rsid w:val="63E3D2E7"/>
    <w:rsid w:val="63E5CB63"/>
    <w:rsid w:val="63F37114"/>
    <w:rsid w:val="63FD8B18"/>
    <w:rsid w:val="64228EC4"/>
    <w:rsid w:val="6453D77D"/>
    <w:rsid w:val="645590FA"/>
    <w:rsid w:val="645C1526"/>
    <w:rsid w:val="648570A1"/>
    <w:rsid w:val="64870E2E"/>
    <w:rsid w:val="64975982"/>
    <w:rsid w:val="649DF548"/>
    <w:rsid w:val="64AE624A"/>
    <w:rsid w:val="64C7A36E"/>
    <w:rsid w:val="64D2952D"/>
    <w:rsid w:val="64D91EB7"/>
    <w:rsid w:val="65031416"/>
    <w:rsid w:val="6516092B"/>
    <w:rsid w:val="6519E754"/>
    <w:rsid w:val="6552087F"/>
    <w:rsid w:val="657114A0"/>
    <w:rsid w:val="6579C766"/>
    <w:rsid w:val="657EC679"/>
    <w:rsid w:val="657F6D49"/>
    <w:rsid w:val="659DC5E6"/>
    <w:rsid w:val="65A98A09"/>
    <w:rsid w:val="65BF4394"/>
    <w:rsid w:val="65CA77F4"/>
    <w:rsid w:val="65D8E2DF"/>
    <w:rsid w:val="65E7CFAC"/>
    <w:rsid w:val="661ADD85"/>
    <w:rsid w:val="662416AF"/>
    <w:rsid w:val="66321E68"/>
    <w:rsid w:val="663B63C3"/>
    <w:rsid w:val="66420EF8"/>
    <w:rsid w:val="664297D3"/>
    <w:rsid w:val="666D7CCE"/>
    <w:rsid w:val="6690EBE6"/>
    <w:rsid w:val="66AB776B"/>
    <w:rsid w:val="66BBE935"/>
    <w:rsid w:val="66C3CC46"/>
    <w:rsid w:val="66C653FB"/>
    <w:rsid w:val="66CFF584"/>
    <w:rsid w:val="66D4D25E"/>
    <w:rsid w:val="66D8573F"/>
    <w:rsid w:val="66E8AF5F"/>
    <w:rsid w:val="66F40E01"/>
    <w:rsid w:val="66F8F829"/>
    <w:rsid w:val="670BD132"/>
    <w:rsid w:val="6740BCD2"/>
    <w:rsid w:val="67512250"/>
    <w:rsid w:val="675ABA2A"/>
    <w:rsid w:val="676E4918"/>
    <w:rsid w:val="67754D9D"/>
    <w:rsid w:val="677DCE07"/>
    <w:rsid w:val="677F2274"/>
    <w:rsid w:val="67902796"/>
    <w:rsid w:val="679EC0C1"/>
    <w:rsid w:val="67A4325C"/>
    <w:rsid w:val="67B2D210"/>
    <w:rsid w:val="67DD43A5"/>
    <w:rsid w:val="67ED843E"/>
    <w:rsid w:val="67F0741B"/>
    <w:rsid w:val="67FA621A"/>
    <w:rsid w:val="6807EE59"/>
    <w:rsid w:val="681C127E"/>
    <w:rsid w:val="68492460"/>
    <w:rsid w:val="684C9F5B"/>
    <w:rsid w:val="685E4ACD"/>
    <w:rsid w:val="685E6B5C"/>
    <w:rsid w:val="6883E610"/>
    <w:rsid w:val="68859021"/>
    <w:rsid w:val="688ACAEF"/>
    <w:rsid w:val="6899843D"/>
    <w:rsid w:val="68CEC1B8"/>
    <w:rsid w:val="68EBF946"/>
    <w:rsid w:val="68EEF995"/>
    <w:rsid w:val="69096118"/>
    <w:rsid w:val="69259F05"/>
    <w:rsid w:val="692A13C5"/>
    <w:rsid w:val="692C9FDD"/>
    <w:rsid w:val="696BF3AD"/>
    <w:rsid w:val="696C557F"/>
    <w:rsid w:val="6988AD63"/>
    <w:rsid w:val="6993AAC0"/>
    <w:rsid w:val="699F90C7"/>
    <w:rsid w:val="69A3F663"/>
    <w:rsid w:val="69A87D00"/>
    <w:rsid w:val="69ABAC5E"/>
    <w:rsid w:val="69B3A998"/>
    <w:rsid w:val="69C7025F"/>
    <w:rsid w:val="69C8C025"/>
    <w:rsid w:val="69CA4567"/>
    <w:rsid w:val="69F358AA"/>
    <w:rsid w:val="69FB3F7B"/>
    <w:rsid w:val="6A1D3857"/>
    <w:rsid w:val="6A242CA8"/>
    <w:rsid w:val="6A351876"/>
    <w:rsid w:val="6A67A2F0"/>
    <w:rsid w:val="6A6C6B2C"/>
    <w:rsid w:val="6A7BDAEE"/>
    <w:rsid w:val="6A7C865D"/>
    <w:rsid w:val="6A8D6962"/>
    <w:rsid w:val="6A8F9958"/>
    <w:rsid w:val="6A970827"/>
    <w:rsid w:val="6AA4E455"/>
    <w:rsid w:val="6AA5BCFE"/>
    <w:rsid w:val="6AA973D1"/>
    <w:rsid w:val="6AB9F754"/>
    <w:rsid w:val="6ABC11FB"/>
    <w:rsid w:val="6AC3FE73"/>
    <w:rsid w:val="6ACE3F44"/>
    <w:rsid w:val="6ADA6B9F"/>
    <w:rsid w:val="6AE6132A"/>
    <w:rsid w:val="6B08942F"/>
    <w:rsid w:val="6B10F00D"/>
    <w:rsid w:val="6B2276DF"/>
    <w:rsid w:val="6B3220EF"/>
    <w:rsid w:val="6B5ED117"/>
    <w:rsid w:val="6B671FFF"/>
    <w:rsid w:val="6B680EEC"/>
    <w:rsid w:val="6B6BCA94"/>
    <w:rsid w:val="6B7664FA"/>
    <w:rsid w:val="6B7D202D"/>
    <w:rsid w:val="6B8E712E"/>
    <w:rsid w:val="6B8FDEEA"/>
    <w:rsid w:val="6B9902B6"/>
    <w:rsid w:val="6B9EA394"/>
    <w:rsid w:val="6BA5B123"/>
    <w:rsid w:val="6BC92378"/>
    <w:rsid w:val="6BCA52CB"/>
    <w:rsid w:val="6BCD295C"/>
    <w:rsid w:val="6BCDDB94"/>
    <w:rsid w:val="6BDB4F3F"/>
    <w:rsid w:val="6BF04304"/>
    <w:rsid w:val="6BFA9204"/>
    <w:rsid w:val="6C15D01C"/>
    <w:rsid w:val="6C16DA37"/>
    <w:rsid w:val="6C2467BD"/>
    <w:rsid w:val="6C37B100"/>
    <w:rsid w:val="6C599A46"/>
    <w:rsid w:val="6C6429A2"/>
    <w:rsid w:val="6C792A05"/>
    <w:rsid w:val="6C852CD0"/>
    <w:rsid w:val="6C8F57B7"/>
    <w:rsid w:val="6C94D359"/>
    <w:rsid w:val="6CA46F56"/>
    <w:rsid w:val="6CA79C31"/>
    <w:rsid w:val="6CBEFC85"/>
    <w:rsid w:val="6CD77083"/>
    <w:rsid w:val="6CD9723F"/>
    <w:rsid w:val="6CDDE46D"/>
    <w:rsid w:val="6D14653A"/>
    <w:rsid w:val="6D26666A"/>
    <w:rsid w:val="6D294693"/>
    <w:rsid w:val="6D43A7A1"/>
    <w:rsid w:val="6D60501C"/>
    <w:rsid w:val="6D688FDE"/>
    <w:rsid w:val="6D8307FB"/>
    <w:rsid w:val="6D8830C3"/>
    <w:rsid w:val="6DB2C838"/>
    <w:rsid w:val="6DB871E1"/>
    <w:rsid w:val="6E0A3CEC"/>
    <w:rsid w:val="6E1AA957"/>
    <w:rsid w:val="6E6BB1C9"/>
    <w:rsid w:val="6E6F3B43"/>
    <w:rsid w:val="6E744733"/>
    <w:rsid w:val="6E812F5A"/>
    <w:rsid w:val="6E86A4C7"/>
    <w:rsid w:val="6E96128F"/>
    <w:rsid w:val="6E97FF16"/>
    <w:rsid w:val="6E9F39B3"/>
    <w:rsid w:val="6EA42F8A"/>
    <w:rsid w:val="6EC60EA0"/>
    <w:rsid w:val="6EF58A75"/>
    <w:rsid w:val="6EF9BB43"/>
    <w:rsid w:val="6F3C13DB"/>
    <w:rsid w:val="6F6233CC"/>
    <w:rsid w:val="6F6AB4FC"/>
    <w:rsid w:val="6F6FA988"/>
    <w:rsid w:val="6F843D77"/>
    <w:rsid w:val="6F8D3E27"/>
    <w:rsid w:val="6F94CFDA"/>
    <w:rsid w:val="6FA7D406"/>
    <w:rsid w:val="6FB4879A"/>
    <w:rsid w:val="6FB76D12"/>
    <w:rsid w:val="6FBB37C6"/>
    <w:rsid w:val="6FBDD60D"/>
    <w:rsid w:val="6FBF18B3"/>
    <w:rsid w:val="6FCBE43B"/>
    <w:rsid w:val="6FE89315"/>
    <w:rsid w:val="7011684B"/>
    <w:rsid w:val="7029C983"/>
    <w:rsid w:val="702EFC17"/>
    <w:rsid w:val="7032ABFB"/>
    <w:rsid w:val="70330089"/>
    <w:rsid w:val="703F01EF"/>
    <w:rsid w:val="70659C43"/>
    <w:rsid w:val="70676E43"/>
    <w:rsid w:val="708D63A9"/>
    <w:rsid w:val="70A3537B"/>
    <w:rsid w:val="70A6D0FE"/>
    <w:rsid w:val="70BA9019"/>
    <w:rsid w:val="70EC7C49"/>
    <w:rsid w:val="70EF0499"/>
    <w:rsid w:val="70FEFCBF"/>
    <w:rsid w:val="7109A72C"/>
    <w:rsid w:val="7121136C"/>
    <w:rsid w:val="712EF528"/>
    <w:rsid w:val="7138E749"/>
    <w:rsid w:val="71433EE9"/>
    <w:rsid w:val="714A8711"/>
    <w:rsid w:val="714F36C3"/>
    <w:rsid w:val="715253AB"/>
    <w:rsid w:val="715296F9"/>
    <w:rsid w:val="715AF020"/>
    <w:rsid w:val="716F7ED0"/>
    <w:rsid w:val="7177DF7E"/>
    <w:rsid w:val="718072DB"/>
    <w:rsid w:val="718628BB"/>
    <w:rsid w:val="7186449F"/>
    <w:rsid w:val="718A6E29"/>
    <w:rsid w:val="71969637"/>
    <w:rsid w:val="71A56145"/>
    <w:rsid w:val="71A71263"/>
    <w:rsid w:val="71C9DA2D"/>
    <w:rsid w:val="71CADB7D"/>
    <w:rsid w:val="71E6B7A4"/>
    <w:rsid w:val="71EA6464"/>
    <w:rsid w:val="72509435"/>
    <w:rsid w:val="7256929C"/>
    <w:rsid w:val="725A6765"/>
    <w:rsid w:val="725EE2B5"/>
    <w:rsid w:val="726067FB"/>
    <w:rsid w:val="7268AA50"/>
    <w:rsid w:val="727808B2"/>
    <w:rsid w:val="727F1E41"/>
    <w:rsid w:val="729E43F3"/>
    <w:rsid w:val="72A0288F"/>
    <w:rsid w:val="72A55B70"/>
    <w:rsid w:val="72CB16CE"/>
    <w:rsid w:val="72CF959A"/>
    <w:rsid w:val="72D169E9"/>
    <w:rsid w:val="72DB20F7"/>
    <w:rsid w:val="72DB282E"/>
    <w:rsid w:val="72EB8748"/>
    <w:rsid w:val="731B09D7"/>
    <w:rsid w:val="7353D880"/>
    <w:rsid w:val="7356F3C3"/>
    <w:rsid w:val="735B9198"/>
    <w:rsid w:val="7363CA6B"/>
    <w:rsid w:val="73721FAA"/>
    <w:rsid w:val="7383A104"/>
    <w:rsid w:val="739C2241"/>
    <w:rsid w:val="739DEADA"/>
    <w:rsid w:val="73A3C73E"/>
    <w:rsid w:val="73A71BF3"/>
    <w:rsid w:val="73B05BC6"/>
    <w:rsid w:val="73BEF1C0"/>
    <w:rsid w:val="73C07BDB"/>
    <w:rsid w:val="73C9129C"/>
    <w:rsid w:val="73CE4E03"/>
    <w:rsid w:val="73CEE3F0"/>
    <w:rsid w:val="73EAB5A7"/>
    <w:rsid w:val="740672A2"/>
    <w:rsid w:val="740D44C1"/>
    <w:rsid w:val="742950E7"/>
    <w:rsid w:val="745FC0F4"/>
    <w:rsid w:val="7474D4B9"/>
    <w:rsid w:val="74792C76"/>
    <w:rsid w:val="748098A3"/>
    <w:rsid w:val="749891A3"/>
    <w:rsid w:val="74C93DB4"/>
    <w:rsid w:val="74D2D690"/>
    <w:rsid w:val="750F5EF7"/>
    <w:rsid w:val="7519670E"/>
    <w:rsid w:val="753E9F92"/>
    <w:rsid w:val="754550F3"/>
    <w:rsid w:val="755EDA81"/>
    <w:rsid w:val="75609077"/>
    <w:rsid w:val="75954678"/>
    <w:rsid w:val="75A4A3D1"/>
    <w:rsid w:val="75CB6E8B"/>
    <w:rsid w:val="75D05EC9"/>
    <w:rsid w:val="75D804E4"/>
    <w:rsid w:val="75DA9F8A"/>
    <w:rsid w:val="75DCF2B8"/>
    <w:rsid w:val="75EBDBA5"/>
    <w:rsid w:val="76017FD2"/>
    <w:rsid w:val="760885F0"/>
    <w:rsid w:val="760DB1E1"/>
    <w:rsid w:val="76304230"/>
    <w:rsid w:val="7688CECD"/>
    <w:rsid w:val="768AF208"/>
    <w:rsid w:val="7697A6D9"/>
    <w:rsid w:val="76991F8E"/>
    <w:rsid w:val="769A7C7A"/>
    <w:rsid w:val="76A7125E"/>
    <w:rsid w:val="76BD1DDF"/>
    <w:rsid w:val="76C5F9BD"/>
    <w:rsid w:val="76C85DA3"/>
    <w:rsid w:val="76D02EBB"/>
    <w:rsid w:val="76D58604"/>
    <w:rsid w:val="76E783F0"/>
    <w:rsid w:val="76F294B5"/>
    <w:rsid w:val="76F96365"/>
    <w:rsid w:val="76FA2CFF"/>
    <w:rsid w:val="7708D82F"/>
    <w:rsid w:val="771759BF"/>
    <w:rsid w:val="771ED3F3"/>
    <w:rsid w:val="7728A63D"/>
    <w:rsid w:val="7738373E"/>
    <w:rsid w:val="77452079"/>
    <w:rsid w:val="7749AF07"/>
    <w:rsid w:val="7753F22D"/>
    <w:rsid w:val="7758AE75"/>
    <w:rsid w:val="775C2046"/>
    <w:rsid w:val="7777080C"/>
    <w:rsid w:val="778DE5D8"/>
    <w:rsid w:val="778FAB89"/>
    <w:rsid w:val="779F163C"/>
    <w:rsid w:val="77C0FBE2"/>
    <w:rsid w:val="77C89D38"/>
    <w:rsid w:val="77F25736"/>
    <w:rsid w:val="780DE211"/>
    <w:rsid w:val="782DBA6B"/>
    <w:rsid w:val="78348BE6"/>
    <w:rsid w:val="78390E03"/>
    <w:rsid w:val="784ECE8B"/>
    <w:rsid w:val="78501F72"/>
    <w:rsid w:val="78525BEE"/>
    <w:rsid w:val="7856BD4E"/>
    <w:rsid w:val="785AB7BD"/>
    <w:rsid w:val="787959E6"/>
    <w:rsid w:val="787A9C7A"/>
    <w:rsid w:val="7898B609"/>
    <w:rsid w:val="78A3D0EB"/>
    <w:rsid w:val="78B41FC5"/>
    <w:rsid w:val="78B770F5"/>
    <w:rsid w:val="78BEDE43"/>
    <w:rsid w:val="78C0231B"/>
    <w:rsid w:val="78F0E92C"/>
    <w:rsid w:val="78F25ADC"/>
    <w:rsid w:val="78F2C0A1"/>
    <w:rsid w:val="78FCEF4A"/>
    <w:rsid w:val="792218B2"/>
    <w:rsid w:val="79276E60"/>
    <w:rsid w:val="792FAC6B"/>
    <w:rsid w:val="794246BA"/>
    <w:rsid w:val="794AB235"/>
    <w:rsid w:val="79503D93"/>
    <w:rsid w:val="7950922C"/>
    <w:rsid w:val="796B4960"/>
    <w:rsid w:val="79728C2F"/>
    <w:rsid w:val="7974AB7D"/>
    <w:rsid w:val="797E9FDB"/>
    <w:rsid w:val="79872B73"/>
    <w:rsid w:val="798D4436"/>
    <w:rsid w:val="799AAD4A"/>
    <w:rsid w:val="79A616AD"/>
    <w:rsid w:val="79B3A2AE"/>
    <w:rsid w:val="79C79935"/>
    <w:rsid w:val="79D12679"/>
    <w:rsid w:val="79D328E8"/>
    <w:rsid w:val="79D5C6F2"/>
    <w:rsid w:val="79E1884C"/>
    <w:rsid w:val="79F40D35"/>
    <w:rsid w:val="79F87C56"/>
    <w:rsid w:val="7A17FE08"/>
    <w:rsid w:val="7A214AAC"/>
    <w:rsid w:val="7A2308FE"/>
    <w:rsid w:val="7A2CA2D6"/>
    <w:rsid w:val="7A2CBEC9"/>
    <w:rsid w:val="7A381BEE"/>
    <w:rsid w:val="7A3DA24C"/>
    <w:rsid w:val="7A6D294D"/>
    <w:rsid w:val="7A6F5E4A"/>
    <w:rsid w:val="7A77087B"/>
    <w:rsid w:val="7A82AE0F"/>
    <w:rsid w:val="7AA56D5B"/>
    <w:rsid w:val="7AAC112F"/>
    <w:rsid w:val="7AB28852"/>
    <w:rsid w:val="7AE48AC4"/>
    <w:rsid w:val="7AF5697C"/>
    <w:rsid w:val="7B0254CB"/>
    <w:rsid w:val="7B12845A"/>
    <w:rsid w:val="7B405015"/>
    <w:rsid w:val="7B5D4065"/>
    <w:rsid w:val="7B61565F"/>
    <w:rsid w:val="7B695AAE"/>
    <w:rsid w:val="7B695C8C"/>
    <w:rsid w:val="7B792C94"/>
    <w:rsid w:val="7B944303"/>
    <w:rsid w:val="7B94DA24"/>
    <w:rsid w:val="7B9DA8DD"/>
    <w:rsid w:val="7BAE6C0A"/>
    <w:rsid w:val="7BB79C11"/>
    <w:rsid w:val="7BCA7E30"/>
    <w:rsid w:val="7BE2F4F0"/>
    <w:rsid w:val="7BE493C0"/>
    <w:rsid w:val="7BF467D7"/>
    <w:rsid w:val="7BF4F1E2"/>
    <w:rsid w:val="7BFE9F72"/>
    <w:rsid w:val="7C07C3DC"/>
    <w:rsid w:val="7C1704B8"/>
    <w:rsid w:val="7C2F47B3"/>
    <w:rsid w:val="7C3D36B7"/>
    <w:rsid w:val="7C40E188"/>
    <w:rsid w:val="7C595C2A"/>
    <w:rsid w:val="7C5EC3FB"/>
    <w:rsid w:val="7C635E1F"/>
    <w:rsid w:val="7C63D9CB"/>
    <w:rsid w:val="7C6ECEB6"/>
    <w:rsid w:val="7C70100E"/>
    <w:rsid w:val="7C7DB850"/>
    <w:rsid w:val="7C9514A8"/>
    <w:rsid w:val="7C999FCC"/>
    <w:rsid w:val="7CAB98CE"/>
    <w:rsid w:val="7CC6308F"/>
    <w:rsid w:val="7CD195EB"/>
    <w:rsid w:val="7CDF01B9"/>
    <w:rsid w:val="7CE90398"/>
    <w:rsid w:val="7CED1592"/>
    <w:rsid w:val="7CFE811E"/>
    <w:rsid w:val="7D01C200"/>
    <w:rsid w:val="7D11B3D3"/>
    <w:rsid w:val="7D180004"/>
    <w:rsid w:val="7D1BE53C"/>
    <w:rsid w:val="7D4B87AE"/>
    <w:rsid w:val="7D4F95F8"/>
    <w:rsid w:val="7D5604FD"/>
    <w:rsid w:val="7D5C73F5"/>
    <w:rsid w:val="7D5FCA73"/>
    <w:rsid w:val="7D902068"/>
    <w:rsid w:val="7D903E01"/>
    <w:rsid w:val="7DD498A5"/>
    <w:rsid w:val="7DE561B0"/>
    <w:rsid w:val="7DE8BD48"/>
    <w:rsid w:val="7DEFAB05"/>
    <w:rsid w:val="7DF5BE19"/>
    <w:rsid w:val="7DFA57BE"/>
    <w:rsid w:val="7E2218AF"/>
    <w:rsid w:val="7E2E4F51"/>
    <w:rsid w:val="7E46455C"/>
    <w:rsid w:val="7E497EBE"/>
    <w:rsid w:val="7E525E5C"/>
    <w:rsid w:val="7E5BB56F"/>
    <w:rsid w:val="7E63E231"/>
    <w:rsid w:val="7E699B23"/>
    <w:rsid w:val="7E7C85BD"/>
    <w:rsid w:val="7E96C69F"/>
    <w:rsid w:val="7EB6AD45"/>
    <w:rsid w:val="7EC34F80"/>
    <w:rsid w:val="7EC6474C"/>
    <w:rsid w:val="7EE5CF3E"/>
    <w:rsid w:val="7EEDFEA3"/>
    <w:rsid w:val="7F09EF6E"/>
    <w:rsid w:val="7F1A46B0"/>
    <w:rsid w:val="7F1F3391"/>
    <w:rsid w:val="7F3A90F9"/>
    <w:rsid w:val="7F3AACE4"/>
    <w:rsid w:val="7F464FFA"/>
    <w:rsid w:val="7F4BA102"/>
    <w:rsid w:val="7F59390F"/>
    <w:rsid w:val="7F5AFC03"/>
    <w:rsid w:val="7F5F7F9F"/>
    <w:rsid w:val="7F62DF7A"/>
    <w:rsid w:val="7F66F2B5"/>
    <w:rsid w:val="7F6745A0"/>
    <w:rsid w:val="7F7666DA"/>
    <w:rsid w:val="7F795446"/>
    <w:rsid w:val="7F7A0523"/>
    <w:rsid w:val="7F7A2C5D"/>
    <w:rsid w:val="7F7CE619"/>
    <w:rsid w:val="7F89E6B1"/>
    <w:rsid w:val="7F8CEA8E"/>
    <w:rsid w:val="7F9894AE"/>
    <w:rsid w:val="7F9F3A17"/>
    <w:rsid w:val="7FB03752"/>
    <w:rsid w:val="7FB6953B"/>
    <w:rsid w:val="7FBCD571"/>
    <w:rsid w:val="7FE7D5BF"/>
    <w:rsid w:val="7FEF93CA"/>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853CD"/>
  <w15:chartTrackingRefBased/>
  <w15:docId w15:val="{2D4A73BD-76C0-436C-8250-97AE0B55C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t-EE"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36CF"/>
  </w:style>
  <w:style w:type="paragraph" w:styleId="Pealkiri1">
    <w:name w:val="heading 1"/>
    <w:basedOn w:val="Normaallaad"/>
    <w:next w:val="Normaallaad"/>
    <w:link w:val="Pealkiri1Mrk"/>
    <w:uiPriority w:val="9"/>
    <w:qFormat/>
    <w:rsid w:val="001B713E"/>
    <w:pPr>
      <w:keepNext/>
      <w:keepLines/>
      <w:spacing w:before="240" w:after="0"/>
      <w:outlineLvl w:val="0"/>
    </w:pPr>
    <w:rPr>
      <w:rFonts w:asciiTheme="majorHAnsi" w:eastAsiaTheme="majorEastAsia" w:hAnsiTheme="majorHAnsi" w:cstheme="majorBidi"/>
      <w:color w:val="0F4761" w:themeColor="accent1" w:themeShade="BF"/>
      <w:sz w:val="32"/>
      <w:szCs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922E58"/>
    <w:pPr>
      <w:ind w:left="720"/>
      <w:contextualSpacing/>
    </w:pPr>
  </w:style>
  <w:style w:type="character" w:styleId="Hperlink">
    <w:name w:val="Hyperlink"/>
    <w:basedOn w:val="Liguvaikefont"/>
    <w:uiPriority w:val="99"/>
    <w:unhideWhenUsed/>
    <w:rsid w:val="00271709"/>
    <w:rPr>
      <w:color w:val="467886" w:themeColor="hyperlink"/>
      <w:u w:val="single"/>
    </w:rPr>
  </w:style>
  <w:style w:type="character" w:styleId="Lahendamatamainimine">
    <w:name w:val="Unresolved Mention"/>
    <w:basedOn w:val="Liguvaikefont"/>
    <w:uiPriority w:val="99"/>
    <w:semiHidden/>
    <w:unhideWhenUsed/>
    <w:rsid w:val="00271709"/>
    <w:rPr>
      <w:color w:val="605E5C"/>
      <w:shd w:val="clear" w:color="auto" w:fill="E1DFDD"/>
    </w:rPr>
  </w:style>
  <w:style w:type="character" w:styleId="Kommentaariviide">
    <w:name w:val="annotation reference"/>
    <w:basedOn w:val="Liguvaikefont"/>
    <w:uiPriority w:val="99"/>
    <w:semiHidden/>
    <w:unhideWhenUsed/>
    <w:rsid w:val="00220275"/>
    <w:rPr>
      <w:sz w:val="16"/>
      <w:szCs w:val="16"/>
    </w:rPr>
  </w:style>
  <w:style w:type="paragraph" w:styleId="Kommentaaritekst">
    <w:name w:val="annotation text"/>
    <w:basedOn w:val="Normaallaad"/>
    <w:link w:val="KommentaaritekstMrk"/>
    <w:uiPriority w:val="99"/>
    <w:unhideWhenUsed/>
    <w:rsid w:val="00220275"/>
    <w:pPr>
      <w:spacing w:line="240" w:lineRule="auto"/>
    </w:pPr>
    <w:rPr>
      <w:kern w:val="2"/>
      <w:sz w:val="20"/>
      <w:szCs w:val="20"/>
      <w14:ligatures w14:val="standardContextual"/>
    </w:rPr>
  </w:style>
  <w:style w:type="character" w:customStyle="1" w:styleId="KommentaaritekstMrk">
    <w:name w:val="Kommentaari tekst Märk"/>
    <w:basedOn w:val="Liguvaikefont"/>
    <w:link w:val="Kommentaaritekst"/>
    <w:uiPriority w:val="99"/>
    <w:rsid w:val="00220275"/>
    <w:rPr>
      <w:kern w:val="2"/>
      <w:sz w:val="20"/>
      <w:szCs w:val="20"/>
      <w14:ligatures w14:val="standardContextual"/>
    </w:rPr>
  </w:style>
  <w:style w:type="paragraph" w:styleId="Kommentaariteema">
    <w:name w:val="annotation subject"/>
    <w:basedOn w:val="Kommentaaritekst"/>
    <w:next w:val="Kommentaaritekst"/>
    <w:link w:val="KommentaariteemaMrk"/>
    <w:uiPriority w:val="99"/>
    <w:semiHidden/>
    <w:unhideWhenUsed/>
    <w:rsid w:val="00DF2BB6"/>
    <w:rPr>
      <w:b/>
      <w:bCs/>
      <w:kern w:val="0"/>
      <w14:ligatures w14:val="none"/>
    </w:rPr>
  </w:style>
  <w:style w:type="character" w:customStyle="1" w:styleId="KommentaariteemaMrk">
    <w:name w:val="Kommentaari teema Märk"/>
    <w:basedOn w:val="KommentaaritekstMrk"/>
    <w:link w:val="Kommentaariteema"/>
    <w:uiPriority w:val="99"/>
    <w:semiHidden/>
    <w:rsid w:val="00DF2BB6"/>
    <w:rPr>
      <w:b/>
      <w:bCs/>
      <w:kern w:val="2"/>
      <w:sz w:val="20"/>
      <w:szCs w:val="20"/>
      <w14:ligatures w14:val="standardContextual"/>
    </w:rPr>
  </w:style>
  <w:style w:type="paragraph" w:customStyle="1" w:styleId="paragraph">
    <w:name w:val="paragraph"/>
    <w:basedOn w:val="Normaallaad"/>
    <w:rsid w:val="001E6E3B"/>
    <w:pPr>
      <w:spacing w:before="100" w:beforeAutospacing="1" w:after="100" w:afterAutospacing="1" w:line="240" w:lineRule="auto"/>
    </w:pPr>
    <w:rPr>
      <w:rFonts w:ascii="Times New Roman" w:eastAsia="Times New Roman" w:hAnsi="Times New Roman" w:cs="Times New Roman"/>
      <w:lang w:eastAsia="et-EE"/>
    </w:rPr>
  </w:style>
  <w:style w:type="character" w:customStyle="1" w:styleId="normaltextrun">
    <w:name w:val="normaltextrun"/>
    <w:basedOn w:val="Liguvaikefont"/>
    <w:rsid w:val="001E6E3B"/>
  </w:style>
  <w:style w:type="character" w:customStyle="1" w:styleId="eop">
    <w:name w:val="eop"/>
    <w:basedOn w:val="Liguvaikefont"/>
    <w:rsid w:val="001E6E3B"/>
  </w:style>
  <w:style w:type="paragraph" w:styleId="Redaktsioon">
    <w:name w:val="Revision"/>
    <w:hidden/>
    <w:uiPriority w:val="99"/>
    <w:semiHidden/>
    <w:rsid w:val="008C0230"/>
    <w:pPr>
      <w:spacing w:after="0" w:line="240" w:lineRule="auto"/>
    </w:pPr>
  </w:style>
  <w:style w:type="character" w:customStyle="1" w:styleId="Pealkiri1Mrk">
    <w:name w:val="Pealkiri 1 Märk"/>
    <w:basedOn w:val="Liguvaikefont"/>
    <w:link w:val="Pealkiri1"/>
    <w:uiPriority w:val="9"/>
    <w:rsid w:val="001B713E"/>
    <w:rPr>
      <w:rFonts w:asciiTheme="majorHAnsi" w:eastAsiaTheme="majorEastAsia" w:hAnsiTheme="majorHAnsi" w:cstheme="majorBidi"/>
      <w:color w:val="0F4761" w:themeColor="accent1" w:themeShade="BF"/>
      <w:sz w:val="32"/>
      <w:szCs w:val="32"/>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is">
    <w:name w:val="header"/>
    <w:basedOn w:val="Normaallaad"/>
    <w:link w:val="PisMrk"/>
    <w:uiPriority w:val="99"/>
    <w:semiHidden/>
    <w:unhideWhenUsed/>
    <w:rsid w:val="008E4937"/>
    <w:pPr>
      <w:tabs>
        <w:tab w:val="center" w:pos="4536"/>
        <w:tab w:val="right" w:pos="9072"/>
      </w:tabs>
      <w:spacing w:after="0" w:line="240" w:lineRule="auto"/>
    </w:pPr>
  </w:style>
  <w:style w:type="character" w:customStyle="1" w:styleId="PisMrk">
    <w:name w:val="Päis Märk"/>
    <w:basedOn w:val="Liguvaikefont"/>
    <w:link w:val="Pis"/>
    <w:uiPriority w:val="99"/>
    <w:semiHidden/>
    <w:rsid w:val="008E4937"/>
  </w:style>
  <w:style w:type="paragraph" w:styleId="Jalus">
    <w:name w:val="footer"/>
    <w:basedOn w:val="Normaallaad"/>
    <w:link w:val="JalusMrk"/>
    <w:uiPriority w:val="99"/>
    <w:semiHidden/>
    <w:unhideWhenUsed/>
    <w:rsid w:val="008E4937"/>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8E49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444561">
      <w:bodyDiv w:val="1"/>
      <w:marLeft w:val="0"/>
      <w:marRight w:val="0"/>
      <w:marTop w:val="0"/>
      <w:marBottom w:val="0"/>
      <w:divBdr>
        <w:top w:val="none" w:sz="0" w:space="0" w:color="auto"/>
        <w:left w:val="none" w:sz="0" w:space="0" w:color="auto"/>
        <w:bottom w:val="none" w:sz="0" w:space="0" w:color="auto"/>
        <w:right w:val="none" w:sz="0" w:space="0" w:color="auto"/>
      </w:divBdr>
    </w:div>
    <w:div w:id="214702160">
      <w:bodyDiv w:val="1"/>
      <w:marLeft w:val="0"/>
      <w:marRight w:val="0"/>
      <w:marTop w:val="0"/>
      <w:marBottom w:val="0"/>
      <w:divBdr>
        <w:top w:val="none" w:sz="0" w:space="0" w:color="auto"/>
        <w:left w:val="none" w:sz="0" w:space="0" w:color="auto"/>
        <w:bottom w:val="none" w:sz="0" w:space="0" w:color="auto"/>
        <w:right w:val="none" w:sz="0" w:space="0" w:color="auto"/>
      </w:divBdr>
    </w:div>
    <w:div w:id="215707632">
      <w:bodyDiv w:val="1"/>
      <w:marLeft w:val="0"/>
      <w:marRight w:val="0"/>
      <w:marTop w:val="0"/>
      <w:marBottom w:val="0"/>
      <w:divBdr>
        <w:top w:val="none" w:sz="0" w:space="0" w:color="auto"/>
        <w:left w:val="none" w:sz="0" w:space="0" w:color="auto"/>
        <w:bottom w:val="none" w:sz="0" w:space="0" w:color="auto"/>
        <w:right w:val="none" w:sz="0" w:space="0" w:color="auto"/>
      </w:divBdr>
    </w:div>
    <w:div w:id="231621739">
      <w:bodyDiv w:val="1"/>
      <w:marLeft w:val="0"/>
      <w:marRight w:val="0"/>
      <w:marTop w:val="0"/>
      <w:marBottom w:val="0"/>
      <w:divBdr>
        <w:top w:val="none" w:sz="0" w:space="0" w:color="auto"/>
        <w:left w:val="none" w:sz="0" w:space="0" w:color="auto"/>
        <w:bottom w:val="none" w:sz="0" w:space="0" w:color="auto"/>
        <w:right w:val="none" w:sz="0" w:space="0" w:color="auto"/>
      </w:divBdr>
    </w:div>
    <w:div w:id="265431849">
      <w:bodyDiv w:val="1"/>
      <w:marLeft w:val="0"/>
      <w:marRight w:val="0"/>
      <w:marTop w:val="0"/>
      <w:marBottom w:val="0"/>
      <w:divBdr>
        <w:top w:val="none" w:sz="0" w:space="0" w:color="auto"/>
        <w:left w:val="none" w:sz="0" w:space="0" w:color="auto"/>
        <w:bottom w:val="none" w:sz="0" w:space="0" w:color="auto"/>
        <w:right w:val="none" w:sz="0" w:space="0" w:color="auto"/>
      </w:divBdr>
    </w:div>
    <w:div w:id="342368025">
      <w:bodyDiv w:val="1"/>
      <w:marLeft w:val="0"/>
      <w:marRight w:val="0"/>
      <w:marTop w:val="0"/>
      <w:marBottom w:val="0"/>
      <w:divBdr>
        <w:top w:val="none" w:sz="0" w:space="0" w:color="auto"/>
        <w:left w:val="none" w:sz="0" w:space="0" w:color="auto"/>
        <w:bottom w:val="none" w:sz="0" w:space="0" w:color="auto"/>
        <w:right w:val="none" w:sz="0" w:space="0" w:color="auto"/>
      </w:divBdr>
    </w:div>
    <w:div w:id="356663618">
      <w:bodyDiv w:val="1"/>
      <w:marLeft w:val="0"/>
      <w:marRight w:val="0"/>
      <w:marTop w:val="0"/>
      <w:marBottom w:val="0"/>
      <w:divBdr>
        <w:top w:val="none" w:sz="0" w:space="0" w:color="auto"/>
        <w:left w:val="none" w:sz="0" w:space="0" w:color="auto"/>
        <w:bottom w:val="none" w:sz="0" w:space="0" w:color="auto"/>
        <w:right w:val="none" w:sz="0" w:space="0" w:color="auto"/>
      </w:divBdr>
    </w:div>
    <w:div w:id="391269678">
      <w:bodyDiv w:val="1"/>
      <w:marLeft w:val="0"/>
      <w:marRight w:val="0"/>
      <w:marTop w:val="0"/>
      <w:marBottom w:val="0"/>
      <w:divBdr>
        <w:top w:val="none" w:sz="0" w:space="0" w:color="auto"/>
        <w:left w:val="none" w:sz="0" w:space="0" w:color="auto"/>
        <w:bottom w:val="none" w:sz="0" w:space="0" w:color="auto"/>
        <w:right w:val="none" w:sz="0" w:space="0" w:color="auto"/>
      </w:divBdr>
    </w:div>
    <w:div w:id="412555860">
      <w:bodyDiv w:val="1"/>
      <w:marLeft w:val="0"/>
      <w:marRight w:val="0"/>
      <w:marTop w:val="0"/>
      <w:marBottom w:val="0"/>
      <w:divBdr>
        <w:top w:val="none" w:sz="0" w:space="0" w:color="auto"/>
        <w:left w:val="none" w:sz="0" w:space="0" w:color="auto"/>
        <w:bottom w:val="none" w:sz="0" w:space="0" w:color="auto"/>
        <w:right w:val="none" w:sz="0" w:space="0" w:color="auto"/>
      </w:divBdr>
    </w:div>
    <w:div w:id="417873804">
      <w:bodyDiv w:val="1"/>
      <w:marLeft w:val="0"/>
      <w:marRight w:val="0"/>
      <w:marTop w:val="0"/>
      <w:marBottom w:val="0"/>
      <w:divBdr>
        <w:top w:val="none" w:sz="0" w:space="0" w:color="auto"/>
        <w:left w:val="none" w:sz="0" w:space="0" w:color="auto"/>
        <w:bottom w:val="none" w:sz="0" w:space="0" w:color="auto"/>
        <w:right w:val="none" w:sz="0" w:space="0" w:color="auto"/>
      </w:divBdr>
    </w:div>
    <w:div w:id="454982495">
      <w:bodyDiv w:val="1"/>
      <w:marLeft w:val="0"/>
      <w:marRight w:val="0"/>
      <w:marTop w:val="0"/>
      <w:marBottom w:val="0"/>
      <w:divBdr>
        <w:top w:val="none" w:sz="0" w:space="0" w:color="auto"/>
        <w:left w:val="none" w:sz="0" w:space="0" w:color="auto"/>
        <w:bottom w:val="none" w:sz="0" w:space="0" w:color="auto"/>
        <w:right w:val="none" w:sz="0" w:space="0" w:color="auto"/>
      </w:divBdr>
    </w:div>
    <w:div w:id="510266676">
      <w:bodyDiv w:val="1"/>
      <w:marLeft w:val="0"/>
      <w:marRight w:val="0"/>
      <w:marTop w:val="0"/>
      <w:marBottom w:val="0"/>
      <w:divBdr>
        <w:top w:val="none" w:sz="0" w:space="0" w:color="auto"/>
        <w:left w:val="none" w:sz="0" w:space="0" w:color="auto"/>
        <w:bottom w:val="none" w:sz="0" w:space="0" w:color="auto"/>
        <w:right w:val="none" w:sz="0" w:space="0" w:color="auto"/>
      </w:divBdr>
    </w:div>
    <w:div w:id="564993699">
      <w:bodyDiv w:val="1"/>
      <w:marLeft w:val="0"/>
      <w:marRight w:val="0"/>
      <w:marTop w:val="0"/>
      <w:marBottom w:val="0"/>
      <w:divBdr>
        <w:top w:val="none" w:sz="0" w:space="0" w:color="auto"/>
        <w:left w:val="none" w:sz="0" w:space="0" w:color="auto"/>
        <w:bottom w:val="none" w:sz="0" w:space="0" w:color="auto"/>
        <w:right w:val="none" w:sz="0" w:space="0" w:color="auto"/>
      </w:divBdr>
    </w:div>
    <w:div w:id="590431158">
      <w:bodyDiv w:val="1"/>
      <w:marLeft w:val="0"/>
      <w:marRight w:val="0"/>
      <w:marTop w:val="0"/>
      <w:marBottom w:val="0"/>
      <w:divBdr>
        <w:top w:val="none" w:sz="0" w:space="0" w:color="auto"/>
        <w:left w:val="none" w:sz="0" w:space="0" w:color="auto"/>
        <w:bottom w:val="none" w:sz="0" w:space="0" w:color="auto"/>
        <w:right w:val="none" w:sz="0" w:space="0" w:color="auto"/>
      </w:divBdr>
    </w:div>
    <w:div w:id="647439808">
      <w:bodyDiv w:val="1"/>
      <w:marLeft w:val="0"/>
      <w:marRight w:val="0"/>
      <w:marTop w:val="0"/>
      <w:marBottom w:val="0"/>
      <w:divBdr>
        <w:top w:val="none" w:sz="0" w:space="0" w:color="auto"/>
        <w:left w:val="none" w:sz="0" w:space="0" w:color="auto"/>
        <w:bottom w:val="none" w:sz="0" w:space="0" w:color="auto"/>
        <w:right w:val="none" w:sz="0" w:space="0" w:color="auto"/>
      </w:divBdr>
    </w:div>
    <w:div w:id="671613972">
      <w:bodyDiv w:val="1"/>
      <w:marLeft w:val="0"/>
      <w:marRight w:val="0"/>
      <w:marTop w:val="0"/>
      <w:marBottom w:val="0"/>
      <w:divBdr>
        <w:top w:val="none" w:sz="0" w:space="0" w:color="auto"/>
        <w:left w:val="none" w:sz="0" w:space="0" w:color="auto"/>
        <w:bottom w:val="none" w:sz="0" w:space="0" w:color="auto"/>
        <w:right w:val="none" w:sz="0" w:space="0" w:color="auto"/>
      </w:divBdr>
    </w:div>
    <w:div w:id="688528549">
      <w:bodyDiv w:val="1"/>
      <w:marLeft w:val="0"/>
      <w:marRight w:val="0"/>
      <w:marTop w:val="0"/>
      <w:marBottom w:val="0"/>
      <w:divBdr>
        <w:top w:val="none" w:sz="0" w:space="0" w:color="auto"/>
        <w:left w:val="none" w:sz="0" w:space="0" w:color="auto"/>
        <w:bottom w:val="none" w:sz="0" w:space="0" w:color="auto"/>
        <w:right w:val="none" w:sz="0" w:space="0" w:color="auto"/>
      </w:divBdr>
    </w:div>
    <w:div w:id="704790588">
      <w:bodyDiv w:val="1"/>
      <w:marLeft w:val="0"/>
      <w:marRight w:val="0"/>
      <w:marTop w:val="0"/>
      <w:marBottom w:val="0"/>
      <w:divBdr>
        <w:top w:val="none" w:sz="0" w:space="0" w:color="auto"/>
        <w:left w:val="none" w:sz="0" w:space="0" w:color="auto"/>
        <w:bottom w:val="none" w:sz="0" w:space="0" w:color="auto"/>
        <w:right w:val="none" w:sz="0" w:space="0" w:color="auto"/>
      </w:divBdr>
      <w:divsChild>
        <w:div w:id="57897015">
          <w:marLeft w:val="0"/>
          <w:marRight w:val="0"/>
          <w:marTop w:val="0"/>
          <w:marBottom w:val="0"/>
          <w:divBdr>
            <w:top w:val="none" w:sz="0" w:space="0" w:color="auto"/>
            <w:left w:val="none" w:sz="0" w:space="0" w:color="auto"/>
            <w:bottom w:val="none" w:sz="0" w:space="0" w:color="auto"/>
            <w:right w:val="none" w:sz="0" w:space="0" w:color="auto"/>
          </w:divBdr>
        </w:div>
        <w:div w:id="128012797">
          <w:marLeft w:val="0"/>
          <w:marRight w:val="0"/>
          <w:marTop w:val="0"/>
          <w:marBottom w:val="0"/>
          <w:divBdr>
            <w:top w:val="none" w:sz="0" w:space="0" w:color="auto"/>
            <w:left w:val="none" w:sz="0" w:space="0" w:color="auto"/>
            <w:bottom w:val="none" w:sz="0" w:space="0" w:color="auto"/>
            <w:right w:val="none" w:sz="0" w:space="0" w:color="auto"/>
          </w:divBdr>
        </w:div>
        <w:div w:id="420418511">
          <w:marLeft w:val="0"/>
          <w:marRight w:val="0"/>
          <w:marTop w:val="0"/>
          <w:marBottom w:val="0"/>
          <w:divBdr>
            <w:top w:val="none" w:sz="0" w:space="0" w:color="auto"/>
            <w:left w:val="none" w:sz="0" w:space="0" w:color="auto"/>
            <w:bottom w:val="none" w:sz="0" w:space="0" w:color="auto"/>
            <w:right w:val="none" w:sz="0" w:space="0" w:color="auto"/>
          </w:divBdr>
        </w:div>
        <w:div w:id="433093581">
          <w:marLeft w:val="0"/>
          <w:marRight w:val="0"/>
          <w:marTop w:val="0"/>
          <w:marBottom w:val="0"/>
          <w:divBdr>
            <w:top w:val="none" w:sz="0" w:space="0" w:color="auto"/>
            <w:left w:val="none" w:sz="0" w:space="0" w:color="auto"/>
            <w:bottom w:val="none" w:sz="0" w:space="0" w:color="auto"/>
            <w:right w:val="none" w:sz="0" w:space="0" w:color="auto"/>
          </w:divBdr>
        </w:div>
        <w:div w:id="462307338">
          <w:marLeft w:val="0"/>
          <w:marRight w:val="0"/>
          <w:marTop w:val="0"/>
          <w:marBottom w:val="0"/>
          <w:divBdr>
            <w:top w:val="none" w:sz="0" w:space="0" w:color="auto"/>
            <w:left w:val="none" w:sz="0" w:space="0" w:color="auto"/>
            <w:bottom w:val="none" w:sz="0" w:space="0" w:color="auto"/>
            <w:right w:val="none" w:sz="0" w:space="0" w:color="auto"/>
          </w:divBdr>
        </w:div>
        <w:div w:id="472138987">
          <w:marLeft w:val="0"/>
          <w:marRight w:val="0"/>
          <w:marTop w:val="0"/>
          <w:marBottom w:val="0"/>
          <w:divBdr>
            <w:top w:val="none" w:sz="0" w:space="0" w:color="auto"/>
            <w:left w:val="none" w:sz="0" w:space="0" w:color="auto"/>
            <w:bottom w:val="none" w:sz="0" w:space="0" w:color="auto"/>
            <w:right w:val="none" w:sz="0" w:space="0" w:color="auto"/>
          </w:divBdr>
        </w:div>
        <w:div w:id="771753159">
          <w:marLeft w:val="0"/>
          <w:marRight w:val="0"/>
          <w:marTop w:val="0"/>
          <w:marBottom w:val="0"/>
          <w:divBdr>
            <w:top w:val="none" w:sz="0" w:space="0" w:color="auto"/>
            <w:left w:val="none" w:sz="0" w:space="0" w:color="auto"/>
            <w:bottom w:val="none" w:sz="0" w:space="0" w:color="auto"/>
            <w:right w:val="none" w:sz="0" w:space="0" w:color="auto"/>
          </w:divBdr>
        </w:div>
        <w:div w:id="925384353">
          <w:marLeft w:val="0"/>
          <w:marRight w:val="0"/>
          <w:marTop w:val="0"/>
          <w:marBottom w:val="0"/>
          <w:divBdr>
            <w:top w:val="none" w:sz="0" w:space="0" w:color="auto"/>
            <w:left w:val="none" w:sz="0" w:space="0" w:color="auto"/>
            <w:bottom w:val="none" w:sz="0" w:space="0" w:color="auto"/>
            <w:right w:val="none" w:sz="0" w:space="0" w:color="auto"/>
          </w:divBdr>
        </w:div>
        <w:div w:id="1016344844">
          <w:marLeft w:val="0"/>
          <w:marRight w:val="0"/>
          <w:marTop w:val="0"/>
          <w:marBottom w:val="0"/>
          <w:divBdr>
            <w:top w:val="none" w:sz="0" w:space="0" w:color="auto"/>
            <w:left w:val="none" w:sz="0" w:space="0" w:color="auto"/>
            <w:bottom w:val="none" w:sz="0" w:space="0" w:color="auto"/>
            <w:right w:val="none" w:sz="0" w:space="0" w:color="auto"/>
          </w:divBdr>
        </w:div>
        <w:div w:id="1548712643">
          <w:marLeft w:val="0"/>
          <w:marRight w:val="0"/>
          <w:marTop w:val="0"/>
          <w:marBottom w:val="0"/>
          <w:divBdr>
            <w:top w:val="none" w:sz="0" w:space="0" w:color="auto"/>
            <w:left w:val="none" w:sz="0" w:space="0" w:color="auto"/>
            <w:bottom w:val="none" w:sz="0" w:space="0" w:color="auto"/>
            <w:right w:val="none" w:sz="0" w:space="0" w:color="auto"/>
          </w:divBdr>
        </w:div>
        <w:div w:id="1572807344">
          <w:marLeft w:val="0"/>
          <w:marRight w:val="0"/>
          <w:marTop w:val="0"/>
          <w:marBottom w:val="0"/>
          <w:divBdr>
            <w:top w:val="none" w:sz="0" w:space="0" w:color="auto"/>
            <w:left w:val="none" w:sz="0" w:space="0" w:color="auto"/>
            <w:bottom w:val="none" w:sz="0" w:space="0" w:color="auto"/>
            <w:right w:val="none" w:sz="0" w:space="0" w:color="auto"/>
          </w:divBdr>
        </w:div>
        <w:div w:id="1945574816">
          <w:marLeft w:val="0"/>
          <w:marRight w:val="0"/>
          <w:marTop w:val="0"/>
          <w:marBottom w:val="0"/>
          <w:divBdr>
            <w:top w:val="none" w:sz="0" w:space="0" w:color="auto"/>
            <w:left w:val="none" w:sz="0" w:space="0" w:color="auto"/>
            <w:bottom w:val="none" w:sz="0" w:space="0" w:color="auto"/>
            <w:right w:val="none" w:sz="0" w:space="0" w:color="auto"/>
          </w:divBdr>
        </w:div>
        <w:div w:id="1972321507">
          <w:marLeft w:val="0"/>
          <w:marRight w:val="0"/>
          <w:marTop w:val="0"/>
          <w:marBottom w:val="0"/>
          <w:divBdr>
            <w:top w:val="none" w:sz="0" w:space="0" w:color="auto"/>
            <w:left w:val="none" w:sz="0" w:space="0" w:color="auto"/>
            <w:bottom w:val="none" w:sz="0" w:space="0" w:color="auto"/>
            <w:right w:val="none" w:sz="0" w:space="0" w:color="auto"/>
          </w:divBdr>
        </w:div>
        <w:div w:id="2043482694">
          <w:marLeft w:val="0"/>
          <w:marRight w:val="0"/>
          <w:marTop w:val="0"/>
          <w:marBottom w:val="0"/>
          <w:divBdr>
            <w:top w:val="none" w:sz="0" w:space="0" w:color="auto"/>
            <w:left w:val="none" w:sz="0" w:space="0" w:color="auto"/>
            <w:bottom w:val="none" w:sz="0" w:space="0" w:color="auto"/>
            <w:right w:val="none" w:sz="0" w:space="0" w:color="auto"/>
          </w:divBdr>
        </w:div>
        <w:div w:id="2063168915">
          <w:marLeft w:val="0"/>
          <w:marRight w:val="0"/>
          <w:marTop w:val="0"/>
          <w:marBottom w:val="0"/>
          <w:divBdr>
            <w:top w:val="none" w:sz="0" w:space="0" w:color="auto"/>
            <w:left w:val="none" w:sz="0" w:space="0" w:color="auto"/>
            <w:bottom w:val="none" w:sz="0" w:space="0" w:color="auto"/>
            <w:right w:val="none" w:sz="0" w:space="0" w:color="auto"/>
          </w:divBdr>
        </w:div>
      </w:divsChild>
    </w:div>
    <w:div w:id="713962889">
      <w:bodyDiv w:val="1"/>
      <w:marLeft w:val="0"/>
      <w:marRight w:val="0"/>
      <w:marTop w:val="0"/>
      <w:marBottom w:val="0"/>
      <w:divBdr>
        <w:top w:val="none" w:sz="0" w:space="0" w:color="auto"/>
        <w:left w:val="none" w:sz="0" w:space="0" w:color="auto"/>
        <w:bottom w:val="none" w:sz="0" w:space="0" w:color="auto"/>
        <w:right w:val="none" w:sz="0" w:space="0" w:color="auto"/>
      </w:divBdr>
    </w:div>
    <w:div w:id="718748978">
      <w:bodyDiv w:val="1"/>
      <w:marLeft w:val="0"/>
      <w:marRight w:val="0"/>
      <w:marTop w:val="0"/>
      <w:marBottom w:val="0"/>
      <w:divBdr>
        <w:top w:val="none" w:sz="0" w:space="0" w:color="auto"/>
        <w:left w:val="none" w:sz="0" w:space="0" w:color="auto"/>
        <w:bottom w:val="none" w:sz="0" w:space="0" w:color="auto"/>
        <w:right w:val="none" w:sz="0" w:space="0" w:color="auto"/>
      </w:divBdr>
    </w:div>
    <w:div w:id="730155821">
      <w:bodyDiv w:val="1"/>
      <w:marLeft w:val="0"/>
      <w:marRight w:val="0"/>
      <w:marTop w:val="0"/>
      <w:marBottom w:val="0"/>
      <w:divBdr>
        <w:top w:val="none" w:sz="0" w:space="0" w:color="auto"/>
        <w:left w:val="none" w:sz="0" w:space="0" w:color="auto"/>
        <w:bottom w:val="none" w:sz="0" w:space="0" w:color="auto"/>
        <w:right w:val="none" w:sz="0" w:space="0" w:color="auto"/>
      </w:divBdr>
    </w:div>
    <w:div w:id="742339089">
      <w:bodyDiv w:val="1"/>
      <w:marLeft w:val="0"/>
      <w:marRight w:val="0"/>
      <w:marTop w:val="0"/>
      <w:marBottom w:val="0"/>
      <w:divBdr>
        <w:top w:val="none" w:sz="0" w:space="0" w:color="auto"/>
        <w:left w:val="none" w:sz="0" w:space="0" w:color="auto"/>
        <w:bottom w:val="none" w:sz="0" w:space="0" w:color="auto"/>
        <w:right w:val="none" w:sz="0" w:space="0" w:color="auto"/>
      </w:divBdr>
    </w:div>
    <w:div w:id="813371983">
      <w:bodyDiv w:val="1"/>
      <w:marLeft w:val="0"/>
      <w:marRight w:val="0"/>
      <w:marTop w:val="0"/>
      <w:marBottom w:val="0"/>
      <w:divBdr>
        <w:top w:val="none" w:sz="0" w:space="0" w:color="auto"/>
        <w:left w:val="none" w:sz="0" w:space="0" w:color="auto"/>
        <w:bottom w:val="none" w:sz="0" w:space="0" w:color="auto"/>
        <w:right w:val="none" w:sz="0" w:space="0" w:color="auto"/>
      </w:divBdr>
    </w:div>
    <w:div w:id="823352533">
      <w:bodyDiv w:val="1"/>
      <w:marLeft w:val="0"/>
      <w:marRight w:val="0"/>
      <w:marTop w:val="0"/>
      <w:marBottom w:val="0"/>
      <w:divBdr>
        <w:top w:val="none" w:sz="0" w:space="0" w:color="auto"/>
        <w:left w:val="none" w:sz="0" w:space="0" w:color="auto"/>
        <w:bottom w:val="none" w:sz="0" w:space="0" w:color="auto"/>
        <w:right w:val="none" w:sz="0" w:space="0" w:color="auto"/>
      </w:divBdr>
      <w:divsChild>
        <w:div w:id="34359097">
          <w:marLeft w:val="0"/>
          <w:marRight w:val="0"/>
          <w:marTop w:val="0"/>
          <w:marBottom w:val="0"/>
          <w:divBdr>
            <w:top w:val="none" w:sz="0" w:space="0" w:color="auto"/>
            <w:left w:val="none" w:sz="0" w:space="0" w:color="auto"/>
            <w:bottom w:val="none" w:sz="0" w:space="0" w:color="auto"/>
            <w:right w:val="none" w:sz="0" w:space="0" w:color="auto"/>
          </w:divBdr>
        </w:div>
        <w:div w:id="166403713">
          <w:marLeft w:val="0"/>
          <w:marRight w:val="0"/>
          <w:marTop w:val="0"/>
          <w:marBottom w:val="0"/>
          <w:divBdr>
            <w:top w:val="none" w:sz="0" w:space="0" w:color="auto"/>
            <w:left w:val="none" w:sz="0" w:space="0" w:color="auto"/>
            <w:bottom w:val="none" w:sz="0" w:space="0" w:color="auto"/>
            <w:right w:val="none" w:sz="0" w:space="0" w:color="auto"/>
          </w:divBdr>
        </w:div>
        <w:div w:id="302271144">
          <w:marLeft w:val="0"/>
          <w:marRight w:val="0"/>
          <w:marTop w:val="0"/>
          <w:marBottom w:val="0"/>
          <w:divBdr>
            <w:top w:val="none" w:sz="0" w:space="0" w:color="auto"/>
            <w:left w:val="none" w:sz="0" w:space="0" w:color="auto"/>
            <w:bottom w:val="none" w:sz="0" w:space="0" w:color="auto"/>
            <w:right w:val="none" w:sz="0" w:space="0" w:color="auto"/>
          </w:divBdr>
        </w:div>
        <w:div w:id="344208778">
          <w:marLeft w:val="0"/>
          <w:marRight w:val="0"/>
          <w:marTop w:val="0"/>
          <w:marBottom w:val="0"/>
          <w:divBdr>
            <w:top w:val="none" w:sz="0" w:space="0" w:color="auto"/>
            <w:left w:val="none" w:sz="0" w:space="0" w:color="auto"/>
            <w:bottom w:val="none" w:sz="0" w:space="0" w:color="auto"/>
            <w:right w:val="none" w:sz="0" w:space="0" w:color="auto"/>
          </w:divBdr>
        </w:div>
        <w:div w:id="443381640">
          <w:marLeft w:val="0"/>
          <w:marRight w:val="0"/>
          <w:marTop w:val="0"/>
          <w:marBottom w:val="0"/>
          <w:divBdr>
            <w:top w:val="none" w:sz="0" w:space="0" w:color="auto"/>
            <w:left w:val="none" w:sz="0" w:space="0" w:color="auto"/>
            <w:bottom w:val="none" w:sz="0" w:space="0" w:color="auto"/>
            <w:right w:val="none" w:sz="0" w:space="0" w:color="auto"/>
          </w:divBdr>
        </w:div>
        <w:div w:id="511408428">
          <w:marLeft w:val="0"/>
          <w:marRight w:val="0"/>
          <w:marTop w:val="0"/>
          <w:marBottom w:val="0"/>
          <w:divBdr>
            <w:top w:val="none" w:sz="0" w:space="0" w:color="auto"/>
            <w:left w:val="none" w:sz="0" w:space="0" w:color="auto"/>
            <w:bottom w:val="none" w:sz="0" w:space="0" w:color="auto"/>
            <w:right w:val="none" w:sz="0" w:space="0" w:color="auto"/>
          </w:divBdr>
        </w:div>
        <w:div w:id="674499015">
          <w:marLeft w:val="0"/>
          <w:marRight w:val="0"/>
          <w:marTop w:val="0"/>
          <w:marBottom w:val="0"/>
          <w:divBdr>
            <w:top w:val="none" w:sz="0" w:space="0" w:color="auto"/>
            <w:left w:val="none" w:sz="0" w:space="0" w:color="auto"/>
            <w:bottom w:val="none" w:sz="0" w:space="0" w:color="auto"/>
            <w:right w:val="none" w:sz="0" w:space="0" w:color="auto"/>
          </w:divBdr>
        </w:div>
        <w:div w:id="819344105">
          <w:marLeft w:val="0"/>
          <w:marRight w:val="0"/>
          <w:marTop w:val="0"/>
          <w:marBottom w:val="0"/>
          <w:divBdr>
            <w:top w:val="none" w:sz="0" w:space="0" w:color="auto"/>
            <w:left w:val="none" w:sz="0" w:space="0" w:color="auto"/>
            <w:bottom w:val="none" w:sz="0" w:space="0" w:color="auto"/>
            <w:right w:val="none" w:sz="0" w:space="0" w:color="auto"/>
          </w:divBdr>
        </w:div>
        <w:div w:id="843668200">
          <w:marLeft w:val="0"/>
          <w:marRight w:val="0"/>
          <w:marTop w:val="0"/>
          <w:marBottom w:val="0"/>
          <w:divBdr>
            <w:top w:val="none" w:sz="0" w:space="0" w:color="auto"/>
            <w:left w:val="none" w:sz="0" w:space="0" w:color="auto"/>
            <w:bottom w:val="none" w:sz="0" w:space="0" w:color="auto"/>
            <w:right w:val="none" w:sz="0" w:space="0" w:color="auto"/>
          </w:divBdr>
        </w:div>
        <w:div w:id="926108665">
          <w:marLeft w:val="0"/>
          <w:marRight w:val="0"/>
          <w:marTop w:val="0"/>
          <w:marBottom w:val="0"/>
          <w:divBdr>
            <w:top w:val="none" w:sz="0" w:space="0" w:color="auto"/>
            <w:left w:val="none" w:sz="0" w:space="0" w:color="auto"/>
            <w:bottom w:val="none" w:sz="0" w:space="0" w:color="auto"/>
            <w:right w:val="none" w:sz="0" w:space="0" w:color="auto"/>
          </w:divBdr>
        </w:div>
        <w:div w:id="1232471007">
          <w:marLeft w:val="0"/>
          <w:marRight w:val="0"/>
          <w:marTop w:val="0"/>
          <w:marBottom w:val="0"/>
          <w:divBdr>
            <w:top w:val="none" w:sz="0" w:space="0" w:color="auto"/>
            <w:left w:val="none" w:sz="0" w:space="0" w:color="auto"/>
            <w:bottom w:val="none" w:sz="0" w:space="0" w:color="auto"/>
            <w:right w:val="none" w:sz="0" w:space="0" w:color="auto"/>
          </w:divBdr>
        </w:div>
        <w:div w:id="1343514054">
          <w:marLeft w:val="0"/>
          <w:marRight w:val="0"/>
          <w:marTop w:val="0"/>
          <w:marBottom w:val="0"/>
          <w:divBdr>
            <w:top w:val="none" w:sz="0" w:space="0" w:color="auto"/>
            <w:left w:val="none" w:sz="0" w:space="0" w:color="auto"/>
            <w:bottom w:val="none" w:sz="0" w:space="0" w:color="auto"/>
            <w:right w:val="none" w:sz="0" w:space="0" w:color="auto"/>
          </w:divBdr>
        </w:div>
        <w:div w:id="1512253708">
          <w:marLeft w:val="0"/>
          <w:marRight w:val="0"/>
          <w:marTop w:val="0"/>
          <w:marBottom w:val="0"/>
          <w:divBdr>
            <w:top w:val="none" w:sz="0" w:space="0" w:color="auto"/>
            <w:left w:val="none" w:sz="0" w:space="0" w:color="auto"/>
            <w:bottom w:val="none" w:sz="0" w:space="0" w:color="auto"/>
            <w:right w:val="none" w:sz="0" w:space="0" w:color="auto"/>
          </w:divBdr>
        </w:div>
        <w:div w:id="1586264561">
          <w:marLeft w:val="0"/>
          <w:marRight w:val="0"/>
          <w:marTop w:val="0"/>
          <w:marBottom w:val="0"/>
          <w:divBdr>
            <w:top w:val="none" w:sz="0" w:space="0" w:color="auto"/>
            <w:left w:val="none" w:sz="0" w:space="0" w:color="auto"/>
            <w:bottom w:val="none" w:sz="0" w:space="0" w:color="auto"/>
            <w:right w:val="none" w:sz="0" w:space="0" w:color="auto"/>
          </w:divBdr>
        </w:div>
        <w:div w:id="1876843216">
          <w:marLeft w:val="0"/>
          <w:marRight w:val="0"/>
          <w:marTop w:val="0"/>
          <w:marBottom w:val="0"/>
          <w:divBdr>
            <w:top w:val="none" w:sz="0" w:space="0" w:color="auto"/>
            <w:left w:val="none" w:sz="0" w:space="0" w:color="auto"/>
            <w:bottom w:val="none" w:sz="0" w:space="0" w:color="auto"/>
            <w:right w:val="none" w:sz="0" w:space="0" w:color="auto"/>
          </w:divBdr>
        </w:div>
      </w:divsChild>
    </w:div>
    <w:div w:id="850099115">
      <w:bodyDiv w:val="1"/>
      <w:marLeft w:val="0"/>
      <w:marRight w:val="0"/>
      <w:marTop w:val="0"/>
      <w:marBottom w:val="0"/>
      <w:divBdr>
        <w:top w:val="none" w:sz="0" w:space="0" w:color="auto"/>
        <w:left w:val="none" w:sz="0" w:space="0" w:color="auto"/>
        <w:bottom w:val="none" w:sz="0" w:space="0" w:color="auto"/>
        <w:right w:val="none" w:sz="0" w:space="0" w:color="auto"/>
      </w:divBdr>
    </w:div>
    <w:div w:id="887766727">
      <w:bodyDiv w:val="1"/>
      <w:marLeft w:val="0"/>
      <w:marRight w:val="0"/>
      <w:marTop w:val="0"/>
      <w:marBottom w:val="0"/>
      <w:divBdr>
        <w:top w:val="none" w:sz="0" w:space="0" w:color="auto"/>
        <w:left w:val="none" w:sz="0" w:space="0" w:color="auto"/>
        <w:bottom w:val="none" w:sz="0" w:space="0" w:color="auto"/>
        <w:right w:val="none" w:sz="0" w:space="0" w:color="auto"/>
      </w:divBdr>
    </w:div>
    <w:div w:id="899250071">
      <w:bodyDiv w:val="1"/>
      <w:marLeft w:val="0"/>
      <w:marRight w:val="0"/>
      <w:marTop w:val="0"/>
      <w:marBottom w:val="0"/>
      <w:divBdr>
        <w:top w:val="none" w:sz="0" w:space="0" w:color="auto"/>
        <w:left w:val="none" w:sz="0" w:space="0" w:color="auto"/>
        <w:bottom w:val="none" w:sz="0" w:space="0" w:color="auto"/>
        <w:right w:val="none" w:sz="0" w:space="0" w:color="auto"/>
      </w:divBdr>
    </w:div>
    <w:div w:id="906184443">
      <w:bodyDiv w:val="1"/>
      <w:marLeft w:val="0"/>
      <w:marRight w:val="0"/>
      <w:marTop w:val="0"/>
      <w:marBottom w:val="0"/>
      <w:divBdr>
        <w:top w:val="none" w:sz="0" w:space="0" w:color="auto"/>
        <w:left w:val="none" w:sz="0" w:space="0" w:color="auto"/>
        <w:bottom w:val="none" w:sz="0" w:space="0" w:color="auto"/>
        <w:right w:val="none" w:sz="0" w:space="0" w:color="auto"/>
      </w:divBdr>
    </w:div>
    <w:div w:id="992177317">
      <w:bodyDiv w:val="1"/>
      <w:marLeft w:val="0"/>
      <w:marRight w:val="0"/>
      <w:marTop w:val="0"/>
      <w:marBottom w:val="0"/>
      <w:divBdr>
        <w:top w:val="none" w:sz="0" w:space="0" w:color="auto"/>
        <w:left w:val="none" w:sz="0" w:space="0" w:color="auto"/>
        <w:bottom w:val="none" w:sz="0" w:space="0" w:color="auto"/>
        <w:right w:val="none" w:sz="0" w:space="0" w:color="auto"/>
      </w:divBdr>
    </w:div>
    <w:div w:id="1030227156">
      <w:bodyDiv w:val="1"/>
      <w:marLeft w:val="0"/>
      <w:marRight w:val="0"/>
      <w:marTop w:val="0"/>
      <w:marBottom w:val="0"/>
      <w:divBdr>
        <w:top w:val="none" w:sz="0" w:space="0" w:color="auto"/>
        <w:left w:val="none" w:sz="0" w:space="0" w:color="auto"/>
        <w:bottom w:val="none" w:sz="0" w:space="0" w:color="auto"/>
        <w:right w:val="none" w:sz="0" w:space="0" w:color="auto"/>
      </w:divBdr>
    </w:div>
    <w:div w:id="1082485768">
      <w:bodyDiv w:val="1"/>
      <w:marLeft w:val="0"/>
      <w:marRight w:val="0"/>
      <w:marTop w:val="0"/>
      <w:marBottom w:val="0"/>
      <w:divBdr>
        <w:top w:val="none" w:sz="0" w:space="0" w:color="auto"/>
        <w:left w:val="none" w:sz="0" w:space="0" w:color="auto"/>
        <w:bottom w:val="none" w:sz="0" w:space="0" w:color="auto"/>
        <w:right w:val="none" w:sz="0" w:space="0" w:color="auto"/>
      </w:divBdr>
    </w:div>
    <w:div w:id="1084762871">
      <w:bodyDiv w:val="1"/>
      <w:marLeft w:val="0"/>
      <w:marRight w:val="0"/>
      <w:marTop w:val="0"/>
      <w:marBottom w:val="0"/>
      <w:divBdr>
        <w:top w:val="none" w:sz="0" w:space="0" w:color="auto"/>
        <w:left w:val="none" w:sz="0" w:space="0" w:color="auto"/>
        <w:bottom w:val="none" w:sz="0" w:space="0" w:color="auto"/>
        <w:right w:val="none" w:sz="0" w:space="0" w:color="auto"/>
      </w:divBdr>
    </w:div>
    <w:div w:id="1098866629">
      <w:bodyDiv w:val="1"/>
      <w:marLeft w:val="0"/>
      <w:marRight w:val="0"/>
      <w:marTop w:val="0"/>
      <w:marBottom w:val="0"/>
      <w:divBdr>
        <w:top w:val="none" w:sz="0" w:space="0" w:color="auto"/>
        <w:left w:val="none" w:sz="0" w:space="0" w:color="auto"/>
        <w:bottom w:val="none" w:sz="0" w:space="0" w:color="auto"/>
        <w:right w:val="none" w:sz="0" w:space="0" w:color="auto"/>
      </w:divBdr>
    </w:div>
    <w:div w:id="1139954241">
      <w:bodyDiv w:val="1"/>
      <w:marLeft w:val="0"/>
      <w:marRight w:val="0"/>
      <w:marTop w:val="0"/>
      <w:marBottom w:val="0"/>
      <w:divBdr>
        <w:top w:val="none" w:sz="0" w:space="0" w:color="auto"/>
        <w:left w:val="none" w:sz="0" w:space="0" w:color="auto"/>
        <w:bottom w:val="none" w:sz="0" w:space="0" w:color="auto"/>
        <w:right w:val="none" w:sz="0" w:space="0" w:color="auto"/>
      </w:divBdr>
    </w:div>
    <w:div w:id="1291203989">
      <w:bodyDiv w:val="1"/>
      <w:marLeft w:val="0"/>
      <w:marRight w:val="0"/>
      <w:marTop w:val="0"/>
      <w:marBottom w:val="0"/>
      <w:divBdr>
        <w:top w:val="none" w:sz="0" w:space="0" w:color="auto"/>
        <w:left w:val="none" w:sz="0" w:space="0" w:color="auto"/>
        <w:bottom w:val="none" w:sz="0" w:space="0" w:color="auto"/>
        <w:right w:val="none" w:sz="0" w:space="0" w:color="auto"/>
      </w:divBdr>
    </w:div>
    <w:div w:id="1294867066">
      <w:bodyDiv w:val="1"/>
      <w:marLeft w:val="0"/>
      <w:marRight w:val="0"/>
      <w:marTop w:val="0"/>
      <w:marBottom w:val="0"/>
      <w:divBdr>
        <w:top w:val="none" w:sz="0" w:space="0" w:color="auto"/>
        <w:left w:val="none" w:sz="0" w:space="0" w:color="auto"/>
        <w:bottom w:val="none" w:sz="0" w:space="0" w:color="auto"/>
        <w:right w:val="none" w:sz="0" w:space="0" w:color="auto"/>
      </w:divBdr>
    </w:div>
    <w:div w:id="1331441926">
      <w:bodyDiv w:val="1"/>
      <w:marLeft w:val="0"/>
      <w:marRight w:val="0"/>
      <w:marTop w:val="0"/>
      <w:marBottom w:val="0"/>
      <w:divBdr>
        <w:top w:val="none" w:sz="0" w:space="0" w:color="auto"/>
        <w:left w:val="none" w:sz="0" w:space="0" w:color="auto"/>
        <w:bottom w:val="none" w:sz="0" w:space="0" w:color="auto"/>
        <w:right w:val="none" w:sz="0" w:space="0" w:color="auto"/>
      </w:divBdr>
    </w:div>
    <w:div w:id="1365129315">
      <w:bodyDiv w:val="1"/>
      <w:marLeft w:val="0"/>
      <w:marRight w:val="0"/>
      <w:marTop w:val="0"/>
      <w:marBottom w:val="0"/>
      <w:divBdr>
        <w:top w:val="none" w:sz="0" w:space="0" w:color="auto"/>
        <w:left w:val="none" w:sz="0" w:space="0" w:color="auto"/>
        <w:bottom w:val="none" w:sz="0" w:space="0" w:color="auto"/>
        <w:right w:val="none" w:sz="0" w:space="0" w:color="auto"/>
      </w:divBdr>
    </w:div>
    <w:div w:id="1418479676">
      <w:bodyDiv w:val="1"/>
      <w:marLeft w:val="0"/>
      <w:marRight w:val="0"/>
      <w:marTop w:val="0"/>
      <w:marBottom w:val="0"/>
      <w:divBdr>
        <w:top w:val="none" w:sz="0" w:space="0" w:color="auto"/>
        <w:left w:val="none" w:sz="0" w:space="0" w:color="auto"/>
        <w:bottom w:val="none" w:sz="0" w:space="0" w:color="auto"/>
        <w:right w:val="none" w:sz="0" w:space="0" w:color="auto"/>
      </w:divBdr>
    </w:div>
    <w:div w:id="1447697990">
      <w:bodyDiv w:val="1"/>
      <w:marLeft w:val="0"/>
      <w:marRight w:val="0"/>
      <w:marTop w:val="0"/>
      <w:marBottom w:val="0"/>
      <w:divBdr>
        <w:top w:val="none" w:sz="0" w:space="0" w:color="auto"/>
        <w:left w:val="none" w:sz="0" w:space="0" w:color="auto"/>
        <w:bottom w:val="none" w:sz="0" w:space="0" w:color="auto"/>
        <w:right w:val="none" w:sz="0" w:space="0" w:color="auto"/>
      </w:divBdr>
    </w:div>
    <w:div w:id="1472557877">
      <w:bodyDiv w:val="1"/>
      <w:marLeft w:val="0"/>
      <w:marRight w:val="0"/>
      <w:marTop w:val="0"/>
      <w:marBottom w:val="0"/>
      <w:divBdr>
        <w:top w:val="none" w:sz="0" w:space="0" w:color="auto"/>
        <w:left w:val="none" w:sz="0" w:space="0" w:color="auto"/>
        <w:bottom w:val="none" w:sz="0" w:space="0" w:color="auto"/>
        <w:right w:val="none" w:sz="0" w:space="0" w:color="auto"/>
      </w:divBdr>
    </w:div>
    <w:div w:id="1565990502">
      <w:bodyDiv w:val="1"/>
      <w:marLeft w:val="0"/>
      <w:marRight w:val="0"/>
      <w:marTop w:val="0"/>
      <w:marBottom w:val="0"/>
      <w:divBdr>
        <w:top w:val="none" w:sz="0" w:space="0" w:color="auto"/>
        <w:left w:val="none" w:sz="0" w:space="0" w:color="auto"/>
        <w:bottom w:val="none" w:sz="0" w:space="0" w:color="auto"/>
        <w:right w:val="none" w:sz="0" w:space="0" w:color="auto"/>
      </w:divBdr>
    </w:div>
    <w:div w:id="1578401247">
      <w:bodyDiv w:val="1"/>
      <w:marLeft w:val="0"/>
      <w:marRight w:val="0"/>
      <w:marTop w:val="0"/>
      <w:marBottom w:val="0"/>
      <w:divBdr>
        <w:top w:val="none" w:sz="0" w:space="0" w:color="auto"/>
        <w:left w:val="none" w:sz="0" w:space="0" w:color="auto"/>
        <w:bottom w:val="none" w:sz="0" w:space="0" w:color="auto"/>
        <w:right w:val="none" w:sz="0" w:space="0" w:color="auto"/>
      </w:divBdr>
    </w:div>
    <w:div w:id="1593011728">
      <w:bodyDiv w:val="1"/>
      <w:marLeft w:val="0"/>
      <w:marRight w:val="0"/>
      <w:marTop w:val="0"/>
      <w:marBottom w:val="0"/>
      <w:divBdr>
        <w:top w:val="none" w:sz="0" w:space="0" w:color="auto"/>
        <w:left w:val="none" w:sz="0" w:space="0" w:color="auto"/>
        <w:bottom w:val="none" w:sz="0" w:space="0" w:color="auto"/>
        <w:right w:val="none" w:sz="0" w:space="0" w:color="auto"/>
      </w:divBdr>
      <w:divsChild>
        <w:div w:id="544558707">
          <w:marLeft w:val="0"/>
          <w:marRight w:val="0"/>
          <w:marTop w:val="0"/>
          <w:marBottom w:val="0"/>
          <w:divBdr>
            <w:top w:val="none" w:sz="0" w:space="0" w:color="auto"/>
            <w:left w:val="none" w:sz="0" w:space="0" w:color="auto"/>
            <w:bottom w:val="none" w:sz="0" w:space="0" w:color="auto"/>
            <w:right w:val="none" w:sz="0" w:space="0" w:color="auto"/>
          </w:divBdr>
        </w:div>
        <w:div w:id="673218038">
          <w:marLeft w:val="0"/>
          <w:marRight w:val="0"/>
          <w:marTop w:val="0"/>
          <w:marBottom w:val="0"/>
          <w:divBdr>
            <w:top w:val="none" w:sz="0" w:space="0" w:color="auto"/>
            <w:left w:val="none" w:sz="0" w:space="0" w:color="auto"/>
            <w:bottom w:val="none" w:sz="0" w:space="0" w:color="auto"/>
            <w:right w:val="none" w:sz="0" w:space="0" w:color="auto"/>
          </w:divBdr>
        </w:div>
        <w:div w:id="809174514">
          <w:marLeft w:val="0"/>
          <w:marRight w:val="0"/>
          <w:marTop w:val="0"/>
          <w:marBottom w:val="0"/>
          <w:divBdr>
            <w:top w:val="none" w:sz="0" w:space="0" w:color="auto"/>
            <w:left w:val="none" w:sz="0" w:space="0" w:color="auto"/>
            <w:bottom w:val="none" w:sz="0" w:space="0" w:color="auto"/>
            <w:right w:val="none" w:sz="0" w:space="0" w:color="auto"/>
          </w:divBdr>
        </w:div>
        <w:div w:id="829517204">
          <w:marLeft w:val="0"/>
          <w:marRight w:val="0"/>
          <w:marTop w:val="0"/>
          <w:marBottom w:val="0"/>
          <w:divBdr>
            <w:top w:val="none" w:sz="0" w:space="0" w:color="auto"/>
            <w:left w:val="none" w:sz="0" w:space="0" w:color="auto"/>
            <w:bottom w:val="none" w:sz="0" w:space="0" w:color="auto"/>
            <w:right w:val="none" w:sz="0" w:space="0" w:color="auto"/>
          </w:divBdr>
        </w:div>
        <w:div w:id="1167788888">
          <w:marLeft w:val="0"/>
          <w:marRight w:val="0"/>
          <w:marTop w:val="0"/>
          <w:marBottom w:val="0"/>
          <w:divBdr>
            <w:top w:val="none" w:sz="0" w:space="0" w:color="auto"/>
            <w:left w:val="none" w:sz="0" w:space="0" w:color="auto"/>
            <w:bottom w:val="none" w:sz="0" w:space="0" w:color="auto"/>
            <w:right w:val="none" w:sz="0" w:space="0" w:color="auto"/>
          </w:divBdr>
        </w:div>
        <w:div w:id="1971276573">
          <w:marLeft w:val="0"/>
          <w:marRight w:val="0"/>
          <w:marTop w:val="0"/>
          <w:marBottom w:val="0"/>
          <w:divBdr>
            <w:top w:val="none" w:sz="0" w:space="0" w:color="auto"/>
            <w:left w:val="none" w:sz="0" w:space="0" w:color="auto"/>
            <w:bottom w:val="none" w:sz="0" w:space="0" w:color="auto"/>
            <w:right w:val="none" w:sz="0" w:space="0" w:color="auto"/>
          </w:divBdr>
        </w:div>
      </w:divsChild>
    </w:div>
    <w:div w:id="1637684952">
      <w:bodyDiv w:val="1"/>
      <w:marLeft w:val="0"/>
      <w:marRight w:val="0"/>
      <w:marTop w:val="0"/>
      <w:marBottom w:val="0"/>
      <w:divBdr>
        <w:top w:val="none" w:sz="0" w:space="0" w:color="auto"/>
        <w:left w:val="none" w:sz="0" w:space="0" w:color="auto"/>
        <w:bottom w:val="none" w:sz="0" w:space="0" w:color="auto"/>
        <w:right w:val="none" w:sz="0" w:space="0" w:color="auto"/>
      </w:divBdr>
    </w:div>
    <w:div w:id="1640845391">
      <w:bodyDiv w:val="1"/>
      <w:marLeft w:val="0"/>
      <w:marRight w:val="0"/>
      <w:marTop w:val="0"/>
      <w:marBottom w:val="0"/>
      <w:divBdr>
        <w:top w:val="none" w:sz="0" w:space="0" w:color="auto"/>
        <w:left w:val="none" w:sz="0" w:space="0" w:color="auto"/>
        <w:bottom w:val="none" w:sz="0" w:space="0" w:color="auto"/>
        <w:right w:val="none" w:sz="0" w:space="0" w:color="auto"/>
      </w:divBdr>
    </w:div>
    <w:div w:id="1681733695">
      <w:bodyDiv w:val="1"/>
      <w:marLeft w:val="0"/>
      <w:marRight w:val="0"/>
      <w:marTop w:val="0"/>
      <w:marBottom w:val="0"/>
      <w:divBdr>
        <w:top w:val="none" w:sz="0" w:space="0" w:color="auto"/>
        <w:left w:val="none" w:sz="0" w:space="0" w:color="auto"/>
        <w:bottom w:val="none" w:sz="0" w:space="0" w:color="auto"/>
        <w:right w:val="none" w:sz="0" w:space="0" w:color="auto"/>
      </w:divBdr>
    </w:div>
    <w:div w:id="1727875522">
      <w:bodyDiv w:val="1"/>
      <w:marLeft w:val="0"/>
      <w:marRight w:val="0"/>
      <w:marTop w:val="0"/>
      <w:marBottom w:val="0"/>
      <w:divBdr>
        <w:top w:val="none" w:sz="0" w:space="0" w:color="auto"/>
        <w:left w:val="none" w:sz="0" w:space="0" w:color="auto"/>
        <w:bottom w:val="none" w:sz="0" w:space="0" w:color="auto"/>
        <w:right w:val="none" w:sz="0" w:space="0" w:color="auto"/>
      </w:divBdr>
    </w:div>
    <w:div w:id="1758482596">
      <w:bodyDiv w:val="1"/>
      <w:marLeft w:val="0"/>
      <w:marRight w:val="0"/>
      <w:marTop w:val="0"/>
      <w:marBottom w:val="0"/>
      <w:divBdr>
        <w:top w:val="none" w:sz="0" w:space="0" w:color="auto"/>
        <w:left w:val="none" w:sz="0" w:space="0" w:color="auto"/>
        <w:bottom w:val="none" w:sz="0" w:space="0" w:color="auto"/>
        <w:right w:val="none" w:sz="0" w:space="0" w:color="auto"/>
      </w:divBdr>
    </w:div>
    <w:div w:id="1770197148">
      <w:bodyDiv w:val="1"/>
      <w:marLeft w:val="0"/>
      <w:marRight w:val="0"/>
      <w:marTop w:val="0"/>
      <w:marBottom w:val="0"/>
      <w:divBdr>
        <w:top w:val="none" w:sz="0" w:space="0" w:color="auto"/>
        <w:left w:val="none" w:sz="0" w:space="0" w:color="auto"/>
        <w:bottom w:val="none" w:sz="0" w:space="0" w:color="auto"/>
        <w:right w:val="none" w:sz="0" w:space="0" w:color="auto"/>
      </w:divBdr>
    </w:div>
    <w:div w:id="1792629503">
      <w:bodyDiv w:val="1"/>
      <w:marLeft w:val="0"/>
      <w:marRight w:val="0"/>
      <w:marTop w:val="0"/>
      <w:marBottom w:val="0"/>
      <w:divBdr>
        <w:top w:val="none" w:sz="0" w:space="0" w:color="auto"/>
        <w:left w:val="none" w:sz="0" w:space="0" w:color="auto"/>
        <w:bottom w:val="none" w:sz="0" w:space="0" w:color="auto"/>
        <w:right w:val="none" w:sz="0" w:space="0" w:color="auto"/>
      </w:divBdr>
    </w:div>
    <w:div w:id="1808739328">
      <w:bodyDiv w:val="1"/>
      <w:marLeft w:val="0"/>
      <w:marRight w:val="0"/>
      <w:marTop w:val="0"/>
      <w:marBottom w:val="0"/>
      <w:divBdr>
        <w:top w:val="none" w:sz="0" w:space="0" w:color="auto"/>
        <w:left w:val="none" w:sz="0" w:space="0" w:color="auto"/>
        <w:bottom w:val="none" w:sz="0" w:space="0" w:color="auto"/>
        <w:right w:val="none" w:sz="0" w:space="0" w:color="auto"/>
      </w:divBdr>
    </w:div>
    <w:div w:id="1821728836">
      <w:bodyDiv w:val="1"/>
      <w:marLeft w:val="0"/>
      <w:marRight w:val="0"/>
      <w:marTop w:val="0"/>
      <w:marBottom w:val="0"/>
      <w:divBdr>
        <w:top w:val="none" w:sz="0" w:space="0" w:color="auto"/>
        <w:left w:val="none" w:sz="0" w:space="0" w:color="auto"/>
        <w:bottom w:val="none" w:sz="0" w:space="0" w:color="auto"/>
        <w:right w:val="none" w:sz="0" w:space="0" w:color="auto"/>
      </w:divBdr>
    </w:div>
    <w:div w:id="1826045812">
      <w:bodyDiv w:val="1"/>
      <w:marLeft w:val="0"/>
      <w:marRight w:val="0"/>
      <w:marTop w:val="0"/>
      <w:marBottom w:val="0"/>
      <w:divBdr>
        <w:top w:val="none" w:sz="0" w:space="0" w:color="auto"/>
        <w:left w:val="none" w:sz="0" w:space="0" w:color="auto"/>
        <w:bottom w:val="none" w:sz="0" w:space="0" w:color="auto"/>
        <w:right w:val="none" w:sz="0" w:space="0" w:color="auto"/>
      </w:divBdr>
    </w:div>
    <w:div w:id="1827894988">
      <w:bodyDiv w:val="1"/>
      <w:marLeft w:val="0"/>
      <w:marRight w:val="0"/>
      <w:marTop w:val="0"/>
      <w:marBottom w:val="0"/>
      <w:divBdr>
        <w:top w:val="none" w:sz="0" w:space="0" w:color="auto"/>
        <w:left w:val="none" w:sz="0" w:space="0" w:color="auto"/>
        <w:bottom w:val="none" w:sz="0" w:space="0" w:color="auto"/>
        <w:right w:val="none" w:sz="0" w:space="0" w:color="auto"/>
      </w:divBdr>
    </w:div>
    <w:div w:id="1845778400">
      <w:bodyDiv w:val="1"/>
      <w:marLeft w:val="0"/>
      <w:marRight w:val="0"/>
      <w:marTop w:val="0"/>
      <w:marBottom w:val="0"/>
      <w:divBdr>
        <w:top w:val="none" w:sz="0" w:space="0" w:color="auto"/>
        <w:left w:val="none" w:sz="0" w:space="0" w:color="auto"/>
        <w:bottom w:val="none" w:sz="0" w:space="0" w:color="auto"/>
        <w:right w:val="none" w:sz="0" w:space="0" w:color="auto"/>
      </w:divBdr>
    </w:div>
    <w:div w:id="1859662077">
      <w:bodyDiv w:val="1"/>
      <w:marLeft w:val="0"/>
      <w:marRight w:val="0"/>
      <w:marTop w:val="0"/>
      <w:marBottom w:val="0"/>
      <w:divBdr>
        <w:top w:val="none" w:sz="0" w:space="0" w:color="auto"/>
        <w:left w:val="none" w:sz="0" w:space="0" w:color="auto"/>
        <w:bottom w:val="none" w:sz="0" w:space="0" w:color="auto"/>
        <w:right w:val="none" w:sz="0" w:space="0" w:color="auto"/>
      </w:divBdr>
    </w:div>
    <w:div w:id="1876117837">
      <w:bodyDiv w:val="1"/>
      <w:marLeft w:val="0"/>
      <w:marRight w:val="0"/>
      <w:marTop w:val="0"/>
      <w:marBottom w:val="0"/>
      <w:divBdr>
        <w:top w:val="none" w:sz="0" w:space="0" w:color="auto"/>
        <w:left w:val="none" w:sz="0" w:space="0" w:color="auto"/>
        <w:bottom w:val="none" w:sz="0" w:space="0" w:color="auto"/>
        <w:right w:val="none" w:sz="0" w:space="0" w:color="auto"/>
      </w:divBdr>
      <w:divsChild>
        <w:div w:id="149636119">
          <w:marLeft w:val="0"/>
          <w:marRight w:val="0"/>
          <w:marTop w:val="0"/>
          <w:marBottom w:val="0"/>
          <w:divBdr>
            <w:top w:val="none" w:sz="0" w:space="0" w:color="auto"/>
            <w:left w:val="none" w:sz="0" w:space="0" w:color="auto"/>
            <w:bottom w:val="none" w:sz="0" w:space="0" w:color="auto"/>
            <w:right w:val="none" w:sz="0" w:space="0" w:color="auto"/>
          </w:divBdr>
        </w:div>
        <w:div w:id="214046220">
          <w:marLeft w:val="0"/>
          <w:marRight w:val="0"/>
          <w:marTop w:val="0"/>
          <w:marBottom w:val="0"/>
          <w:divBdr>
            <w:top w:val="none" w:sz="0" w:space="0" w:color="auto"/>
            <w:left w:val="none" w:sz="0" w:space="0" w:color="auto"/>
            <w:bottom w:val="none" w:sz="0" w:space="0" w:color="auto"/>
            <w:right w:val="none" w:sz="0" w:space="0" w:color="auto"/>
          </w:divBdr>
        </w:div>
        <w:div w:id="256333644">
          <w:marLeft w:val="0"/>
          <w:marRight w:val="0"/>
          <w:marTop w:val="0"/>
          <w:marBottom w:val="0"/>
          <w:divBdr>
            <w:top w:val="none" w:sz="0" w:space="0" w:color="auto"/>
            <w:left w:val="none" w:sz="0" w:space="0" w:color="auto"/>
            <w:bottom w:val="none" w:sz="0" w:space="0" w:color="auto"/>
            <w:right w:val="none" w:sz="0" w:space="0" w:color="auto"/>
          </w:divBdr>
        </w:div>
        <w:div w:id="280919788">
          <w:marLeft w:val="0"/>
          <w:marRight w:val="0"/>
          <w:marTop w:val="0"/>
          <w:marBottom w:val="0"/>
          <w:divBdr>
            <w:top w:val="none" w:sz="0" w:space="0" w:color="auto"/>
            <w:left w:val="none" w:sz="0" w:space="0" w:color="auto"/>
            <w:bottom w:val="none" w:sz="0" w:space="0" w:color="auto"/>
            <w:right w:val="none" w:sz="0" w:space="0" w:color="auto"/>
          </w:divBdr>
        </w:div>
        <w:div w:id="326136322">
          <w:marLeft w:val="0"/>
          <w:marRight w:val="0"/>
          <w:marTop w:val="0"/>
          <w:marBottom w:val="0"/>
          <w:divBdr>
            <w:top w:val="none" w:sz="0" w:space="0" w:color="auto"/>
            <w:left w:val="none" w:sz="0" w:space="0" w:color="auto"/>
            <w:bottom w:val="none" w:sz="0" w:space="0" w:color="auto"/>
            <w:right w:val="none" w:sz="0" w:space="0" w:color="auto"/>
          </w:divBdr>
        </w:div>
        <w:div w:id="458962765">
          <w:marLeft w:val="0"/>
          <w:marRight w:val="0"/>
          <w:marTop w:val="0"/>
          <w:marBottom w:val="0"/>
          <w:divBdr>
            <w:top w:val="none" w:sz="0" w:space="0" w:color="auto"/>
            <w:left w:val="none" w:sz="0" w:space="0" w:color="auto"/>
            <w:bottom w:val="none" w:sz="0" w:space="0" w:color="auto"/>
            <w:right w:val="none" w:sz="0" w:space="0" w:color="auto"/>
          </w:divBdr>
        </w:div>
        <w:div w:id="468785517">
          <w:marLeft w:val="0"/>
          <w:marRight w:val="0"/>
          <w:marTop w:val="0"/>
          <w:marBottom w:val="0"/>
          <w:divBdr>
            <w:top w:val="none" w:sz="0" w:space="0" w:color="auto"/>
            <w:left w:val="none" w:sz="0" w:space="0" w:color="auto"/>
            <w:bottom w:val="none" w:sz="0" w:space="0" w:color="auto"/>
            <w:right w:val="none" w:sz="0" w:space="0" w:color="auto"/>
          </w:divBdr>
        </w:div>
        <w:div w:id="488598589">
          <w:marLeft w:val="0"/>
          <w:marRight w:val="0"/>
          <w:marTop w:val="0"/>
          <w:marBottom w:val="0"/>
          <w:divBdr>
            <w:top w:val="none" w:sz="0" w:space="0" w:color="auto"/>
            <w:left w:val="none" w:sz="0" w:space="0" w:color="auto"/>
            <w:bottom w:val="none" w:sz="0" w:space="0" w:color="auto"/>
            <w:right w:val="none" w:sz="0" w:space="0" w:color="auto"/>
          </w:divBdr>
        </w:div>
        <w:div w:id="703402873">
          <w:marLeft w:val="0"/>
          <w:marRight w:val="0"/>
          <w:marTop w:val="0"/>
          <w:marBottom w:val="0"/>
          <w:divBdr>
            <w:top w:val="none" w:sz="0" w:space="0" w:color="auto"/>
            <w:left w:val="none" w:sz="0" w:space="0" w:color="auto"/>
            <w:bottom w:val="none" w:sz="0" w:space="0" w:color="auto"/>
            <w:right w:val="none" w:sz="0" w:space="0" w:color="auto"/>
          </w:divBdr>
        </w:div>
        <w:div w:id="864102801">
          <w:marLeft w:val="0"/>
          <w:marRight w:val="0"/>
          <w:marTop w:val="0"/>
          <w:marBottom w:val="0"/>
          <w:divBdr>
            <w:top w:val="none" w:sz="0" w:space="0" w:color="auto"/>
            <w:left w:val="none" w:sz="0" w:space="0" w:color="auto"/>
            <w:bottom w:val="none" w:sz="0" w:space="0" w:color="auto"/>
            <w:right w:val="none" w:sz="0" w:space="0" w:color="auto"/>
          </w:divBdr>
        </w:div>
        <w:div w:id="1298993125">
          <w:marLeft w:val="0"/>
          <w:marRight w:val="0"/>
          <w:marTop w:val="0"/>
          <w:marBottom w:val="0"/>
          <w:divBdr>
            <w:top w:val="none" w:sz="0" w:space="0" w:color="auto"/>
            <w:left w:val="none" w:sz="0" w:space="0" w:color="auto"/>
            <w:bottom w:val="none" w:sz="0" w:space="0" w:color="auto"/>
            <w:right w:val="none" w:sz="0" w:space="0" w:color="auto"/>
          </w:divBdr>
        </w:div>
        <w:div w:id="1488129221">
          <w:marLeft w:val="0"/>
          <w:marRight w:val="0"/>
          <w:marTop w:val="0"/>
          <w:marBottom w:val="0"/>
          <w:divBdr>
            <w:top w:val="none" w:sz="0" w:space="0" w:color="auto"/>
            <w:left w:val="none" w:sz="0" w:space="0" w:color="auto"/>
            <w:bottom w:val="none" w:sz="0" w:space="0" w:color="auto"/>
            <w:right w:val="none" w:sz="0" w:space="0" w:color="auto"/>
          </w:divBdr>
        </w:div>
        <w:div w:id="1632707131">
          <w:marLeft w:val="0"/>
          <w:marRight w:val="0"/>
          <w:marTop w:val="0"/>
          <w:marBottom w:val="0"/>
          <w:divBdr>
            <w:top w:val="none" w:sz="0" w:space="0" w:color="auto"/>
            <w:left w:val="none" w:sz="0" w:space="0" w:color="auto"/>
            <w:bottom w:val="none" w:sz="0" w:space="0" w:color="auto"/>
            <w:right w:val="none" w:sz="0" w:space="0" w:color="auto"/>
          </w:divBdr>
        </w:div>
        <w:div w:id="1746687418">
          <w:marLeft w:val="0"/>
          <w:marRight w:val="0"/>
          <w:marTop w:val="0"/>
          <w:marBottom w:val="0"/>
          <w:divBdr>
            <w:top w:val="none" w:sz="0" w:space="0" w:color="auto"/>
            <w:left w:val="none" w:sz="0" w:space="0" w:color="auto"/>
            <w:bottom w:val="none" w:sz="0" w:space="0" w:color="auto"/>
            <w:right w:val="none" w:sz="0" w:space="0" w:color="auto"/>
          </w:divBdr>
        </w:div>
        <w:div w:id="2011054849">
          <w:marLeft w:val="0"/>
          <w:marRight w:val="0"/>
          <w:marTop w:val="0"/>
          <w:marBottom w:val="0"/>
          <w:divBdr>
            <w:top w:val="none" w:sz="0" w:space="0" w:color="auto"/>
            <w:left w:val="none" w:sz="0" w:space="0" w:color="auto"/>
            <w:bottom w:val="none" w:sz="0" w:space="0" w:color="auto"/>
            <w:right w:val="none" w:sz="0" w:space="0" w:color="auto"/>
          </w:divBdr>
        </w:div>
      </w:divsChild>
    </w:div>
    <w:div w:id="1902205111">
      <w:bodyDiv w:val="1"/>
      <w:marLeft w:val="0"/>
      <w:marRight w:val="0"/>
      <w:marTop w:val="0"/>
      <w:marBottom w:val="0"/>
      <w:divBdr>
        <w:top w:val="none" w:sz="0" w:space="0" w:color="auto"/>
        <w:left w:val="none" w:sz="0" w:space="0" w:color="auto"/>
        <w:bottom w:val="none" w:sz="0" w:space="0" w:color="auto"/>
        <w:right w:val="none" w:sz="0" w:space="0" w:color="auto"/>
      </w:divBdr>
    </w:div>
    <w:div w:id="1956405899">
      <w:bodyDiv w:val="1"/>
      <w:marLeft w:val="0"/>
      <w:marRight w:val="0"/>
      <w:marTop w:val="0"/>
      <w:marBottom w:val="0"/>
      <w:divBdr>
        <w:top w:val="none" w:sz="0" w:space="0" w:color="auto"/>
        <w:left w:val="none" w:sz="0" w:space="0" w:color="auto"/>
        <w:bottom w:val="none" w:sz="0" w:space="0" w:color="auto"/>
        <w:right w:val="none" w:sz="0" w:space="0" w:color="auto"/>
      </w:divBdr>
    </w:div>
    <w:div w:id="1958371673">
      <w:bodyDiv w:val="1"/>
      <w:marLeft w:val="0"/>
      <w:marRight w:val="0"/>
      <w:marTop w:val="0"/>
      <w:marBottom w:val="0"/>
      <w:divBdr>
        <w:top w:val="none" w:sz="0" w:space="0" w:color="auto"/>
        <w:left w:val="none" w:sz="0" w:space="0" w:color="auto"/>
        <w:bottom w:val="none" w:sz="0" w:space="0" w:color="auto"/>
        <w:right w:val="none" w:sz="0" w:space="0" w:color="auto"/>
      </w:divBdr>
    </w:div>
    <w:div w:id="2023698105">
      <w:bodyDiv w:val="1"/>
      <w:marLeft w:val="0"/>
      <w:marRight w:val="0"/>
      <w:marTop w:val="0"/>
      <w:marBottom w:val="0"/>
      <w:divBdr>
        <w:top w:val="none" w:sz="0" w:space="0" w:color="auto"/>
        <w:left w:val="none" w:sz="0" w:space="0" w:color="auto"/>
        <w:bottom w:val="none" w:sz="0" w:space="0" w:color="auto"/>
        <w:right w:val="none" w:sz="0" w:space="0" w:color="auto"/>
      </w:divBdr>
    </w:div>
    <w:div w:id="2027976738">
      <w:bodyDiv w:val="1"/>
      <w:marLeft w:val="0"/>
      <w:marRight w:val="0"/>
      <w:marTop w:val="0"/>
      <w:marBottom w:val="0"/>
      <w:divBdr>
        <w:top w:val="none" w:sz="0" w:space="0" w:color="auto"/>
        <w:left w:val="none" w:sz="0" w:space="0" w:color="auto"/>
        <w:bottom w:val="none" w:sz="0" w:space="0" w:color="auto"/>
        <w:right w:val="none" w:sz="0" w:space="0" w:color="auto"/>
      </w:divBdr>
    </w:div>
    <w:div w:id="2054572980">
      <w:bodyDiv w:val="1"/>
      <w:marLeft w:val="0"/>
      <w:marRight w:val="0"/>
      <w:marTop w:val="0"/>
      <w:marBottom w:val="0"/>
      <w:divBdr>
        <w:top w:val="none" w:sz="0" w:space="0" w:color="auto"/>
        <w:left w:val="none" w:sz="0" w:space="0" w:color="auto"/>
        <w:bottom w:val="none" w:sz="0" w:space="0" w:color="auto"/>
        <w:right w:val="none" w:sz="0" w:space="0" w:color="auto"/>
      </w:divBdr>
    </w:div>
    <w:div w:id="213563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8" Type="http://schemas.openxmlformats.org/officeDocument/2006/relationships/hyperlink" Target="https://www.riigiteataja.ee/eelnoud/menetluskaik/MKM/23-0774" TargetMode="External"/><Relationship Id="rId3" Type="http://schemas.openxmlformats.org/officeDocument/2006/relationships/hyperlink" Target="https://eur-lex.europa.eu/eli/dir/2018/1972" TargetMode="External"/><Relationship Id="rId7" Type="http://schemas.openxmlformats.org/officeDocument/2006/relationships/hyperlink" Target="https://www.riigikohus.ee/et/lahendid/?asjaNr=3-4-1-5-17" TargetMode="External"/><Relationship Id="rId2" Type="http://schemas.openxmlformats.org/officeDocument/2006/relationships/hyperlink" Target="https://eur-lex.europa.eu/eli/dir/2018/1972" TargetMode="External"/><Relationship Id="rId1" Type="http://schemas.openxmlformats.org/officeDocument/2006/relationships/hyperlink" Target="https://www.justdigi.ee/sites/default/files/documents/2022-10/Eeln%c3%b5u%20ja%20seletuskirja%20vormistamise%20juhend.pdf" TargetMode="External"/><Relationship Id="rId6" Type="http://schemas.openxmlformats.org/officeDocument/2006/relationships/hyperlink" Target="https://www.riigikohus.ee/lahendid?asjaNr=3-2-1-71-14" TargetMode="External"/><Relationship Id="rId5" Type="http://schemas.openxmlformats.org/officeDocument/2006/relationships/hyperlink" Target="https://www.riigikohus.ee/lahendid?asjaNr=3-3-1-33-11" TargetMode="External"/><Relationship Id="rId4" Type="http://schemas.openxmlformats.org/officeDocument/2006/relationships/hyperlink" Target="https://www.riigikohus.ee/lahendid?asjaNr=3-2-1-62-10"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mari-liis.aas@mkm.ee"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mailto:kaddi.tammiku@mkm.ee"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maris.raudsepp@mkm.e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grete.leesmann@ttja.ee" TargetMode="External"/><Relationship Id="rId20" Type="http://schemas.openxmlformats.org/officeDocument/2006/relationships/hyperlink" Target="mailto:kati.kikas@mkm.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tanel.kivi@mkm.ee" TargetMode="External"/><Relationship Id="rId23" Type="http://schemas.openxmlformats.org/officeDocument/2006/relationships/header" Target="header1.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mailto:m&#228;&#228;nus.urb@mkm.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mailto:ragnar.kass@mkm.e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C51DCA-22CD-4C16-8B39-08B9E6405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4BE562-2B6E-44A8-ADD0-970E6D7A2289}">
  <ds:schemaRefs>
    <ds:schemaRef ds:uri="http://schemas.openxmlformats.org/officeDocument/2006/bibliography"/>
  </ds:schemaRefs>
</ds:datastoreItem>
</file>

<file path=customXml/itemProps3.xml><?xml version="1.0" encoding="utf-8"?>
<ds:datastoreItem xmlns:ds="http://schemas.openxmlformats.org/officeDocument/2006/customXml" ds:itemID="{8EDDEA03-9C01-4A23-962B-33537CCF26A4}">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4.xml><?xml version="1.0" encoding="utf-8"?>
<ds:datastoreItem xmlns:ds="http://schemas.openxmlformats.org/officeDocument/2006/customXml" ds:itemID="{4FAC24E9-CD48-4D91-ABD4-7DF443DE76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29</Pages>
  <Words>13409</Words>
  <Characters>77774</Characters>
  <Application>Microsoft Office Word</Application>
  <DocSecurity>0</DocSecurity>
  <Lines>648</Lines>
  <Paragraphs>182</Paragraphs>
  <ScaleCrop>false</ScaleCrop>
  <Company/>
  <LinksUpToDate>false</LinksUpToDate>
  <CharactersWithSpaces>91001</CharactersWithSpaces>
  <SharedDoc>false</SharedDoc>
  <HLinks>
    <vt:vector size="96" baseType="variant">
      <vt:variant>
        <vt:i4>5177386</vt:i4>
      </vt:variant>
      <vt:variant>
        <vt:i4>21</vt:i4>
      </vt:variant>
      <vt:variant>
        <vt:i4>0</vt:i4>
      </vt:variant>
      <vt:variant>
        <vt:i4>5</vt:i4>
      </vt:variant>
      <vt:variant>
        <vt:lpwstr>mailto:ragnar.kass@mkm.ee</vt:lpwstr>
      </vt:variant>
      <vt:variant>
        <vt:lpwstr/>
      </vt:variant>
      <vt:variant>
        <vt:i4>6553603</vt:i4>
      </vt:variant>
      <vt:variant>
        <vt:i4>18</vt:i4>
      </vt:variant>
      <vt:variant>
        <vt:i4>0</vt:i4>
      </vt:variant>
      <vt:variant>
        <vt:i4>5</vt:i4>
      </vt:variant>
      <vt:variant>
        <vt:lpwstr>mailto:kaddi.tammiku@mkm.ee</vt:lpwstr>
      </vt:variant>
      <vt:variant>
        <vt:lpwstr/>
      </vt:variant>
      <vt:variant>
        <vt:i4>3866708</vt:i4>
      </vt:variant>
      <vt:variant>
        <vt:i4>15</vt:i4>
      </vt:variant>
      <vt:variant>
        <vt:i4>0</vt:i4>
      </vt:variant>
      <vt:variant>
        <vt:i4>5</vt:i4>
      </vt:variant>
      <vt:variant>
        <vt:lpwstr>mailto:kati.kikas@mkm.ee</vt:lpwstr>
      </vt:variant>
      <vt:variant>
        <vt:lpwstr/>
      </vt:variant>
      <vt:variant>
        <vt:i4>10617025</vt:i4>
      </vt:variant>
      <vt:variant>
        <vt:i4>12</vt:i4>
      </vt:variant>
      <vt:variant>
        <vt:i4>0</vt:i4>
      </vt:variant>
      <vt:variant>
        <vt:i4>5</vt:i4>
      </vt:variant>
      <vt:variant>
        <vt:lpwstr>mailto:määnus.urb@mkm.ee</vt:lpwstr>
      </vt:variant>
      <vt:variant>
        <vt:lpwstr/>
      </vt:variant>
      <vt:variant>
        <vt:i4>3997709</vt:i4>
      </vt:variant>
      <vt:variant>
        <vt:i4>9</vt:i4>
      </vt:variant>
      <vt:variant>
        <vt:i4>0</vt:i4>
      </vt:variant>
      <vt:variant>
        <vt:i4>5</vt:i4>
      </vt:variant>
      <vt:variant>
        <vt:lpwstr>mailto:mari-liis.aas@mkm.ee</vt:lpwstr>
      </vt:variant>
      <vt:variant>
        <vt:lpwstr/>
      </vt:variant>
      <vt:variant>
        <vt:i4>6946841</vt:i4>
      </vt:variant>
      <vt:variant>
        <vt:i4>6</vt:i4>
      </vt:variant>
      <vt:variant>
        <vt:i4>0</vt:i4>
      </vt:variant>
      <vt:variant>
        <vt:i4>5</vt:i4>
      </vt:variant>
      <vt:variant>
        <vt:lpwstr>mailto:maris.raudsepp@mkm.ee</vt:lpwstr>
      </vt:variant>
      <vt:variant>
        <vt:lpwstr/>
      </vt:variant>
      <vt:variant>
        <vt:i4>4128843</vt:i4>
      </vt:variant>
      <vt:variant>
        <vt:i4>3</vt:i4>
      </vt:variant>
      <vt:variant>
        <vt:i4>0</vt:i4>
      </vt:variant>
      <vt:variant>
        <vt:i4>5</vt:i4>
      </vt:variant>
      <vt:variant>
        <vt:lpwstr>mailto:grete.leesmann@ttja.ee</vt:lpwstr>
      </vt:variant>
      <vt:variant>
        <vt:lpwstr/>
      </vt:variant>
      <vt:variant>
        <vt:i4>6881285</vt:i4>
      </vt:variant>
      <vt:variant>
        <vt:i4>0</vt:i4>
      </vt:variant>
      <vt:variant>
        <vt:i4>0</vt:i4>
      </vt:variant>
      <vt:variant>
        <vt:i4>5</vt:i4>
      </vt:variant>
      <vt:variant>
        <vt:lpwstr>mailto:tanel.kivi@mkm.ee</vt:lpwstr>
      </vt:variant>
      <vt:variant>
        <vt:lpwstr/>
      </vt:variant>
      <vt:variant>
        <vt:i4>4259935</vt:i4>
      </vt:variant>
      <vt:variant>
        <vt:i4>21</vt:i4>
      </vt:variant>
      <vt:variant>
        <vt:i4>0</vt:i4>
      </vt:variant>
      <vt:variant>
        <vt:i4>5</vt:i4>
      </vt:variant>
      <vt:variant>
        <vt:lpwstr>https://www.riigiteataja.ee/eelnoud/menetluskaik/MKM/23-0774</vt:lpwstr>
      </vt:variant>
      <vt:variant>
        <vt:lpwstr/>
      </vt:variant>
      <vt:variant>
        <vt:i4>4915264</vt:i4>
      </vt:variant>
      <vt:variant>
        <vt:i4>18</vt:i4>
      </vt:variant>
      <vt:variant>
        <vt:i4>0</vt:i4>
      </vt:variant>
      <vt:variant>
        <vt:i4>5</vt:i4>
      </vt:variant>
      <vt:variant>
        <vt:lpwstr>https://www.riigikohus.ee/et/lahendid/?asjaNr=3-4-1-5-17</vt:lpwstr>
      </vt:variant>
      <vt:variant>
        <vt:lpwstr/>
      </vt:variant>
      <vt:variant>
        <vt:i4>851989</vt:i4>
      </vt:variant>
      <vt:variant>
        <vt:i4>15</vt:i4>
      </vt:variant>
      <vt:variant>
        <vt:i4>0</vt:i4>
      </vt:variant>
      <vt:variant>
        <vt:i4>5</vt:i4>
      </vt:variant>
      <vt:variant>
        <vt:lpwstr>https://www.riigikohus.ee/lahendid?asjaNr=3-2-1-71-14</vt:lpwstr>
      </vt:variant>
      <vt:variant>
        <vt:lpwstr/>
      </vt:variant>
      <vt:variant>
        <vt:i4>983056</vt:i4>
      </vt:variant>
      <vt:variant>
        <vt:i4>12</vt:i4>
      </vt:variant>
      <vt:variant>
        <vt:i4>0</vt:i4>
      </vt:variant>
      <vt:variant>
        <vt:i4>5</vt:i4>
      </vt:variant>
      <vt:variant>
        <vt:lpwstr>https://www.riigikohus.ee/lahendid?asjaNr=3-3-1-33-11</vt:lpwstr>
      </vt:variant>
      <vt:variant>
        <vt:lpwstr/>
      </vt:variant>
      <vt:variant>
        <vt:i4>917524</vt:i4>
      </vt:variant>
      <vt:variant>
        <vt:i4>9</vt:i4>
      </vt:variant>
      <vt:variant>
        <vt:i4>0</vt:i4>
      </vt:variant>
      <vt:variant>
        <vt:i4>5</vt:i4>
      </vt:variant>
      <vt:variant>
        <vt:lpwstr>https://www.riigikohus.ee/lahendid?asjaNr=3-2-1-62-10</vt:lpwstr>
      </vt:variant>
      <vt:variant>
        <vt:lpwstr/>
      </vt:variant>
      <vt:variant>
        <vt:i4>8192124</vt:i4>
      </vt:variant>
      <vt:variant>
        <vt:i4>6</vt:i4>
      </vt:variant>
      <vt:variant>
        <vt:i4>0</vt:i4>
      </vt:variant>
      <vt:variant>
        <vt:i4>5</vt:i4>
      </vt:variant>
      <vt:variant>
        <vt:lpwstr>https://eur-lex.europa.eu/eli/dir/2018/1972</vt:lpwstr>
      </vt:variant>
      <vt:variant>
        <vt:lpwstr>Art114(2)</vt:lpwstr>
      </vt:variant>
      <vt:variant>
        <vt:i4>8257660</vt:i4>
      </vt:variant>
      <vt:variant>
        <vt:i4>3</vt:i4>
      </vt:variant>
      <vt:variant>
        <vt:i4>0</vt:i4>
      </vt:variant>
      <vt:variant>
        <vt:i4>5</vt:i4>
      </vt:variant>
      <vt:variant>
        <vt:lpwstr>https://eur-lex.europa.eu/eli/dir/2018/1972</vt:lpwstr>
      </vt:variant>
      <vt:variant>
        <vt:lpwstr>Art114(1)</vt:lpwstr>
      </vt:variant>
      <vt:variant>
        <vt:i4>4456473</vt:i4>
      </vt:variant>
      <vt:variant>
        <vt:i4>0</vt:i4>
      </vt:variant>
      <vt:variant>
        <vt:i4>0</vt:i4>
      </vt:variant>
      <vt:variant>
        <vt:i4>5</vt:i4>
      </vt:variant>
      <vt:variant>
        <vt:lpwstr>https://www.justdigi.ee/sites/default/files/documents/2022-10/Eeln%c3%b5u ja seletuskirja vormistamise juhend.pdf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Grete Leesmann</dc:creator>
  <cp:keywords/>
  <dc:description/>
  <cp:lastModifiedBy>Joel Kook - JUSTDIGI</cp:lastModifiedBy>
  <cp:revision>299</cp:revision>
  <dcterms:created xsi:type="dcterms:W3CDTF">2025-09-04T19:44:00Z</dcterms:created>
  <dcterms:modified xsi:type="dcterms:W3CDTF">2025-10-06T13:07:00Z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2025-08-04T08:58:27Z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c21c6881-1574-4232-b573-5b56af5ae1c2</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ies>
</file>